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B67DE" w14:textId="77777777"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6897CB07" w14:textId="77777777" w:rsidR="00982176" w:rsidRPr="00582406" w:rsidRDefault="00982176" w:rsidP="00982176">
      <w:pPr>
        <w:pStyle w:val="BodyTextIndent"/>
        <w:spacing w:line="240" w:lineRule="auto"/>
        <w:jc w:val="center"/>
        <w:rPr>
          <w:rFonts w:ascii="GHEA Grapalat" w:hAnsi="GHEA Grapalat"/>
          <w:i w:val="0"/>
          <w:sz w:val="24"/>
          <w:szCs w:val="24"/>
          <w:lang w:val="af-ZA"/>
        </w:rPr>
      </w:pPr>
      <w:r w:rsidRPr="00582406">
        <w:rPr>
          <w:rFonts w:ascii="GHEA Grapalat" w:hAnsi="GHEA Grapalat"/>
          <w:i w:val="0"/>
          <w:sz w:val="24"/>
          <w:szCs w:val="24"/>
          <w:lang w:val="af-ZA"/>
        </w:rPr>
        <w:t>ՀԱՅՏԱՐԱՐՈՒԹՅՈՒՆ</w:t>
      </w:r>
    </w:p>
    <w:p w14:paraId="2254B3EC" w14:textId="77777777" w:rsidR="00982176" w:rsidRPr="00582406" w:rsidRDefault="00982176" w:rsidP="00982176">
      <w:pPr>
        <w:pStyle w:val="BodyTextIndent"/>
        <w:spacing w:line="240" w:lineRule="auto"/>
        <w:jc w:val="center"/>
        <w:rPr>
          <w:rFonts w:ascii="GHEA Grapalat" w:hAnsi="GHEA Grapalat"/>
          <w:i w:val="0"/>
          <w:sz w:val="24"/>
          <w:szCs w:val="24"/>
          <w:lang w:val="af-ZA"/>
        </w:rPr>
      </w:pPr>
      <w:r>
        <w:rPr>
          <w:rFonts w:ascii="GHEA Grapalat" w:hAnsi="GHEA Grapalat"/>
          <w:i w:val="0"/>
          <w:sz w:val="24"/>
          <w:szCs w:val="24"/>
          <w:lang w:val="af-ZA"/>
        </w:rPr>
        <w:t xml:space="preserve">ԳՆԱՆՇՄԱՆ ՀԱՐՑՄԱՆ ՄԱՍԻՆ </w:t>
      </w:r>
      <w:r w:rsidRPr="00582406">
        <w:rPr>
          <w:rFonts w:ascii="GHEA Grapalat" w:hAnsi="GHEA Grapalat"/>
          <w:i w:val="0"/>
          <w:sz w:val="24"/>
          <w:szCs w:val="24"/>
          <w:lang w:val="af-ZA"/>
        </w:rPr>
        <w:t xml:space="preserve">  </w:t>
      </w:r>
    </w:p>
    <w:p w14:paraId="26871930" w14:textId="77777777" w:rsidR="00982176" w:rsidRPr="009816C6" w:rsidRDefault="00982176" w:rsidP="00982176">
      <w:pPr>
        <w:pStyle w:val="BodyTextIndent"/>
        <w:spacing w:line="240" w:lineRule="auto"/>
        <w:jc w:val="center"/>
        <w:rPr>
          <w:rFonts w:ascii="GHEA Grapalat" w:hAnsi="GHEA Grapalat"/>
          <w:i w:val="0"/>
          <w:sz w:val="22"/>
          <w:szCs w:val="22"/>
          <w:lang w:val="af-ZA"/>
        </w:rPr>
      </w:pPr>
    </w:p>
    <w:p w14:paraId="27DDFF9C" w14:textId="77777777" w:rsidR="00982176" w:rsidRPr="009816C6" w:rsidRDefault="00982176" w:rsidP="00982176">
      <w:pPr>
        <w:pStyle w:val="BodyTextIndent"/>
        <w:spacing w:line="240" w:lineRule="auto"/>
        <w:jc w:val="center"/>
        <w:rPr>
          <w:rFonts w:ascii="GHEA Grapalat" w:hAnsi="GHEA Grapalat"/>
          <w:i w:val="0"/>
          <w:sz w:val="22"/>
          <w:szCs w:val="22"/>
          <w:lang w:val="af-ZA"/>
        </w:rPr>
      </w:pPr>
      <w:r w:rsidRPr="009816C6">
        <w:rPr>
          <w:rFonts w:ascii="GHEA Grapalat" w:hAnsi="GHEA Grapalat"/>
          <w:i w:val="0"/>
          <w:sz w:val="22"/>
          <w:szCs w:val="22"/>
          <w:lang w:val="af-ZA"/>
        </w:rPr>
        <w:t>Հայտարարության սույն տեքստը հաստատված է գնահատող հանձնաժողովի</w:t>
      </w:r>
    </w:p>
    <w:p w14:paraId="0AA3CDDB" w14:textId="096F8A2F" w:rsidR="00982176" w:rsidRPr="009816C6" w:rsidRDefault="00982176" w:rsidP="00982176">
      <w:pPr>
        <w:pStyle w:val="BodyTextIndent"/>
        <w:spacing w:line="240" w:lineRule="auto"/>
        <w:jc w:val="center"/>
        <w:rPr>
          <w:rFonts w:ascii="GHEA Grapalat" w:hAnsi="GHEA Grapalat"/>
          <w:i w:val="0"/>
          <w:sz w:val="22"/>
          <w:szCs w:val="22"/>
          <w:lang w:val="af-ZA"/>
        </w:rPr>
      </w:pPr>
      <w:r w:rsidRPr="009816C6">
        <w:rPr>
          <w:rFonts w:ascii="GHEA Grapalat" w:hAnsi="GHEA Grapalat"/>
          <w:i w:val="0"/>
          <w:sz w:val="22"/>
          <w:szCs w:val="22"/>
          <w:lang w:val="af-ZA"/>
        </w:rPr>
        <w:t>202</w:t>
      </w:r>
      <w:r>
        <w:rPr>
          <w:rFonts w:ascii="GHEA Grapalat" w:hAnsi="GHEA Grapalat"/>
          <w:i w:val="0"/>
          <w:sz w:val="22"/>
          <w:szCs w:val="22"/>
          <w:lang w:val="af-ZA"/>
        </w:rPr>
        <w:t xml:space="preserve">5 </w:t>
      </w:r>
      <w:r w:rsidRPr="009816C6">
        <w:rPr>
          <w:rFonts w:ascii="GHEA Grapalat" w:hAnsi="GHEA Grapalat"/>
          <w:i w:val="0"/>
          <w:sz w:val="22"/>
          <w:szCs w:val="22"/>
          <w:lang w:val="af-ZA"/>
        </w:rPr>
        <w:t>թվականի</w:t>
      </w:r>
      <w:r w:rsidR="0038553A">
        <w:rPr>
          <w:rFonts w:ascii="GHEA Grapalat" w:hAnsi="GHEA Grapalat"/>
          <w:i w:val="0"/>
          <w:sz w:val="22"/>
          <w:szCs w:val="22"/>
          <w:lang w:val="af-ZA"/>
        </w:rPr>
        <w:t xml:space="preserve"> </w:t>
      </w:r>
      <w:r w:rsidR="00377E69">
        <w:rPr>
          <w:rFonts w:ascii="GHEA Grapalat" w:hAnsi="GHEA Grapalat"/>
          <w:i w:val="0"/>
          <w:sz w:val="22"/>
          <w:szCs w:val="22"/>
          <w:lang w:val="en-US"/>
        </w:rPr>
        <w:t>Դեկտեմբերի</w:t>
      </w:r>
      <w:r w:rsidR="00377E69" w:rsidRPr="00CB46E3">
        <w:rPr>
          <w:rFonts w:ascii="GHEA Grapalat" w:hAnsi="GHEA Grapalat"/>
          <w:i w:val="0"/>
          <w:sz w:val="22"/>
          <w:szCs w:val="22"/>
          <w:lang w:val="af-ZA"/>
        </w:rPr>
        <w:t xml:space="preserve"> 1</w:t>
      </w:r>
      <w:r w:rsidR="00575906" w:rsidRPr="00CB46E3">
        <w:rPr>
          <w:rFonts w:ascii="GHEA Grapalat" w:hAnsi="GHEA Grapalat"/>
          <w:i w:val="0"/>
          <w:sz w:val="22"/>
          <w:szCs w:val="22"/>
          <w:lang w:val="af-ZA"/>
        </w:rPr>
        <w:t>2</w:t>
      </w:r>
      <w:r w:rsidRPr="007F3E96">
        <w:rPr>
          <w:rFonts w:ascii="GHEA Grapalat" w:hAnsi="GHEA Grapalat"/>
          <w:i w:val="0"/>
          <w:sz w:val="22"/>
          <w:szCs w:val="22"/>
          <w:lang w:val="af-ZA"/>
        </w:rPr>
        <w:t>-ի</w:t>
      </w:r>
      <w:r>
        <w:rPr>
          <w:rFonts w:ascii="GHEA Grapalat" w:hAnsi="GHEA Grapalat"/>
          <w:i w:val="0"/>
          <w:sz w:val="22"/>
          <w:szCs w:val="22"/>
          <w:lang w:val="af-ZA"/>
        </w:rPr>
        <w:t xml:space="preserve"> </w:t>
      </w:r>
      <w:r w:rsidRPr="009816C6">
        <w:rPr>
          <w:rFonts w:ascii="GHEA Grapalat" w:hAnsi="GHEA Grapalat"/>
          <w:i w:val="0"/>
          <w:sz w:val="22"/>
          <w:szCs w:val="22"/>
          <w:lang w:val="af-ZA"/>
        </w:rPr>
        <w:t>որոշմամբ, Արձանագրություն թիվ 1, կետ</w:t>
      </w:r>
      <w:r>
        <w:rPr>
          <w:rFonts w:ascii="GHEA Grapalat" w:hAnsi="GHEA Grapalat"/>
          <w:i w:val="0"/>
          <w:sz w:val="22"/>
          <w:szCs w:val="22"/>
          <w:lang w:val="af-ZA"/>
        </w:rPr>
        <w:t xml:space="preserve"> </w:t>
      </w:r>
      <w:r w:rsidRPr="009816C6">
        <w:rPr>
          <w:rFonts w:ascii="GHEA Grapalat" w:hAnsi="GHEA Grapalat"/>
          <w:i w:val="0"/>
          <w:sz w:val="22"/>
          <w:szCs w:val="22"/>
          <w:lang w:val="af-ZA"/>
        </w:rPr>
        <w:t>2</w:t>
      </w:r>
    </w:p>
    <w:p w14:paraId="491CF74A" w14:textId="5DAF4102" w:rsidR="00982176" w:rsidRPr="009816C6" w:rsidRDefault="00982176" w:rsidP="00982176">
      <w:pPr>
        <w:pStyle w:val="BodyTextIndent"/>
        <w:spacing w:line="240" w:lineRule="auto"/>
        <w:jc w:val="center"/>
        <w:rPr>
          <w:rFonts w:ascii="GHEA Grapalat" w:hAnsi="GHEA Grapalat"/>
          <w:i w:val="0"/>
          <w:sz w:val="22"/>
          <w:szCs w:val="22"/>
          <w:lang w:val="af-ZA"/>
        </w:rPr>
      </w:pPr>
      <w:r>
        <w:rPr>
          <w:rFonts w:ascii="GHEA Grapalat" w:hAnsi="GHEA Grapalat"/>
          <w:i w:val="0"/>
          <w:sz w:val="22"/>
          <w:szCs w:val="22"/>
          <w:lang w:val="af-ZA"/>
        </w:rPr>
        <w:t xml:space="preserve">  </w:t>
      </w:r>
      <w:r w:rsidR="00091365">
        <w:rPr>
          <w:rFonts w:ascii="GHEA Grapalat" w:hAnsi="GHEA Grapalat"/>
          <w:i w:val="0"/>
          <w:sz w:val="22"/>
          <w:szCs w:val="22"/>
          <w:lang w:val="af-ZA"/>
        </w:rPr>
        <w:t xml:space="preserve"> </w:t>
      </w:r>
    </w:p>
    <w:p w14:paraId="7747BC94" w14:textId="77777777" w:rsidR="00982176" w:rsidRPr="009816C6" w:rsidRDefault="00982176" w:rsidP="00982176">
      <w:pPr>
        <w:pStyle w:val="BodyTextIndent"/>
        <w:spacing w:line="240" w:lineRule="auto"/>
        <w:jc w:val="center"/>
        <w:rPr>
          <w:rFonts w:ascii="GHEA Grapalat" w:hAnsi="GHEA Grapalat"/>
          <w:i w:val="0"/>
          <w:sz w:val="22"/>
          <w:szCs w:val="22"/>
          <w:lang w:val="af-ZA"/>
        </w:rPr>
      </w:pPr>
    </w:p>
    <w:p w14:paraId="161A6CC9" w14:textId="20F3CF35" w:rsidR="00982176" w:rsidRDefault="00982176" w:rsidP="00982176">
      <w:pPr>
        <w:pStyle w:val="BodyTextIndent"/>
        <w:spacing w:line="240" w:lineRule="auto"/>
        <w:jc w:val="center"/>
        <w:rPr>
          <w:rFonts w:ascii="GHEA Grapalat" w:hAnsi="GHEA Grapalat"/>
          <w:i w:val="0"/>
          <w:sz w:val="22"/>
          <w:szCs w:val="22"/>
          <w:lang w:val="af-ZA"/>
        </w:rPr>
      </w:pPr>
      <w:r w:rsidRPr="009816C6">
        <w:rPr>
          <w:rFonts w:ascii="GHEA Grapalat" w:hAnsi="GHEA Grapalat"/>
          <w:i w:val="0"/>
          <w:sz w:val="22"/>
          <w:szCs w:val="22"/>
          <w:lang w:val="af-ZA"/>
        </w:rPr>
        <w:t xml:space="preserve">Ընթացակարգի ծածկագիրը`  </w:t>
      </w:r>
      <w:r w:rsidRPr="009816C6">
        <w:rPr>
          <w:rFonts w:ascii="GHEA Grapalat" w:hAnsi="GHEA Grapalat"/>
          <w:b/>
          <w:i w:val="0"/>
          <w:sz w:val="22"/>
          <w:szCs w:val="22"/>
          <w:lang w:val="af-ZA"/>
        </w:rPr>
        <w:t>ԵՔԼ-</w:t>
      </w:r>
      <w:r>
        <w:rPr>
          <w:rFonts w:ascii="GHEA Grapalat" w:hAnsi="GHEA Grapalat"/>
          <w:b/>
          <w:i w:val="0"/>
          <w:sz w:val="22"/>
          <w:szCs w:val="22"/>
          <w:lang w:val="af-ZA"/>
        </w:rPr>
        <w:t>ԳՀ</w:t>
      </w:r>
      <w:r w:rsidRPr="009816C6">
        <w:rPr>
          <w:rFonts w:ascii="GHEA Grapalat" w:hAnsi="GHEA Grapalat"/>
          <w:b/>
          <w:i w:val="0"/>
          <w:sz w:val="22"/>
          <w:szCs w:val="22"/>
          <w:lang w:val="af-ZA"/>
        </w:rPr>
        <w:t>ԱՊՁԲ-</w:t>
      </w:r>
      <w:r w:rsidR="00EA17AF">
        <w:rPr>
          <w:rFonts w:ascii="GHEA Grapalat" w:hAnsi="GHEA Grapalat"/>
          <w:b/>
          <w:i w:val="0"/>
          <w:sz w:val="22"/>
          <w:szCs w:val="22"/>
          <w:lang w:val="af-ZA"/>
        </w:rPr>
        <w:t>2</w:t>
      </w:r>
      <w:r w:rsidR="00377E69">
        <w:rPr>
          <w:rFonts w:ascii="GHEA Grapalat" w:hAnsi="GHEA Grapalat"/>
          <w:b/>
          <w:i w:val="0"/>
          <w:sz w:val="22"/>
          <w:szCs w:val="22"/>
          <w:lang w:val="af-ZA"/>
        </w:rPr>
        <w:t>6/1</w:t>
      </w:r>
      <w:r>
        <w:rPr>
          <w:rFonts w:ascii="GHEA Grapalat" w:hAnsi="GHEA Grapalat"/>
          <w:b/>
          <w:i w:val="0"/>
          <w:sz w:val="22"/>
          <w:szCs w:val="22"/>
          <w:lang w:val="af-ZA"/>
        </w:rPr>
        <w:t xml:space="preserve"> </w:t>
      </w:r>
      <w:r w:rsidRPr="009816C6">
        <w:rPr>
          <w:rFonts w:ascii="GHEA Grapalat" w:hAnsi="GHEA Grapalat"/>
          <w:i w:val="0"/>
          <w:sz w:val="22"/>
          <w:szCs w:val="22"/>
          <w:lang w:val="af-ZA"/>
        </w:rPr>
        <w:t xml:space="preserve"> </w:t>
      </w:r>
      <w:r>
        <w:rPr>
          <w:rFonts w:ascii="GHEA Grapalat" w:hAnsi="GHEA Grapalat"/>
          <w:i w:val="0"/>
          <w:sz w:val="22"/>
          <w:szCs w:val="22"/>
          <w:lang w:val="af-ZA"/>
        </w:rPr>
        <w:t xml:space="preserve">      </w:t>
      </w:r>
      <w:r w:rsidRPr="009816C6">
        <w:rPr>
          <w:rFonts w:ascii="GHEA Grapalat" w:hAnsi="GHEA Grapalat"/>
          <w:i w:val="0"/>
          <w:sz w:val="22"/>
          <w:szCs w:val="22"/>
          <w:lang w:val="af-ZA"/>
        </w:rPr>
        <w:t xml:space="preserve">  </w:t>
      </w:r>
      <w:r>
        <w:rPr>
          <w:rFonts w:ascii="GHEA Grapalat" w:hAnsi="GHEA Grapalat"/>
          <w:i w:val="0"/>
          <w:sz w:val="22"/>
          <w:szCs w:val="22"/>
          <w:lang w:val="af-ZA"/>
        </w:rPr>
        <w:t xml:space="preserve">    </w:t>
      </w:r>
    </w:p>
    <w:p w14:paraId="0ECC079B" w14:textId="77777777" w:rsidR="00982176" w:rsidRPr="009816C6" w:rsidRDefault="00982176" w:rsidP="00982176">
      <w:pPr>
        <w:pStyle w:val="BodyTextIndent"/>
        <w:spacing w:line="240" w:lineRule="auto"/>
        <w:jc w:val="center"/>
        <w:rPr>
          <w:rFonts w:ascii="GHEA Grapalat" w:hAnsi="GHEA Grapalat"/>
          <w:i w:val="0"/>
          <w:sz w:val="22"/>
          <w:szCs w:val="22"/>
          <w:lang w:val="af-ZA"/>
        </w:rPr>
      </w:pPr>
    </w:p>
    <w:p w14:paraId="444C7BB5" w14:textId="77777777" w:rsidR="00982176" w:rsidRPr="00A71D81" w:rsidRDefault="00982176" w:rsidP="00982176">
      <w:pPr>
        <w:pStyle w:val="BodyTextIndent"/>
        <w:spacing w:line="240" w:lineRule="auto"/>
        <w:rPr>
          <w:rFonts w:ascii="GHEA Grapalat" w:hAnsi="GHEA Grapalat"/>
          <w:i w:val="0"/>
          <w:lang w:val="af-ZA"/>
        </w:rPr>
      </w:pPr>
    </w:p>
    <w:p w14:paraId="4532A3A6" w14:textId="45D794E5" w:rsidR="00982176" w:rsidRPr="00582406" w:rsidRDefault="00C42109" w:rsidP="00982176">
      <w:pPr>
        <w:pStyle w:val="BodyTextIndent"/>
        <w:spacing w:line="240" w:lineRule="auto"/>
        <w:ind w:firstLine="708"/>
        <w:rPr>
          <w:rFonts w:ascii="GHEA Grapalat" w:hAnsi="GHEA Grapalat"/>
          <w:i w:val="0"/>
          <w:sz w:val="22"/>
          <w:szCs w:val="22"/>
          <w:lang w:val="af-ZA"/>
        </w:rPr>
      </w:pPr>
      <w:r>
        <w:rPr>
          <w:rFonts w:ascii="GHEA Grapalat" w:hAnsi="GHEA Grapalat"/>
          <w:i w:val="0"/>
          <w:sz w:val="22"/>
          <w:szCs w:val="22"/>
          <w:lang w:val="af-ZA"/>
        </w:rPr>
        <w:t xml:space="preserve">Պատվիրատուն` </w:t>
      </w:r>
      <w:r>
        <w:rPr>
          <w:rFonts w:ascii="GHEA Grapalat" w:hAnsi="GHEA Grapalat"/>
          <w:i w:val="0"/>
          <w:sz w:val="22"/>
          <w:szCs w:val="22"/>
          <w:lang w:val="hy-AM"/>
        </w:rPr>
        <w:t>«</w:t>
      </w:r>
      <w:r w:rsidR="00982176" w:rsidRPr="00582406">
        <w:rPr>
          <w:rFonts w:ascii="GHEA Grapalat" w:hAnsi="GHEA Grapalat"/>
          <w:i w:val="0"/>
          <w:sz w:val="22"/>
          <w:szCs w:val="22"/>
          <w:lang w:val="af-ZA"/>
        </w:rPr>
        <w:t>Երքաղլույս</w:t>
      </w:r>
      <w:r>
        <w:rPr>
          <w:rFonts w:ascii="GHEA Grapalat" w:hAnsi="GHEA Grapalat"/>
          <w:i w:val="0"/>
          <w:sz w:val="22"/>
          <w:szCs w:val="22"/>
          <w:lang w:val="hy-AM"/>
        </w:rPr>
        <w:t>»</w:t>
      </w:r>
      <w:r w:rsidR="00982176" w:rsidRPr="00582406">
        <w:rPr>
          <w:rFonts w:ascii="GHEA Grapalat" w:hAnsi="GHEA Grapalat"/>
          <w:i w:val="0"/>
          <w:sz w:val="22"/>
          <w:szCs w:val="22"/>
          <w:lang w:val="af-ZA"/>
        </w:rPr>
        <w:t xml:space="preserve"> ՓԲԸ, որը գտնվում է ք. Երևան, Բուզանդի 1/4 հասցեում, հայտարարում է </w:t>
      </w:r>
      <w:r w:rsidR="00982176">
        <w:rPr>
          <w:rFonts w:ascii="GHEA Grapalat" w:hAnsi="GHEA Grapalat"/>
          <w:i w:val="0"/>
          <w:sz w:val="22"/>
          <w:szCs w:val="22"/>
          <w:lang w:val="hy-AM"/>
        </w:rPr>
        <w:t>գնանշման հարցում</w:t>
      </w:r>
      <w:r w:rsidR="00982176" w:rsidRPr="00582406">
        <w:rPr>
          <w:rFonts w:ascii="GHEA Grapalat" w:hAnsi="GHEA Grapalat"/>
          <w:i w:val="0"/>
          <w:sz w:val="22"/>
          <w:szCs w:val="22"/>
          <w:lang w:val="af-ZA"/>
        </w:rPr>
        <w:t>, որն իրականացվում է մեկ փուլով:</w:t>
      </w:r>
    </w:p>
    <w:p w14:paraId="311CA9F8" w14:textId="77777777" w:rsidR="008D31B8" w:rsidRDefault="00982176" w:rsidP="008D31B8">
      <w:pPr>
        <w:pStyle w:val="BodyTextIndent"/>
        <w:spacing w:line="240" w:lineRule="auto"/>
        <w:ind w:firstLine="0"/>
        <w:rPr>
          <w:rFonts w:ascii="GHEA Grapalat" w:hAnsi="GHEA Grapalat"/>
          <w:i w:val="0"/>
          <w:sz w:val="22"/>
          <w:szCs w:val="22"/>
          <w:lang w:val="af-ZA"/>
        </w:rPr>
      </w:pPr>
      <w:r w:rsidRPr="00582406">
        <w:rPr>
          <w:rFonts w:ascii="GHEA Grapalat" w:hAnsi="GHEA Grapalat"/>
          <w:i w:val="0"/>
          <w:sz w:val="22"/>
          <w:szCs w:val="22"/>
          <w:lang w:val="af-ZA"/>
        </w:rPr>
        <w:tab/>
      </w:r>
      <w:bookmarkStart w:id="0" w:name="_Hlk23167417"/>
      <w:r w:rsidR="008D31B8" w:rsidRPr="00582406">
        <w:rPr>
          <w:rFonts w:ascii="GHEA Grapalat" w:hAnsi="GHEA Grapalat"/>
          <w:i w:val="0"/>
          <w:sz w:val="22"/>
          <w:szCs w:val="22"/>
          <w:lang w:val="af-ZA"/>
        </w:rPr>
        <w:t>Սույն ընթացակարգի</w:t>
      </w:r>
      <w:bookmarkEnd w:id="0"/>
      <w:r w:rsidR="008D31B8" w:rsidRPr="00582406">
        <w:rPr>
          <w:rFonts w:ascii="GHEA Grapalat" w:hAnsi="GHEA Grapalat"/>
          <w:i w:val="0"/>
          <w:sz w:val="22"/>
          <w:szCs w:val="22"/>
          <w:lang w:val="af-ZA"/>
        </w:rPr>
        <w:t xml:space="preserve"> արդյունքում ընտրված մասնակցին սահմանված կարգով կառաջարկվի կնքել </w:t>
      </w:r>
      <w:r w:rsidR="008D31B8" w:rsidRPr="005F20C7">
        <w:rPr>
          <w:rFonts w:ascii="GHEA Grapalat" w:hAnsi="GHEA Grapalat"/>
          <w:i w:val="0"/>
          <w:sz w:val="22"/>
          <w:szCs w:val="22"/>
          <w:lang w:val="af-ZA"/>
        </w:rPr>
        <w:t>մետաղական կոնստրուկցիաների</w:t>
      </w:r>
      <w:r w:rsidR="008D31B8">
        <w:rPr>
          <w:rFonts w:ascii="GHEA Grapalat" w:hAnsi="GHEA Grapalat"/>
          <w:i w:val="0"/>
          <w:sz w:val="22"/>
          <w:szCs w:val="22"/>
          <w:lang w:val="af-ZA"/>
        </w:rPr>
        <w:t xml:space="preserve"> </w:t>
      </w:r>
      <w:r w:rsidR="008D31B8" w:rsidRPr="00582406">
        <w:rPr>
          <w:rFonts w:ascii="GHEA Grapalat" w:hAnsi="GHEA Grapalat"/>
          <w:i w:val="0"/>
          <w:sz w:val="22"/>
          <w:szCs w:val="22"/>
          <w:lang w:val="af-ZA"/>
        </w:rPr>
        <w:t>մատակարարման պայմանագիր (այսուհետ` պայմանագիր)։</w:t>
      </w:r>
    </w:p>
    <w:p w14:paraId="42BCE96D" w14:textId="280C666C" w:rsidR="00982176" w:rsidRPr="00582406" w:rsidRDefault="00982176" w:rsidP="00EF05C8">
      <w:pPr>
        <w:pStyle w:val="BodyTextIndent"/>
        <w:spacing w:line="240" w:lineRule="auto"/>
        <w:ind w:firstLine="709"/>
        <w:rPr>
          <w:rFonts w:ascii="GHEA Grapalat" w:hAnsi="GHEA Grapalat"/>
          <w:i w:val="0"/>
          <w:sz w:val="22"/>
          <w:lang w:val="af-ZA"/>
        </w:rPr>
      </w:pPr>
      <w:r w:rsidRPr="00582406">
        <w:rPr>
          <w:rFonts w:ascii="GHEA Grapalat" w:hAnsi="GHEA Grapalat"/>
          <w:i w:val="0"/>
          <w:sz w:val="22"/>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6453D76F" w14:textId="77777777" w:rsidR="00982176" w:rsidRPr="00582406" w:rsidRDefault="00982176" w:rsidP="00982176">
      <w:pPr>
        <w:ind w:firstLine="720"/>
        <w:jc w:val="both"/>
        <w:rPr>
          <w:rFonts w:ascii="GHEA Grapalat" w:hAnsi="GHEA Grapalat"/>
          <w:sz w:val="22"/>
          <w:szCs w:val="20"/>
          <w:lang w:val="af-ZA"/>
        </w:rPr>
      </w:pPr>
      <w:r w:rsidRPr="00582406">
        <w:rPr>
          <w:rFonts w:ascii="GHEA Grapalat" w:hAnsi="GHEA Grapalat"/>
          <w:sz w:val="22"/>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7F7C992F" w14:textId="77777777" w:rsidR="00982176" w:rsidRPr="00582406" w:rsidRDefault="00982176" w:rsidP="00982176">
      <w:pPr>
        <w:pStyle w:val="BodyTextIndent"/>
        <w:spacing w:line="240" w:lineRule="auto"/>
        <w:rPr>
          <w:rFonts w:ascii="GHEA Grapalat" w:hAnsi="GHEA Grapalat"/>
          <w:i w:val="0"/>
          <w:sz w:val="22"/>
          <w:lang w:val="af-ZA"/>
        </w:rPr>
      </w:pPr>
      <w:r w:rsidRPr="00582406">
        <w:rPr>
          <w:rFonts w:ascii="GHEA Grapalat" w:hAnsi="GHEA Grapalat"/>
          <w:i w:val="0"/>
          <w:sz w:val="22"/>
          <w:lang w:val="af-ZA"/>
        </w:rPr>
        <w:t xml:space="preserve">Ընտրված մասնակիցը որոշվում է </w:t>
      </w:r>
      <w:bookmarkStart w:id="1" w:name="_Hlk23167512"/>
      <w:r w:rsidRPr="00582406">
        <w:rPr>
          <w:rFonts w:ascii="GHEA Grapalat" w:hAnsi="GHEA Grapalat"/>
          <w:i w:val="0"/>
          <w:sz w:val="22"/>
          <w:lang w:val="af-ZA"/>
        </w:rPr>
        <w:t xml:space="preserve">ոչ գնային պայմաններով բավարար գնահատված </w:t>
      </w:r>
      <w:bookmarkEnd w:id="1"/>
      <w:r w:rsidRPr="00582406">
        <w:rPr>
          <w:rFonts w:ascii="GHEA Grapalat" w:hAnsi="GHEA Grapalat"/>
          <w:i w:val="0"/>
          <w:sz w:val="22"/>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6A0D9470" w14:textId="77777777" w:rsidR="00982176" w:rsidRPr="00582406" w:rsidRDefault="00982176" w:rsidP="00982176">
      <w:pPr>
        <w:pStyle w:val="BodyTextIndent"/>
        <w:spacing w:line="240" w:lineRule="auto"/>
        <w:rPr>
          <w:rFonts w:ascii="GHEA Grapalat" w:hAnsi="GHEA Grapalat"/>
          <w:i w:val="0"/>
          <w:sz w:val="22"/>
          <w:lang w:val="af-ZA"/>
        </w:rPr>
      </w:pPr>
      <w:r w:rsidRPr="00582406">
        <w:rPr>
          <w:rFonts w:ascii="GHEA Grapalat" w:hAnsi="GHEA Grapalat"/>
          <w:i w:val="0"/>
          <w:sz w:val="22"/>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260469FA" w14:textId="413B176C" w:rsidR="00982176" w:rsidRPr="00582406" w:rsidRDefault="00982176" w:rsidP="00982176">
      <w:pPr>
        <w:pStyle w:val="BodyTextIndent"/>
        <w:spacing w:line="240" w:lineRule="auto"/>
        <w:rPr>
          <w:rFonts w:ascii="GHEA Grapalat" w:hAnsi="GHEA Grapalat"/>
          <w:i w:val="0"/>
          <w:sz w:val="22"/>
          <w:szCs w:val="22"/>
          <w:lang w:val="af-ZA"/>
        </w:rPr>
      </w:pPr>
      <w:r w:rsidRPr="00582406">
        <w:rPr>
          <w:rFonts w:ascii="GHEA Grapalat" w:hAnsi="GHEA Grapalat"/>
          <w:i w:val="0"/>
          <w:sz w:val="22"/>
          <w:szCs w:val="22"/>
          <w:lang w:val="af-ZA"/>
        </w:rPr>
        <w:t xml:space="preserve">Սույն ընթացակարգին մասնակցության հայտերն անհրաժեշտ է ներկայացնել ք. Երևան, Բուզանդի 1/4 հասցեով, փաստաթղթային ձևով մինչև սույն հայտարարության հրապարակման օրվանից հաշված </w:t>
      </w:r>
      <w:r>
        <w:rPr>
          <w:rFonts w:ascii="GHEA Grapalat" w:hAnsi="GHEA Grapalat"/>
          <w:i w:val="0"/>
          <w:sz w:val="22"/>
          <w:szCs w:val="22"/>
          <w:lang w:val="af-ZA"/>
        </w:rPr>
        <w:t>7</w:t>
      </w:r>
      <w:r w:rsidRPr="00582406">
        <w:rPr>
          <w:rFonts w:ascii="GHEA Grapalat" w:hAnsi="GHEA Grapalat"/>
          <w:i w:val="0"/>
          <w:sz w:val="22"/>
          <w:szCs w:val="22"/>
          <w:lang w:val="af-ZA"/>
        </w:rPr>
        <w:t>-րդ օրը ժամը 1</w:t>
      </w:r>
      <w:r w:rsidR="00A56EB7">
        <w:rPr>
          <w:rFonts w:ascii="GHEA Grapalat" w:hAnsi="GHEA Grapalat"/>
          <w:i w:val="0"/>
          <w:sz w:val="22"/>
          <w:szCs w:val="22"/>
          <w:lang w:val="af-ZA"/>
        </w:rPr>
        <w:t>1</w:t>
      </w:r>
      <w:r w:rsidRPr="00582406">
        <w:rPr>
          <w:rFonts w:ascii="GHEA Grapalat" w:hAnsi="GHEA Grapalat"/>
          <w:i w:val="0"/>
          <w:sz w:val="22"/>
          <w:szCs w:val="22"/>
          <w:lang w:val="af-ZA"/>
        </w:rPr>
        <w:t xml:space="preserve">.00-ը: </w:t>
      </w:r>
    </w:p>
    <w:p w14:paraId="126254C5" w14:textId="77777777" w:rsidR="00982176" w:rsidRPr="00582406" w:rsidRDefault="00982176" w:rsidP="00982176">
      <w:pPr>
        <w:pStyle w:val="BodyTextIndent"/>
        <w:spacing w:line="240" w:lineRule="auto"/>
        <w:ind w:firstLine="708"/>
        <w:rPr>
          <w:rFonts w:ascii="GHEA Grapalat" w:hAnsi="GHEA Grapalat"/>
          <w:i w:val="0"/>
          <w:sz w:val="22"/>
          <w:szCs w:val="22"/>
          <w:lang w:val="af-ZA"/>
        </w:rPr>
      </w:pPr>
      <w:r w:rsidRPr="00582406">
        <w:rPr>
          <w:rFonts w:ascii="GHEA Grapalat" w:hAnsi="GHEA Grapalat"/>
          <w:i w:val="0"/>
          <w:sz w:val="22"/>
          <w:szCs w:val="22"/>
          <w:lang w:val="af-ZA"/>
        </w:rPr>
        <w:t xml:space="preserve">Հայտերը, հայերենից բացի, կարող են ներկայացվել նաև անգլերեն կամ ռուսերեն: </w:t>
      </w:r>
    </w:p>
    <w:p w14:paraId="615ABED7" w14:textId="6C0E807F" w:rsidR="00982176" w:rsidRPr="00582406" w:rsidRDefault="00982176" w:rsidP="00982176">
      <w:pPr>
        <w:pStyle w:val="BodyTextIndent"/>
        <w:spacing w:line="240" w:lineRule="auto"/>
        <w:ind w:firstLine="708"/>
        <w:rPr>
          <w:rFonts w:ascii="GHEA Grapalat" w:hAnsi="GHEA Grapalat"/>
          <w:i w:val="0"/>
          <w:sz w:val="22"/>
          <w:szCs w:val="22"/>
          <w:lang w:val="af-ZA"/>
        </w:rPr>
      </w:pPr>
      <w:r w:rsidRPr="00582406">
        <w:rPr>
          <w:rFonts w:ascii="GHEA Grapalat" w:hAnsi="GHEA Grapalat"/>
          <w:i w:val="0"/>
          <w:sz w:val="22"/>
          <w:szCs w:val="22"/>
          <w:lang w:val="af-ZA"/>
        </w:rPr>
        <w:t xml:space="preserve">Հայտերի բացումը տեղի կունենա, ք. Երևան, Բուզանդի 1/4 հասցեում, </w:t>
      </w:r>
      <w:r w:rsidRPr="00582406">
        <w:rPr>
          <w:rFonts w:ascii="GHEA Grapalat" w:hAnsi="GHEA Grapalat"/>
          <w:b/>
          <w:i w:val="0"/>
          <w:sz w:val="22"/>
          <w:szCs w:val="22"/>
          <w:lang w:val="af-ZA"/>
        </w:rPr>
        <w:t>202</w:t>
      </w:r>
      <w:r>
        <w:rPr>
          <w:rFonts w:ascii="GHEA Grapalat" w:hAnsi="GHEA Grapalat"/>
          <w:b/>
          <w:i w:val="0"/>
          <w:sz w:val="22"/>
          <w:szCs w:val="22"/>
          <w:lang w:val="af-ZA"/>
        </w:rPr>
        <w:t xml:space="preserve">5թ-ի </w:t>
      </w:r>
      <w:r w:rsidR="00AA2F3F">
        <w:rPr>
          <w:rFonts w:ascii="GHEA Grapalat" w:hAnsi="GHEA Grapalat"/>
          <w:b/>
          <w:i w:val="0"/>
          <w:sz w:val="22"/>
          <w:szCs w:val="22"/>
          <w:lang w:val="en-US"/>
        </w:rPr>
        <w:t>դեկտեմբերի</w:t>
      </w:r>
      <w:r w:rsidR="00AA2F3F" w:rsidRPr="00CB46E3">
        <w:rPr>
          <w:rFonts w:ascii="GHEA Grapalat" w:hAnsi="GHEA Grapalat"/>
          <w:b/>
          <w:i w:val="0"/>
          <w:sz w:val="22"/>
          <w:szCs w:val="22"/>
          <w:lang w:val="af-ZA"/>
        </w:rPr>
        <w:t xml:space="preserve"> 22</w:t>
      </w:r>
      <w:r w:rsidRPr="00AE2A6D">
        <w:rPr>
          <w:rFonts w:ascii="GHEA Grapalat" w:hAnsi="GHEA Grapalat"/>
          <w:b/>
          <w:i w:val="0"/>
          <w:sz w:val="22"/>
          <w:szCs w:val="22"/>
          <w:lang w:val="af-ZA"/>
        </w:rPr>
        <w:t>-ին</w:t>
      </w:r>
      <w:r w:rsidRPr="00AE2A6D">
        <w:rPr>
          <w:rFonts w:ascii="GHEA Grapalat" w:hAnsi="GHEA Grapalat"/>
          <w:b/>
          <w:i w:val="0"/>
          <w:sz w:val="22"/>
          <w:szCs w:val="22"/>
          <w:lang w:val="hy-AM"/>
        </w:rPr>
        <w:t>,</w:t>
      </w:r>
      <w:r w:rsidRPr="00582406">
        <w:rPr>
          <w:rFonts w:ascii="GHEA Grapalat" w:hAnsi="GHEA Grapalat"/>
          <w:b/>
          <w:i w:val="0"/>
          <w:sz w:val="22"/>
          <w:szCs w:val="22"/>
          <w:lang w:val="af-ZA"/>
        </w:rPr>
        <w:t xml:space="preserve"> ժամը 1</w:t>
      </w:r>
      <w:r w:rsidR="00A53E94">
        <w:rPr>
          <w:rFonts w:ascii="GHEA Grapalat" w:hAnsi="GHEA Grapalat"/>
          <w:b/>
          <w:i w:val="0"/>
          <w:sz w:val="22"/>
          <w:szCs w:val="22"/>
          <w:lang w:val="af-ZA"/>
        </w:rPr>
        <w:t>1</w:t>
      </w:r>
      <w:r>
        <w:rPr>
          <w:rFonts w:ascii="GHEA Grapalat" w:hAnsi="GHEA Grapalat"/>
          <w:b/>
          <w:i w:val="0"/>
          <w:sz w:val="22"/>
          <w:szCs w:val="22"/>
          <w:lang w:val="af-ZA"/>
        </w:rPr>
        <w:t>.0</w:t>
      </w:r>
      <w:r w:rsidRPr="00582406">
        <w:rPr>
          <w:rFonts w:ascii="GHEA Grapalat" w:hAnsi="GHEA Grapalat"/>
          <w:b/>
          <w:i w:val="0"/>
          <w:sz w:val="22"/>
          <w:szCs w:val="22"/>
          <w:lang w:val="af-ZA"/>
        </w:rPr>
        <w:t>0-ին։</w:t>
      </w:r>
    </w:p>
    <w:p w14:paraId="71581D90" w14:textId="77777777" w:rsidR="00982176" w:rsidRPr="00582406" w:rsidRDefault="00982176" w:rsidP="00982176">
      <w:pPr>
        <w:ind w:firstLine="720"/>
        <w:jc w:val="both"/>
        <w:rPr>
          <w:rFonts w:ascii="GHEA Grapalat" w:hAnsi="GHEA Grapalat"/>
          <w:sz w:val="22"/>
          <w:szCs w:val="20"/>
          <w:lang w:val="hy-AM"/>
        </w:rPr>
      </w:pPr>
      <w:r w:rsidRPr="00582406">
        <w:rPr>
          <w:rFonts w:ascii="GHEA Grapalat" w:hAnsi="GHEA Grapalat"/>
          <w:sz w:val="22"/>
          <w:szCs w:val="20"/>
          <w:lang w:val="af-ZA"/>
        </w:rPr>
        <w:t>Սույն ընթացակարգի վերաբերյալ բողոք</w:t>
      </w:r>
      <w:r w:rsidRPr="00582406">
        <w:rPr>
          <w:rFonts w:ascii="GHEA Grapalat" w:hAnsi="GHEA Grapalat"/>
          <w:sz w:val="22"/>
          <w:szCs w:val="20"/>
          <w:lang w:val="hy-AM"/>
        </w:rPr>
        <w:t xml:space="preserve">արկումն իրականացվում է </w:t>
      </w:r>
      <w:r w:rsidRPr="00582406">
        <w:rPr>
          <w:rFonts w:ascii="GHEA Grapalat" w:hAnsi="GHEA Grapalat"/>
          <w:sz w:val="18"/>
          <w:szCs w:val="16"/>
          <w:lang w:val="af-ZA"/>
        </w:rPr>
        <w:t xml:space="preserve"> </w:t>
      </w:r>
      <w:r w:rsidRPr="00582406">
        <w:rPr>
          <w:rFonts w:ascii="GHEA Grapalat" w:hAnsi="GHEA Grapalat"/>
          <w:sz w:val="22"/>
          <w:szCs w:val="20"/>
          <w:lang w:val="af-ZA"/>
        </w:rPr>
        <w:t>«</w:t>
      </w:r>
      <w:r w:rsidRPr="00582406">
        <w:rPr>
          <w:rFonts w:ascii="GHEA Grapalat" w:hAnsi="GHEA Grapalat"/>
          <w:sz w:val="22"/>
          <w:szCs w:val="20"/>
          <w:lang w:val="hy-AM"/>
        </w:rPr>
        <w:t>Գնումների</w:t>
      </w:r>
      <w:r w:rsidRPr="00582406">
        <w:rPr>
          <w:rFonts w:ascii="GHEA Grapalat" w:hAnsi="GHEA Grapalat"/>
          <w:sz w:val="22"/>
          <w:szCs w:val="20"/>
          <w:lang w:val="af-ZA"/>
        </w:rPr>
        <w:t xml:space="preserve"> </w:t>
      </w:r>
      <w:r w:rsidRPr="00582406">
        <w:rPr>
          <w:rFonts w:ascii="GHEA Grapalat" w:hAnsi="GHEA Grapalat"/>
          <w:sz w:val="22"/>
          <w:szCs w:val="20"/>
          <w:lang w:val="hy-AM"/>
        </w:rPr>
        <w:t>մասին</w:t>
      </w:r>
      <w:r w:rsidRPr="00582406">
        <w:rPr>
          <w:rFonts w:ascii="GHEA Grapalat" w:hAnsi="GHEA Grapalat"/>
          <w:sz w:val="22"/>
          <w:szCs w:val="20"/>
          <w:lang w:val="af-ZA"/>
        </w:rPr>
        <w:t>»</w:t>
      </w:r>
      <w:r w:rsidRPr="00582406">
        <w:rPr>
          <w:rFonts w:ascii="GHEA Grapalat" w:hAnsi="GHEA Grapalat"/>
          <w:sz w:val="22"/>
          <w:szCs w:val="20"/>
          <w:lang w:val="hy-AM"/>
        </w:rPr>
        <w:t xml:space="preserve"> ՀՀ</w:t>
      </w:r>
      <w:r w:rsidRPr="00582406">
        <w:rPr>
          <w:rFonts w:ascii="GHEA Grapalat" w:hAnsi="GHEA Grapalat"/>
          <w:sz w:val="22"/>
          <w:szCs w:val="20"/>
          <w:lang w:val="af-ZA"/>
        </w:rPr>
        <w:t xml:space="preserve"> </w:t>
      </w:r>
      <w:r w:rsidRPr="00582406">
        <w:rPr>
          <w:rFonts w:ascii="GHEA Grapalat" w:hAnsi="GHEA Grapalat"/>
          <w:sz w:val="22"/>
          <w:szCs w:val="20"/>
          <w:lang w:val="hy-AM"/>
        </w:rPr>
        <w:t>օրենքով</w:t>
      </w:r>
      <w:r w:rsidRPr="00582406">
        <w:rPr>
          <w:rFonts w:ascii="GHEA Grapalat" w:hAnsi="GHEA Grapalat"/>
          <w:sz w:val="22"/>
          <w:szCs w:val="20"/>
          <w:lang w:val="af-ZA"/>
        </w:rPr>
        <w:t xml:space="preserve"> </w:t>
      </w:r>
      <w:r w:rsidRPr="00582406">
        <w:rPr>
          <w:rFonts w:ascii="GHEA Grapalat" w:hAnsi="GHEA Grapalat"/>
          <w:sz w:val="22"/>
          <w:szCs w:val="20"/>
          <w:lang w:val="hy-AM"/>
        </w:rPr>
        <w:t>և</w:t>
      </w:r>
      <w:r w:rsidRPr="00582406">
        <w:rPr>
          <w:rFonts w:ascii="GHEA Grapalat" w:hAnsi="GHEA Grapalat"/>
          <w:sz w:val="22"/>
          <w:szCs w:val="20"/>
          <w:lang w:val="af-ZA"/>
        </w:rPr>
        <w:t xml:space="preserve"> </w:t>
      </w:r>
      <w:r w:rsidRPr="00582406">
        <w:rPr>
          <w:rFonts w:ascii="GHEA Grapalat" w:hAnsi="GHEA Grapalat"/>
          <w:sz w:val="22"/>
          <w:szCs w:val="20"/>
          <w:lang w:val="hy-AM"/>
        </w:rPr>
        <w:t>ՀՀ քաղաքացիական դատավարության օրենսգրքով սահմանված կարգով։</w:t>
      </w:r>
    </w:p>
    <w:p w14:paraId="5C7306E3" w14:textId="77777777" w:rsidR="00982176" w:rsidRPr="006D2E03" w:rsidRDefault="00982176" w:rsidP="00982176">
      <w:pPr>
        <w:pStyle w:val="BodyTextIndent"/>
        <w:spacing w:line="240" w:lineRule="auto"/>
        <w:rPr>
          <w:rFonts w:ascii="GHEA Grapalat" w:hAnsi="GHEA Grapalat"/>
          <w:i w:val="0"/>
          <w:lang w:val="hy-AM"/>
        </w:rPr>
      </w:pPr>
    </w:p>
    <w:p w14:paraId="23503188" w14:textId="77777777" w:rsidR="00E9097E" w:rsidRPr="003E4E74" w:rsidRDefault="00E9097E" w:rsidP="00E9097E">
      <w:pPr>
        <w:pStyle w:val="BodyTextIndent"/>
        <w:spacing w:line="240" w:lineRule="auto"/>
        <w:rPr>
          <w:rFonts w:ascii="GHEA Grapalat" w:hAnsi="GHEA Grapalat"/>
          <w:i w:val="0"/>
          <w:sz w:val="22"/>
          <w:szCs w:val="22"/>
          <w:lang w:val="af-ZA"/>
        </w:rPr>
      </w:pPr>
      <w:r w:rsidRPr="003E4E74">
        <w:rPr>
          <w:rFonts w:ascii="GHEA Grapalat" w:hAnsi="GHEA Grapalat"/>
          <w:i w:val="0"/>
          <w:sz w:val="22"/>
          <w:szCs w:val="22"/>
          <w:lang w:val="af-ZA"/>
        </w:rPr>
        <w:t xml:space="preserve">Սույն հայտարարության հետ կապված լրացուցիչ տեղեկություններ ստանալու համար կարող եք դիմել </w:t>
      </w:r>
      <w:r>
        <w:rPr>
          <w:rFonts w:ascii="GHEA Grapalat" w:hAnsi="GHEA Grapalat"/>
          <w:i w:val="0"/>
          <w:sz w:val="22"/>
          <w:szCs w:val="22"/>
          <w:lang w:val="af-ZA"/>
        </w:rPr>
        <w:t>գնահատող հանձնաժողովի քարտուղար</w:t>
      </w:r>
      <w:r w:rsidRPr="003E4E74">
        <w:rPr>
          <w:rFonts w:ascii="GHEA Grapalat" w:hAnsi="GHEA Grapalat"/>
          <w:i w:val="0"/>
          <w:sz w:val="22"/>
          <w:szCs w:val="22"/>
          <w:lang w:val="af-ZA"/>
        </w:rPr>
        <w:t xml:space="preserve"> </w:t>
      </w:r>
      <w:r w:rsidRPr="0009775E">
        <w:rPr>
          <w:rFonts w:ascii="GHEA Grapalat" w:hAnsi="GHEA Grapalat"/>
          <w:i w:val="0"/>
          <w:sz w:val="22"/>
          <w:szCs w:val="22"/>
          <w:lang w:val="af-ZA"/>
        </w:rPr>
        <w:t>Ն</w:t>
      </w:r>
      <w:r w:rsidRPr="0009775E">
        <w:rPr>
          <w:rFonts w:ascii="Cambria Math" w:hAnsi="Cambria Math" w:cs="Cambria Math"/>
          <w:i w:val="0"/>
          <w:sz w:val="22"/>
          <w:szCs w:val="22"/>
          <w:lang w:val="af-ZA"/>
        </w:rPr>
        <w:t>․</w:t>
      </w:r>
      <w:r w:rsidRPr="0009775E">
        <w:rPr>
          <w:rFonts w:ascii="GHEA Grapalat" w:hAnsi="GHEA Grapalat"/>
          <w:i w:val="0"/>
          <w:sz w:val="22"/>
          <w:szCs w:val="22"/>
          <w:lang w:val="af-ZA"/>
        </w:rPr>
        <w:t xml:space="preserve"> Աբր</w:t>
      </w:r>
      <w:r>
        <w:rPr>
          <w:rFonts w:ascii="GHEA Grapalat" w:hAnsi="GHEA Grapalat"/>
          <w:i w:val="0"/>
          <w:sz w:val="22"/>
          <w:szCs w:val="22"/>
          <w:lang w:val="hy-AM"/>
        </w:rPr>
        <w:t>ա</w:t>
      </w:r>
      <w:r w:rsidRPr="0009775E">
        <w:rPr>
          <w:rFonts w:ascii="GHEA Grapalat" w:hAnsi="GHEA Grapalat"/>
          <w:i w:val="0"/>
          <w:sz w:val="22"/>
          <w:szCs w:val="22"/>
          <w:lang w:val="af-ZA"/>
        </w:rPr>
        <w:t>համյանին։</w:t>
      </w:r>
      <w:r w:rsidRPr="003E4E74">
        <w:rPr>
          <w:rFonts w:ascii="GHEA Grapalat" w:hAnsi="GHEA Grapalat"/>
          <w:i w:val="0"/>
          <w:sz w:val="22"/>
          <w:szCs w:val="22"/>
          <w:lang w:val="af-ZA"/>
        </w:rPr>
        <w:t xml:space="preserve"> </w:t>
      </w:r>
    </w:p>
    <w:p w14:paraId="5688EC39" w14:textId="77777777" w:rsidR="00E9097E" w:rsidRDefault="00E9097E" w:rsidP="00E9097E">
      <w:pPr>
        <w:pStyle w:val="BodyTextIndent"/>
        <w:spacing w:line="240" w:lineRule="auto"/>
        <w:rPr>
          <w:rFonts w:ascii="GHEA Grapalat" w:hAnsi="GHEA Grapalat"/>
          <w:i w:val="0"/>
          <w:sz w:val="22"/>
          <w:szCs w:val="22"/>
          <w:lang w:val="af-ZA"/>
        </w:rPr>
      </w:pPr>
    </w:p>
    <w:p w14:paraId="5DDB1AED" w14:textId="77777777" w:rsidR="00E9097E" w:rsidRPr="003E4E74" w:rsidRDefault="00E9097E" w:rsidP="00E9097E">
      <w:pPr>
        <w:pStyle w:val="BodyTextIndent"/>
        <w:spacing w:line="240" w:lineRule="auto"/>
        <w:rPr>
          <w:rFonts w:ascii="GHEA Grapalat" w:hAnsi="GHEA Grapalat"/>
          <w:i w:val="0"/>
          <w:sz w:val="22"/>
          <w:szCs w:val="22"/>
          <w:lang w:val="af-ZA"/>
        </w:rPr>
      </w:pPr>
      <w:r>
        <w:rPr>
          <w:rFonts w:ascii="GHEA Grapalat" w:hAnsi="GHEA Grapalat"/>
          <w:i w:val="0"/>
          <w:sz w:val="22"/>
          <w:szCs w:val="22"/>
          <w:lang w:val="af-ZA"/>
        </w:rPr>
        <w:t>Հեռ</w:t>
      </w:r>
      <w:r>
        <w:rPr>
          <w:rFonts w:ascii="Cambria Math" w:hAnsi="Cambria Math" w:cs="Cambria Math"/>
          <w:i w:val="0"/>
          <w:sz w:val="22"/>
          <w:szCs w:val="22"/>
          <w:lang w:val="af-ZA"/>
        </w:rPr>
        <w:t>․</w:t>
      </w:r>
      <w:r>
        <w:rPr>
          <w:rFonts w:ascii="GHEA Grapalat" w:hAnsi="GHEA Grapalat"/>
          <w:i w:val="0"/>
          <w:sz w:val="22"/>
          <w:szCs w:val="22"/>
          <w:lang w:val="af-ZA"/>
        </w:rPr>
        <w:t>`</w:t>
      </w:r>
      <w:r w:rsidRPr="003E4E74">
        <w:rPr>
          <w:rFonts w:ascii="GHEA Grapalat" w:hAnsi="GHEA Grapalat"/>
          <w:i w:val="0"/>
          <w:sz w:val="22"/>
          <w:szCs w:val="22"/>
          <w:lang w:val="af-ZA"/>
        </w:rPr>
        <w:t xml:space="preserve"> 010 54 39 80, </w:t>
      </w:r>
    </w:p>
    <w:p w14:paraId="39A4D63B" w14:textId="77777777" w:rsidR="00E9097E" w:rsidRPr="003E4E74" w:rsidRDefault="00E9097E" w:rsidP="00E9097E">
      <w:pPr>
        <w:pStyle w:val="BodyTextIndent"/>
        <w:spacing w:line="240" w:lineRule="auto"/>
        <w:jc w:val="left"/>
        <w:rPr>
          <w:rFonts w:ascii="GHEA Grapalat" w:hAnsi="GHEA Grapalat"/>
          <w:i w:val="0"/>
          <w:sz w:val="22"/>
          <w:szCs w:val="22"/>
          <w:lang w:val="af-ZA"/>
        </w:rPr>
      </w:pPr>
      <w:r w:rsidRPr="003E4E74">
        <w:rPr>
          <w:rFonts w:ascii="GHEA Grapalat" w:hAnsi="GHEA Grapalat"/>
          <w:i w:val="0"/>
          <w:sz w:val="22"/>
          <w:szCs w:val="22"/>
          <w:lang w:val="af-ZA"/>
        </w:rPr>
        <w:t>Էլ. Փոստ</w:t>
      </w:r>
      <w:r>
        <w:rPr>
          <w:rFonts w:ascii="GHEA Grapalat" w:hAnsi="GHEA Grapalat"/>
          <w:i w:val="0"/>
          <w:sz w:val="22"/>
          <w:szCs w:val="22"/>
          <w:lang w:val="af-ZA"/>
        </w:rPr>
        <w:t>`</w:t>
      </w:r>
      <w:r>
        <w:rPr>
          <w:rFonts w:asciiTheme="minorHAnsi" w:hAnsiTheme="minorHAnsi"/>
          <w:lang w:val="hy-AM"/>
        </w:rPr>
        <w:t xml:space="preserve"> </w:t>
      </w:r>
      <w:hyperlink r:id="rId8" w:history="1">
        <w:r w:rsidRPr="009A4E55">
          <w:rPr>
            <w:rStyle w:val="Hyperlink"/>
            <w:rFonts w:ascii="GHEA Grapalat" w:hAnsi="GHEA Grapalat"/>
            <w:lang w:val="hy-AM"/>
          </w:rPr>
          <w:t>narine</w:t>
        </w:r>
        <w:r w:rsidRPr="009A4E55">
          <w:rPr>
            <w:rStyle w:val="Hyperlink"/>
            <w:rFonts w:ascii="GHEA Grapalat" w:hAnsi="GHEA Grapalat"/>
            <w:lang w:val="af-ZA"/>
          </w:rPr>
          <w:t>.abrahamyan@yerevan.am</w:t>
        </w:r>
      </w:hyperlink>
    </w:p>
    <w:p w14:paraId="03BB7100" w14:textId="310DA7C7" w:rsidR="00E9097E" w:rsidRPr="003E4E74" w:rsidRDefault="00E9097E" w:rsidP="00E9097E">
      <w:pPr>
        <w:pStyle w:val="BodyTextIndent3"/>
        <w:spacing w:after="240"/>
        <w:ind w:firstLine="709"/>
        <w:rPr>
          <w:rFonts w:ascii="GHEA Grapalat" w:hAnsi="GHEA Grapalat"/>
          <w:sz w:val="22"/>
          <w:szCs w:val="22"/>
          <w:lang w:val="af-ZA"/>
        </w:rPr>
      </w:pPr>
      <w:r w:rsidRPr="003E4E74">
        <w:rPr>
          <w:rFonts w:ascii="GHEA Grapalat" w:hAnsi="GHEA Grapalat"/>
          <w:sz w:val="22"/>
          <w:szCs w:val="22"/>
          <w:lang w:val="af-ZA"/>
        </w:rPr>
        <w:t>Պատվիրատու</w:t>
      </w:r>
      <w:r>
        <w:rPr>
          <w:rFonts w:ascii="GHEA Grapalat" w:hAnsi="GHEA Grapalat"/>
          <w:sz w:val="22"/>
          <w:szCs w:val="22"/>
          <w:lang w:val="af-ZA"/>
        </w:rPr>
        <w:t>`</w:t>
      </w:r>
      <w:r w:rsidR="007F3E96">
        <w:rPr>
          <w:rFonts w:ascii="GHEA Grapalat" w:hAnsi="GHEA Grapalat"/>
          <w:sz w:val="22"/>
          <w:szCs w:val="22"/>
          <w:lang w:val="af-ZA"/>
        </w:rPr>
        <w:t xml:space="preserve">  </w:t>
      </w:r>
      <w:r w:rsidR="007F3E96">
        <w:rPr>
          <w:rFonts w:ascii="GHEA Grapalat" w:hAnsi="GHEA Grapalat"/>
          <w:sz w:val="22"/>
          <w:szCs w:val="22"/>
          <w:lang w:val="hy-AM"/>
        </w:rPr>
        <w:t>«</w:t>
      </w:r>
      <w:r w:rsidRPr="003E4E74">
        <w:rPr>
          <w:rFonts w:ascii="GHEA Grapalat" w:hAnsi="GHEA Grapalat"/>
          <w:sz w:val="22"/>
          <w:szCs w:val="22"/>
          <w:lang w:val="af-ZA"/>
        </w:rPr>
        <w:t>Երքաղլույս</w:t>
      </w:r>
      <w:r w:rsidR="007F3E96">
        <w:rPr>
          <w:rFonts w:ascii="GHEA Grapalat" w:hAnsi="GHEA Grapalat"/>
          <w:sz w:val="22"/>
          <w:szCs w:val="22"/>
          <w:lang w:val="hy-AM"/>
        </w:rPr>
        <w:t>»</w:t>
      </w:r>
      <w:r w:rsidRPr="003E4E74">
        <w:rPr>
          <w:rFonts w:ascii="GHEA Grapalat" w:hAnsi="GHEA Grapalat"/>
          <w:sz w:val="22"/>
          <w:szCs w:val="22"/>
          <w:lang w:val="af-ZA"/>
        </w:rPr>
        <w:t xml:space="preserve"> ՓԲԸ</w:t>
      </w:r>
    </w:p>
    <w:p w14:paraId="44D22870" w14:textId="77777777" w:rsidR="00982176" w:rsidRDefault="00982176" w:rsidP="00982176">
      <w:pPr>
        <w:pStyle w:val="BodyTextIndent3"/>
        <w:spacing w:after="240" w:line="240" w:lineRule="auto"/>
        <w:ind w:firstLine="709"/>
        <w:rPr>
          <w:rFonts w:ascii="GHEA Grapalat" w:hAnsi="GHEA Grapalat" w:cs="Sylfaen"/>
          <w:b/>
          <w:lang w:val="es-ES"/>
        </w:rPr>
      </w:pPr>
    </w:p>
    <w:p w14:paraId="4D66268E" w14:textId="77777777" w:rsidR="00982176" w:rsidRDefault="00982176" w:rsidP="00982176">
      <w:pPr>
        <w:pStyle w:val="BodyTextIndent3"/>
        <w:spacing w:after="240" w:line="240" w:lineRule="auto"/>
        <w:ind w:firstLine="709"/>
        <w:rPr>
          <w:rFonts w:ascii="GHEA Grapalat" w:hAnsi="GHEA Grapalat" w:cs="Sylfaen"/>
          <w:b/>
          <w:lang w:val="es-ES"/>
        </w:rPr>
      </w:pPr>
    </w:p>
    <w:p w14:paraId="62E1F591" w14:textId="77777777" w:rsidR="00982176" w:rsidRDefault="00982176" w:rsidP="00982176">
      <w:pPr>
        <w:pStyle w:val="BodyTextIndent3"/>
        <w:spacing w:after="240" w:line="240" w:lineRule="auto"/>
        <w:ind w:firstLine="709"/>
        <w:rPr>
          <w:rFonts w:ascii="GHEA Grapalat" w:hAnsi="GHEA Grapalat" w:cs="Sylfaen"/>
          <w:b/>
          <w:lang w:val="es-ES"/>
        </w:rPr>
      </w:pPr>
    </w:p>
    <w:p w14:paraId="1196AFAB" w14:textId="77777777" w:rsidR="00982176" w:rsidRDefault="00982176" w:rsidP="00982176">
      <w:pPr>
        <w:pStyle w:val="BodyTextIndent3"/>
        <w:spacing w:after="240" w:line="240" w:lineRule="auto"/>
        <w:ind w:firstLine="709"/>
        <w:rPr>
          <w:rFonts w:ascii="GHEA Grapalat" w:hAnsi="GHEA Grapalat" w:cs="Sylfaen"/>
          <w:b/>
          <w:lang w:val="es-ES"/>
        </w:rPr>
      </w:pPr>
    </w:p>
    <w:p w14:paraId="5CDDED7D" w14:textId="77777777" w:rsidR="00982176" w:rsidRDefault="00982176" w:rsidP="00982176">
      <w:pPr>
        <w:pStyle w:val="BodyTextIndent3"/>
        <w:spacing w:after="240" w:line="240" w:lineRule="auto"/>
        <w:ind w:firstLine="709"/>
        <w:rPr>
          <w:rFonts w:ascii="GHEA Grapalat" w:hAnsi="GHEA Grapalat" w:cs="Sylfaen"/>
          <w:b/>
          <w:lang w:val="es-ES"/>
        </w:rPr>
      </w:pPr>
    </w:p>
    <w:p w14:paraId="744A6B11" w14:textId="77777777" w:rsidR="00BD4384" w:rsidRDefault="00BD4384" w:rsidP="00982176">
      <w:pPr>
        <w:pStyle w:val="BodyTextIndent3"/>
        <w:spacing w:after="240" w:line="240" w:lineRule="auto"/>
        <w:ind w:firstLine="709"/>
        <w:rPr>
          <w:rFonts w:ascii="GHEA Grapalat" w:hAnsi="GHEA Grapalat" w:cs="Sylfaen"/>
          <w:b/>
          <w:lang w:val="es-ES"/>
        </w:rPr>
      </w:pPr>
    </w:p>
    <w:p w14:paraId="65FA50A0" w14:textId="77777777" w:rsidR="00BD4384" w:rsidRDefault="00BD4384" w:rsidP="00982176">
      <w:pPr>
        <w:pStyle w:val="BodyTextIndent3"/>
        <w:spacing w:after="240" w:line="240" w:lineRule="auto"/>
        <w:ind w:firstLine="709"/>
        <w:rPr>
          <w:rFonts w:ascii="GHEA Grapalat" w:hAnsi="GHEA Grapalat" w:cs="Sylfaen"/>
          <w:b/>
          <w:lang w:val="es-ES"/>
        </w:rPr>
      </w:pPr>
    </w:p>
    <w:p w14:paraId="5CBB84DA" w14:textId="77777777" w:rsidR="00A53E94" w:rsidRPr="00461430" w:rsidRDefault="00A53E94" w:rsidP="00A53E94">
      <w:pPr>
        <w:pStyle w:val="BodyText"/>
        <w:spacing w:after="0"/>
        <w:ind w:right="-7" w:firstLine="567"/>
        <w:jc w:val="right"/>
        <w:rPr>
          <w:rFonts w:ascii="GHEA Grapalat" w:hAnsi="GHEA Grapalat" w:cs="Sylfaen"/>
          <w:i/>
          <w:sz w:val="22"/>
          <w:lang w:val="af-ZA"/>
        </w:rPr>
      </w:pPr>
      <w:r w:rsidRPr="00461430">
        <w:rPr>
          <w:rFonts w:ascii="GHEA Grapalat" w:hAnsi="GHEA Grapalat" w:cs="Sylfaen"/>
          <w:i/>
          <w:sz w:val="22"/>
          <w:lang w:val="af-ZA"/>
        </w:rPr>
        <w:lastRenderedPageBreak/>
        <w:t>Հաստատված է</w:t>
      </w:r>
    </w:p>
    <w:p w14:paraId="20E475E4" w14:textId="0E1BB639" w:rsidR="00A53E94" w:rsidRPr="00461430" w:rsidRDefault="00A53E94" w:rsidP="00A53E94">
      <w:pPr>
        <w:pStyle w:val="BodyText"/>
        <w:spacing w:after="0"/>
        <w:ind w:right="-7" w:firstLine="567"/>
        <w:jc w:val="right"/>
        <w:rPr>
          <w:rFonts w:ascii="GHEA Grapalat" w:hAnsi="GHEA Grapalat" w:cs="Sylfaen"/>
          <w:i/>
          <w:sz w:val="22"/>
          <w:lang w:val="af-ZA"/>
        </w:rPr>
      </w:pPr>
      <w:r w:rsidRPr="00461430">
        <w:rPr>
          <w:rFonts w:ascii="GHEA Grapalat" w:hAnsi="GHEA Grapalat" w:cs="Sylfaen"/>
          <w:i/>
          <w:sz w:val="22"/>
          <w:lang w:val="af-ZA"/>
        </w:rPr>
        <w:t>ԵՔԼ-ԳՀԱՊՁԲ-</w:t>
      </w:r>
      <w:r w:rsidR="00C1689B">
        <w:rPr>
          <w:rFonts w:ascii="GHEA Grapalat" w:hAnsi="GHEA Grapalat" w:cs="Sylfaen"/>
          <w:i/>
          <w:sz w:val="22"/>
          <w:lang w:val="af-ZA"/>
        </w:rPr>
        <w:t>2</w:t>
      </w:r>
      <w:r w:rsidR="00377E69">
        <w:rPr>
          <w:rFonts w:ascii="GHEA Grapalat" w:hAnsi="GHEA Grapalat" w:cs="Sylfaen"/>
          <w:i/>
          <w:sz w:val="22"/>
          <w:lang w:val="af-ZA"/>
        </w:rPr>
        <w:t>6/1</w:t>
      </w:r>
      <w:r w:rsidRPr="00461430">
        <w:rPr>
          <w:rFonts w:ascii="GHEA Grapalat" w:hAnsi="GHEA Grapalat" w:cs="Sylfaen"/>
          <w:i/>
          <w:sz w:val="22"/>
          <w:lang w:val="af-ZA"/>
        </w:rPr>
        <w:t xml:space="preserve">  ծածկագրով </w:t>
      </w:r>
    </w:p>
    <w:p w14:paraId="778B655F" w14:textId="77777777" w:rsidR="00A53E94" w:rsidRPr="00461430" w:rsidRDefault="00A53E94" w:rsidP="00A53E94">
      <w:pPr>
        <w:pStyle w:val="BodyText"/>
        <w:spacing w:after="0"/>
        <w:ind w:right="-7" w:firstLine="567"/>
        <w:jc w:val="right"/>
        <w:rPr>
          <w:rFonts w:ascii="GHEA Grapalat" w:hAnsi="GHEA Grapalat" w:cs="Sylfaen"/>
          <w:i/>
          <w:sz w:val="22"/>
          <w:lang w:val="af-ZA"/>
        </w:rPr>
      </w:pPr>
      <w:r w:rsidRPr="00461430">
        <w:rPr>
          <w:rFonts w:ascii="GHEA Grapalat" w:hAnsi="GHEA Grapalat" w:cs="Sylfaen"/>
          <w:i/>
          <w:sz w:val="22"/>
          <w:lang w:val="af-ZA"/>
        </w:rPr>
        <w:t>գնանշման հարցման</w:t>
      </w:r>
      <w:r w:rsidRPr="00461430">
        <w:rPr>
          <w:rFonts w:ascii="GHEA Grapalat" w:hAnsi="GHEA Grapalat"/>
          <w:i/>
          <w:sz w:val="22"/>
          <w:szCs w:val="20"/>
          <w:lang w:val="af-ZA"/>
        </w:rPr>
        <w:t xml:space="preserve"> </w:t>
      </w:r>
      <w:r w:rsidRPr="00461430">
        <w:rPr>
          <w:rFonts w:ascii="GHEA Grapalat" w:hAnsi="GHEA Grapalat" w:cs="Sylfaen"/>
          <w:i/>
          <w:sz w:val="22"/>
          <w:lang w:val="af-ZA"/>
        </w:rPr>
        <w:t>գնահատող հանձնաժողովի</w:t>
      </w:r>
    </w:p>
    <w:p w14:paraId="39BCDA88" w14:textId="15E91F0E" w:rsidR="00A53E94" w:rsidRPr="00461430" w:rsidRDefault="00A53E94" w:rsidP="00A53E94">
      <w:pPr>
        <w:pStyle w:val="BodyText"/>
        <w:spacing w:after="0"/>
        <w:ind w:firstLine="567"/>
        <w:jc w:val="right"/>
        <w:rPr>
          <w:rFonts w:ascii="GHEA Grapalat" w:hAnsi="GHEA Grapalat"/>
          <w:i/>
          <w:sz w:val="22"/>
          <w:szCs w:val="20"/>
          <w:lang w:val="af-ZA"/>
        </w:rPr>
      </w:pPr>
      <w:r>
        <w:rPr>
          <w:rFonts w:ascii="GHEA Grapalat" w:hAnsi="GHEA Grapalat"/>
          <w:i/>
          <w:sz w:val="22"/>
          <w:szCs w:val="20"/>
          <w:lang w:val="af-ZA"/>
        </w:rPr>
        <w:t>2025</w:t>
      </w:r>
      <w:r w:rsidRPr="00461430">
        <w:rPr>
          <w:rFonts w:ascii="GHEA Grapalat" w:hAnsi="GHEA Grapalat"/>
          <w:i/>
          <w:sz w:val="22"/>
          <w:szCs w:val="20"/>
          <w:lang w:val="af-ZA"/>
        </w:rPr>
        <w:t>թ</w:t>
      </w:r>
      <w:r>
        <w:rPr>
          <w:rFonts w:ascii="GHEA Grapalat" w:hAnsi="GHEA Grapalat"/>
          <w:i/>
          <w:sz w:val="22"/>
          <w:szCs w:val="20"/>
          <w:lang w:val="af-ZA"/>
        </w:rPr>
        <w:t>.</w:t>
      </w:r>
      <w:r w:rsidRPr="00135EE7">
        <w:rPr>
          <w:rFonts w:ascii="GHEA Grapalat" w:hAnsi="GHEA Grapalat"/>
          <w:i/>
          <w:sz w:val="22"/>
          <w:szCs w:val="20"/>
          <w:lang w:val="af-ZA"/>
        </w:rPr>
        <w:t xml:space="preserve"> </w:t>
      </w:r>
      <w:r w:rsidR="00377E69">
        <w:rPr>
          <w:rFonts w:ascii="GHEA Grapalat" w:hAnsi="GHEA Grapalat"/>
          <w:i/>
          <w:sz w:val="22"/>
          <w:szCs w:val="20"/>
        </w:rPr>
        <w:t>Դեկտեմբերի</w:t>
      </w:r>
      <w:r w:rsidR="00377E69" w:rsidRPr="00CB46E3">
        <w:rPr>
          <w:rFonts w:ascii="GHEA Grapalat" w:hAnsi="GHEA Grapalat"/>
          <w:i/>
          <w:sz w:val="22"/>
          <w:szCs w:val="20"/>
          <w:lang w:val="af-ZA"/>
        </w:rPr>
        <w:t xml:space="preserve"> 1</w:t>
      </w:r>
      <w:r w:rsidR="00575906" w:rsidRPr="00CB46E3">
        <w:rPr>
          <w:rFonts w:ascii="GHEA Grapalat" w:hAnsi="GHEA Grapalat"/>
          <w:i/>
          <w:sz w:val="22"/>
          <w:szCs w:val="20"/>
          <w:lang w:val="af-ZA"/>
        </w:rPr>
        <w:t>2</w:t>
      </w:r>
      <w:r w:rsidR="00371EE4">
        <w:rPr>
          <w:rFonts w:ascii="GHEA Grapalat" w:hAnsi="GHEA Grapalat"/>
          <w:i/>
          <w:sz w:val="22"/>
          <w:szCs w:val="20"/>
          <w:lang w:val="af-ZA"/>
        </w:rPr>
        <w:t>-ի</w:t>
      </w:r>
      <w:r w:rsidRPr="0001611E">
        <w:rPr>
          <w:rFonts w:ascii="GHEA Grapalat" w:hAnsi="GHEA Grapalat"/>
          <w:i/>
          <w:sz w:val="22"/>
          <w:szCs w:val="20"/>
          <w:lang w:val="af-ZA"/>
        </w:rPr>
        <w:t xml:space="preserve"> որոշմամբ</w:t>
      </w:r>
    </w:p>
    <w:p w14:paraId="1D187856" w14:textId="77777777" w:rsidR="00A53E94" w:rsidRPr="00BD4384" w:rsidRDefault="00A53E94" w:rsidP="00A53E94">
      <w:pPr>
        <w:pStyle w:val="BodyText"/>
        <w:spacing w:after="0"/>
        <w:ind w:right="-7" w:firstLine="567"/>
        <w:jc w:val="right"/>
        <w:rPr>
          <w:rFonts w:ascii="GHEA Grapalat" w:hAnsi="GHEA Grapalat"/>
          <w:i/>
          <w:sz w:val="22"/>
          <w:lang w:val="af-ZA"/>
        </w:rPr>
      </w:pPr>
      <w:r w:rsidRPr="00BD4384">
        <w:rPr>
          <w:rFonts w:ascii="GHEA Grapalat" w:hAnsi="GHEA Grapalat" w:cs="Sylfaen"/>
          <w:i/>
          <w:sz w:val="22"/>
        </w:rPr>
        <w:t>Արձանագրություն</w:t>
      </w:r>
      <w:r w:rsidRPr="00BD4384">
        <w:rPr>
          <w:rFonts w:ascii="GHEA Grapalat" w:hAnsi="GHEA Grapalat" w:cs="Sylfaen"/>
          <w:i/>
          <w:sz w:val="22"/>
          <w:lang w:val="af-ZA"/>
        </w:rPr>
        <w:t xml:space="preserve"> </w:t>
      </w:r>
      <w:r w:rsidRPr="00BD4384">
        <w:rPr>
          <w:rFonts w:ascii="GHEA Grapalat" w:hAnsi="GHEA Grapalat" w:cs="Sylfaen"/>
          <w:i/>
          <w:sz w:val="22"/>
        </w:rPr>
        <w:t>թիվ</w:t>
      </w:r>
      <w:r w:rsidRPr="00BD4384">
        <w:rPr>
          <w:rFonts w:ascii="GHEA Grapalat" w:hAnsi="GHEA Grapalat" w:cs="Sylfaen"/>
          <w:i/>
          <w:sz w:val="22"/>
          <w:lang w:val="af-ZA"/>
        </w:rPr>
        <w:t xml:space="preserve"> 1, </w:t>
      </w:r>
      <w:r w:rsidRPr="00BD4384">
        <w:rPr>
          <w:rFonts w:ascii="GHEA Grapalat" w:hAnsi="GHEA Grapalat" w:cs="Sylfaen"/>
          <w:i/>
          <w:sz w:val="22"/>
        </w:rPr>
        <w:t>կետ</w:t>
      </w:r>
      <w:r w:rsidRPr="00BD4384">
        <w:rPr>
          <w:rFonts w:ascii="GHEA Grapalat" w:hAnsi="GHEA Grapalat" w:cs="Sylfaen"/>
          <w:i/>
          <w:sz w:val="22"/>
          <w:lang w:val="af-ZA"/>
        </w:rPr>
        <w:t xml:space="preserve"> 3 </w:t>
      </w:r>
    </w:p>
    <w:p w14:paraId="4ECD486B" w14:textId="77777777" w:rsidR="00A53E94" w:rsidRPr="00795C6A" w:rsidRDefault="00A53E94" w:rsidP="00A53E94">
      <w:pPr>
        <w:pStyle w:val="BodyText"/>
        <w:ind w:right="-7" w:firstLine="567"/>
        <w:jc w:val="center"/>
        <w:rPr>
          <w:rFonts w:ascii="GHEA Grapalat" w:hAnsi="GHEA Grapalat"/>
          <w:lang w:val="af-ZA"/>
        </w:rPr>
      </w:pPr>
    </w:p>
    <w:p w14:paraId="34600E28" w14:textId="77777777" w:rsidR="00A53E94" w:rsidRPr="00795C6A" w:rsidRDefault="00A53E94" w:rsidP="00A53E94">
      <w:pPr>
        <w:pStyle w:val="BodyText"/>
        <w:ind w:right="-7" w:firstLine="567"/>
        <w:jc w:val="center"/>
        <w:rPr>
          <w:rFonts w:ascii="GHEA Grapalat" w:hAnsi="GHEA Grapalat"/>
          <w:lang w:val="af-ZA"/>
        </w:rPr>
      </w:pPr>
    </w:p>
    <w:p w14:paraId="640BF3D7" w14:textId="77777777" w:rsidR="00A53E94" w:rsidRPr="00795C6A" w:rsidRDefault="00A53E94" w:rsidP="00A53E94">
      <w:pPr>
        <w:pStyle w:val="BodyText"/>
        <w:ind w:right="-7" w:firstLine="567"/>
        <w:jc w:val="center"/>
        <w:rPr>
          <w:rFonts w:ascii="GHEA Grapalat" w:hAnsi="GHEA Grapalat"/>
          <w:lang w:val="af-ZA"/>
        </w:rPr>
      </w:pPr>
    </w:p>
    <w:p w14:paraId="39965ABE" w14:textId="77777777" w:rsidR="00A53E94" w:rsidRPr="00795C6A" w:rsidRDefault="00A53E94" w:rsidP="00A53E94">
      <w:pPr>
        <w:pStyle w:val="BodyText"/>
        <w:ind w:right="-7" w:firstLine="567"/>
        <w:jc w:val="center"/>
        <w:rPr>
          <w:rFonts w:ascii="GHEA Grapalat" w:hAnsi="GHEA Grapalat"/>
          <w:lang w:val="af-ZA"/>
        </w:rPr>
      </w:pPr>
    </w:p>
    <w:p w14:paraId="58240A7B" w14:textId="77777777" w:rsidR="00A53E94" w:rsidRPr="00795C6A" w:rsidRDefault="00A53E94" w:rsidP="00A53E94">
      <w:pPr>
        <w:pStyle w:val="BodyText"/>
        <w:ind w:right="-7" w:firstLine="567"/>
        <w:jc w:val="center"/>
        <w:rPr>
          <w:rFonts w:ascii="GHEA Grapalat" w:hAnsi="GHEA Grapalat"/>
          <w:lang w:val="af-ZA"/>
        </w:rPr>
      </w:pPr>
    </w:p>
    <w:p w14:paraId="79B2FA41" w14:textId="0440D42B" w:rsidR="00A53E94" w:rsidRPr="002C27A5" w:rsidRDefault="007F3E96" w:rsidP="00A53E94">
      <w:pPr>
        <w:pStyle w:val="BodyText"/>
        <w:ind w:right="-7" w:firstLine="567"/>
        <w:jc w:val="center"/>
        <w:rPr>
          <w:rFonts w:ascii="Sylfaen" w:hAnsi="Sylfaen"/>
          <w:sz w:val="44"/>
          <w:lang w:val="af-ZA"/>
        </w:rPr>
      </w:pPr>
      <w:r>
        <w:rPr>
          <w:rFonts w:ascii="GHEA Grapalat" w:hAnsi="GHEA Grapalat" w:cs="Times Armenian"/>
          <w:i/>
          <w:sz w:val="30"/>
          <w:lang w:val="hy-AM"/>
        </w:rPr>
        <w:t>«</w:t>
      </w:r>
      <w:r w:rsidR="00A53E94" w:rsidRPr="002C27A5">
        <w:rPr>
          <w:rFonts w:ascii="Sylfaen" w:hAnsi="Sylfaen" w:cs="Times Armenian"/>
          <w:i/>
          <w:sz w:val="36"/>
          <w:lang w:val="af-ZA"/>
        </w:rPr>
        <w:t>Երքաղլույս</w:t>
      </w:r>
      <w:r>
        <w:rPr>
          <w:rFonts w:ascii="Sylfaen" w:hAnsi="Sylfaen" w:cs="Times Armenian"/>
          <w:i/>
          <w:sz w:val="36"/>
          <w:lang w:val="hy-AM"/>
        </w:rPr>
        <w:t>»</w:t>
      </w:r>
      <w:r w:rsidR="00A53E94" w:rsidRPr="002C27A5">
        <w:rPr>
          <w:rFonts w:ascii="GHEA Grapalat" w:hAnsi="GHEA Grapalat" w:cs="Sylfaen"/>
          <w:i/>
          <w:sz w:val="30"/>
          <w:lang w:val="af-ZA"/>
        </w:rPr>
        <w:t xml:space="preserve"> </w:t>
      </w:r>
      <w:r w:rsidR="00A53E94" w:rsidRPr="002C27A5">
        <w:rPr>
          <w:rFonts w:ascii="Sylfaen" w:hAnsi="Sylfaen" w:cs="Sylfaen"/>
          <w:i/>
          <w:sz w:val="36"/>
          <w:lang w:val="af-ZA"/>
        </w:rPr>
        <w:t>ՓԲԸ</w:t>
      </w:r>
    </w:p>
    <w:p w14:paraId="62378D31" w14:textId="77777777" w:rsidR="00A53E94" w:rsidRPr="00AE2768" w:rsidRDefault="00A53E94" w:rsidP="00A53E94">
      <w:pPr>
        <w:pStyle w:val="BodyText"/>
        <w:tabs>
          <w:tab w:val="left" w:pos="5968"/>
        </w:tabs>
        <w:ind w:right="-7" w:firstLine="567"/>
        <w:rPr>
          <w:rFonts w:ascii="GHEA Grapalat" w:hAnsi="GHEA Grapalat"/>
          <w:lang w:val="af-ZA"/>
        </w:rPr>
      </w:pPr>
      <w:r w:rsidRPr="00AE2768">
        <w:rPr>
          <w:rFonts w:ascii="GHEA Grapalat" w:hAnsi="GHEA Grapalat"/>
          <w:lang w:val="af-ZA"/>
        </w:rPr>
        <w:tab/>
      </w:r>
    </w:p>
    <w:p w14:paraId="08307B21" w14:textId="77777777" w:rsidR="00A53E94" w:rsidRPr="00AE2768" w:rsidRDefault="00A53E94" w:rsidP="00A53E94">
      <w:pPr>
        <w:pStyle w:val="BodyText"/>
        <w:ind w:right="-7" w:firstLine="567"/>
        <w:jc w:val="center"/>
        <w:rPr>
          <w:rFonts w:ascii="GHEA Grapalat" w:hAnsi="GHEA Grapalat"/>
          <w:lang w:val="af-ZA"/>
        </w:rPr>
      </w:pPr>
    </w:p>
    <w:p w14:paraId="46F04ACC" w14:textId="77777777" w:rsidR="00A53E94" w:rsidRPr="00AE2768" w:rsidRDefault="00A53E94" w:rsidP="00A53E94">
      <w:pPr>
        <w:pStyle w:val="BodyText"/>
        <w:ind w:right="-7" w:firstLine="567"/>
        <w:jc w:val="center"/>
        <w:rPr>
          <w:rFonts w:ascii="GHEA Grapalat" w:hAnsi="GHEA Grapalat"/>
          <w:lang w:val="af-ZA"/>
        </w:rPr>
      </w:pPr>
    </w:p>
    <w:p w14:paraId="0B725B97" w14:textId="77777777" w:rsidR="00A53E94" w:rsidRPr="00AE2768" w:rsidRDefault="00A53E94" w:rsidP="00A53E94">
      <w:pPr>
        <w:pStyle w:val="BodyText"/>
        <w:ind w:right="-7" w:firstLine="567"/>
        <w:jc w:val="center"/>
        <w:rPr>
          <w:rFonts w:ascii="GHEA Grapalat" w:hAnsi="GHEA Grapalat"/>
          <w:lang w:val="af-ZA"/>
        </w:rPr>
      </w:pPr>
    </w:p>
    <w:p w14:paraId="3D305D6A" w14:textId="77777777" w:rsidR="00A53E94" w:rsidRPr="00AE2768" w:rsidRDefault="00A53E94" w:rsidP="00A53E94">
      <w:pPr>
        <w:pStyle w:val="BodyText"/>
        <w:ind w:right="-7" w:firstLine="567"/>
        <w:jc w:val="center"/>
        <w:rPr>
          <w:rFonts w:ascii="GHEA Grapalat" w:hAnsi="GHEA Grapalat"/>
          <w:lang w:val="af-ZA"/>
        </w:rPr>
      </w:pPr>
    </w:p>
    <w:p w14:paraId="037C6FC6" w14:textId="77777777" w:rsidR="00A53E94" w:rsidRPr="00471E9B" w:rsidRDefault="00A53E94" w:rsidP="00A53E94">
      <w:pPr>
        <w:pStyle w:val="BodyText"/>
        <w:ind w:right="-7" w:firstLine="567"/>
        <w:jc w:val="center"/>
        <w:rPr>
          <w:rFonts w:ascii="GHEA Grapalat" w:hAnsi="GHEA Grapalat" w:cs="Sylfaen"/>
          <w:sz w:val="32"/>
          <w:lang w:val="af-ZA"/>
        </w:rPr>
      </w:pPr>
      <w:r w:rsidRPr="00471E9B">
        <w:rPr>
          <w:rFonts w:ascii="GHEA Grapalat" w:hAnsi="GHEA Grapalat" w:cs="Sylfaen"/>
          <w:sz w:val="32"/>
        </w:rPr>
        <w:t>Հ</w:t>
      </w:r>
      <w:r w:rsidRPr="00471E9B">
        <w:rPr>
          <w:rFonts w:ascii="GHEA Grapalat" w:hAnsi="GHEA Grapalat" w:cs="Times Armenian"/>
          <w:sz w:val="32"/>
          <w:lang w:val="af-ZA"/>
        </w:rPr>
        <w:t xml:space="preserve"> </w:t>
      </w:r>
      <w:r w:rsidRPr="00471E9B">
        <w:rPr>
          <w:rFonts w:ascii="GHEA Grapalat" w:hAnsi="GHEA Grapalat" w:cs="Sylfaen"/>
          <w:sz w:val="32"/>
        </w:rPr>
        <w:t>Ր</w:t>
      </w:r>
      <w:r w:rsidRPr="00471E9B">
        <w:rPr>
          <w:rFonts w:ascii="GHEA Grapalat" w:hAnsi="GHEA Grapalat" w:cs="Times Armenian"/>
          <w:sz w:val="32"/>
          <w:lang w:val="af-ZA"/>
        </w:rPr>
        <w:t xml:space="preserve"> </w:t>
      </w:r>
      <w:r w:rsidRPr="00471E9B">
        <w:rPr>
          <w:rFonts w:ascii="GHEA Grapalat" w:hAnsi="GHEA Grapalat" w:cs="Sylfaen"/>
          <w:sz w:val="32"/>
        </w:rPr>
        <w:t>Ա</w:t>
      </w:r>
      <w:r w:rsidRPr="00471E9B">
        <w:rPr>
          <w:rFonts w:ascii="GHEA Grapalat" w:hAnsi="GHEA Grapalat" w:cs="Times Armenian"/>
          <w:sz w:val="32"/>
          <w:lang w:val="af-ZA"/>
        </w:rPr>
        <w:t xml:space="preserve"> </w:t>
      </w:r>
      <w:r w:rsidRPr="00471E9B">
        <w:rPr>
          <w:rFonts w:ascii="GHEA Grapalat" w:hAnsi="GHEA Grapalat" w:cs="Sylfaen"/>
          <w:sz w:val="32"/>
        </w:rPr>
        <w:t>Վ</w:t>
      </w:r>
      <w:r w:rsidRPr="00471E9B">
        <w:rPr>
          <w:rFonts w:ascii="GHEA Grapalat" w:hAnsi="GHEA Grapalat" w:cs="Times Armenian"/>
          <w:sz w:val="32"/>
          <w:lang w:val="af-ZA"/>
        </w:rPr>
        <w:t xml:space="preserve"> </w:t>
      </w:r>
      <w:r w:rsidRPr="00471E9B">
        <w:rPr>
          <w:rFonts w:ascii="GHEA Grapalat" w:hAnsi="GHEA Grapalat" w:cs="Sylfaen"/>
          <w:sz w:val="32"/>
        </w:rPr>
        <w:t>Ե</w:t>
      </w:r>
      <w:r w:rsidRPr="00471E9B">
        <w:rPr>
          <w:rFonts w:ascii="GHEA Grapalat" w:hAnsi="GHEA Grapalat" w:cs="Times Armenian"/>
          <w:sz w:val="32"/>
          <w:lang w:val="af-ZA"/>
        </w:rPr>
        <w:t xml:space="preserve"> </w:t>
      </w:r>
      <w:r w:rsidRPr="00471E9B">
        <w:rPr>
          <w:rFonts w:ascii="GHEA Grapalat" w:hAnsi="GHEA Grapalat" w:cs="Sylfaen"/>
          <w:sz w:val="32"/>
        </w:rPr>
        <w:t>Ր</w:t>
      </w:r>
    </w:p>
    <w:p w14:paraId="57D89E40" w14:textId="77777777" w:rsidR="00A53E94" w:rsidRPr="00752623" w:rsidRDefault="00A53E94" w:rsidP="00A53E94">
      <w:pPr>
        <w:pStyle w:val="BodyText"/>
        <w:ind w:right="-7" w:firstLine="567"/>
        <w:jc w:val="center"/>
        <w:rPr>
          <w:rFonts w:ascii="GHEA Grapalat" w:hAnsi="GHEA Grapalat" w:cs="Sylfaen"/>
          <w:lang w:val="af-ZA"/>
        </w:rPr>
      </w:pPr>
    </w:p>
    <w:p w14:paraId="2C3BD43E" w14:textId="77777777" w:rsidR="00A53E94" w:rsidRPr="00752623" w:rsidRDefault="00A53E94" w:rsidP="00A53E94">
      <w:pPr>
        <w:pStyle w:val="BodyText"/>
        <w:ind w:right="-7" w:firstLine="567"/>
        <w:jc w:val="center"/>
        <w:rPr>
          <w:rFonts w:ascii="GHEA Grapalat" w:hAnsi="GHEA Grapalat" w:cs="Sylfaen"/>
          <w:lang w:val="af-ZA"/>
        </w:rPr>
      </w:pPr>
    </w:p>
    <w:p w14:paraId="0B07BC7A" w14:textId="59F80724" w:rsidR="008D31B8" w:rsidRPr="002730CE" w:rsidRDefault="007F3E96" w:rsidP="008D31B8">
      <w:pPr>
        <w:pStyle w:val="BodyText"/>
        <w:ind w:right="-7" w:firstLine="567"/>
        <w:jc w:val="center"/>
        <w:rPr>
          <w:rFonts w:ascii="GHEA Grapalat" w:hAnsi="GHEA Grapalat" w:cs="Sylfaen"/>
          <w:lang w:val="af-ZA"/>
        </w:rPr>
      </w:pPr>
      <w:r>
        <w:rPr>
          <w:rFonts w:ascii="GHEA Grapalat" w:hAnsi="GHEA Grapalat" w:cs="Sylfaen"/>
          <w:lang w:val="hy-AM"/>
        </w:rPr>
        <w:t>«</w:t>
      </w:r>
      <w:r w:rsidR="008D31B8" w:rsidRPr="002730CE">
        <w:rPr>
          <w:rFonts w:ascii="GHEA Grapalat" w:hAnsi="GHEA Grapalat" w:cs="Sylfaen"/>
        </w:rPr>
        <w:t>ԵՐՔԱՂԼՈՒՅՍ</w:t>
      </w:r>
      <w:r>
        <w:rPr>
          <w:rFonts w:ascii="GHEA Grapalat" w:hAnsi="GHEA Grapalat" w:cs="Sylfaen"/>
          <w:lang w:val="hy-AM"/>
        </w:rPr>
        <w:t>»</w:t>
      </w:r>
      <w:r w:rsidR="008D31B8" w:rsidRPr="002730CE">
        <w:rPr>
          <w:rFonts w:ascii="GHEA Grapalat" w:hAnsi="GHEA Grapalat" w:cs="Sylfaen"/>
          <w:lang w:val="af-ZA"/>
        </w:rPr>
        <w:t xml:space="preserve"> </w:t>
      </w:r>
      <w:r w:rsidR="008D31B8" w:rsidRPr="002730CE">
        <w:rPr>
          <w:rFonts w:ascii="GHEA Grapalat" w:hAnsi="GHEA Grapalat" w:cs="Sylfaen"/>
        </w:rPr>
        <w:t>ՓԲԸ</w:t>
      </w:r>
      <w:r w:rsidR="008D31B8" w:rsidRPr="002730CE">
        <w:rPr>
          <w:rFonts w:ascii="GHEA Grapalat" w:hAnsi="GHEA Grapalat" w:cs="Sylfaen"/>
          <w:lang w:val="af-ZA"/>
        </w:rPr>
        <w:t>-</w:t>
      </w:r>
      <w:r w:rsidR="008D31B8" w:rsidRPr="002730CE">
        <w:rPr>
          <w:rFonts w:ascii="GHEA Grapalat" w:hAnsi="GHEA Grapalat" w:cs="Sylfaen"/>
        </w:rPr>
        <w:t>Ի</w:t>
      </w:r>
      <w:r w:rsidR="008D31B8" w:rsidRPr="002730CE">
        <w:rPr>
          <w:rFonts w:ascii="GHEA Grapalat" w:hAnsi="GHEA Grapalat" w:cs="Sylfaen"/>
          <w:lang w:val="af-ZA"/>
        </w:rPr>
        <w:t xml:space="preserve"> </w:t>
      </w:r>
      <w:r w:rsidR="008D31B8" w:rsidRPr="002730CE">
        <w:rPr>
          <w:rFonts w:ascii="GHEA Grapalat" w:hAnsi="GHEA Grapalat" w:cs="Sylfaen"/>
        </w:rPr>
        <w:t>ԿԱՐԻՔՆԵՐԻ</w:t>
      </w:r>
      <w:r w:rsidR="008D31B8" w:rsidRPr="002730CE">
        <w:rPr>
          <w:rFonts w:ascii="GHEA Grapalat" w:hAnsi="GHEA Grapalat" w:cs="Sylfaen"/>
          <w:lang w:val="af-ZA"/>
        </w:rPr>
        <w:t xml:space="preserve"> </w:t>
      </w:r>
      <w:r w:rsidR="008D31B8" w:rsidRPr="002730CE">
        <w:rPr>
          <w:rFonts w:ascii="GHEA Grapalat" w:hAnsi="GHEA Grapalat" w:cs="Sylfaen"/>
        </w:rPr>
        <w:t>ՀԱՄԱՐ</w:t>
      </w:r>
      <w:r w:rsidR="008D31B8" w:rsidRPr="002730CE">
        <w:rPr>
          <w:rFonts w:ascii="GHEA Grapalat" w:hAnsi="GHEA Grapalat" w:cs="Sylfaen"/>
          <w:lang w:val="af-ZA"/>
        </w:rPr>
        <w:t xml:space="preserve">` </w:t>
      </w:r>
      <w:r w:rsidR="008D31B8" w:rsidRPr="002730CE">
        <w:rPr>
          <w:rFonts w:ascii="GHEA Grapalat" w:hAnsi="GHEA Grapalat"/>
          <w:lang w:val="af-ZA"/>
        </w:rPr>
        <w:t xml:space="preserve">ՄԵՏԱՂԱԿԱՆ ԿՈՆՍՏՐՈՒԿՑԻԱՆԵՐԻ </w:t>
      </w:r>
      <w:r w:rsidR="008D31B8" w:rsidRPr="002730CE">
        <w:rPr>
          <w:rFonts w:ascii="GHEA Grapalat" w:hAnsi="GHEA Grapalat" w:cs="Sylfaen"/>
          <w:lang w:val="hy-AM"/>
        </w:rPr>
        <w:t xml:space="preserve">ՁԵՌՔԲԵՐՄԱՆ </w:t>
      </w:r>
      <w:r w:rsidR="008D31B8" w:rsidRPr="002730CE">
        <w:rPr>
          <w:rFonts w:ascii="GHEA Grapalat" w:hAnsi="GHEA Grapalat" w:cs="Sylfaen"/>
        </w:rPr>
        <w:t>ՆՊԱՏԱԿՈՎ</w:t>
      </w:r>
      <w:r w:rsidR="008D31B8" w:rsidRPr="002730CE">
        <w:rPr>
          <w:rFonts w:ascii="GHEA Grapalat" w:hAnsi="GHEA Grapalat" w:cs="Sylfaen"/>
          <w:lang w:val="af-ZA"/>
        </w:rPr>
        <w:t xml:space="preserve">  </w:t>
      </w:r>
      <w:r w:rsidR="008D31B8" w:rsidRPr="002730CE">
        <w:rPr>
          <w:rFonts w:ascii="GHEA Grapalat" w:hAnsi="GHEA Grapalat" w:cs="Sylfaen"/>
        </w:rPr>
        <w:t>ՀԱՅՏԱՐԱՐՎԱԾ</w:t>
      </w:r>
      <w:r w:rsidR="008D31B8" w:rsidRPr="002730CE">
        <w:rPr>
          <w:rFonts w:ascii="GHEA Grapalat" w:hAnsi="GHEA Grapalat" w:cs="Sylfaen"/>
          <w:lang w:val="af-ZA"/>
        </w:rPr>
        <w:t xml:space="preserve"> </w:t>
      </w:r>
      <w:r w:rsidR="008D31B8" w:rsidRPr="002730CE">
        <w:rPr>
          <w:rFonts w:ascii="GHEA Grapalat" w:hAnsi="GHEA Grapalat" w:cs="Sylfaen"/>
        </w:rPr>
        <w:t>ԳՆԱՆՇՄԱՆ</w:t>
      </w:r>
      <w:r w:rsidR="008D31B8" w:rsidRPr="002730CE">
        <w:rPr>
          <w:rFonts w:ascii="GHEA Grapalat" w:hAnsi="GHEA Grapalat" w:cs="Sylfaen"/>
          <w:lang w:val="af-ZA"/>
        </w:rPr>
        <w:t xml:space="preserve"> </w:t>
      </w:r>
      <w:r w:rsidR="008D31B8" w:rsidRPr="002730CE">
        <w:rPr>
          <w:rFonts w:ascii="GHEA Grapalat" w:hAnsi="GHEA Grapalat" w:cs="Sylfaen"/>
        </w:rPr>
        <w:t>ՀԱՐՑՄԱՆ</w:t>
      </w:r>
    </w:p>
    <w:p w14:paraId="4D51B116" w14:textId="77777777" w:rsidR="00A53E94" w:rsidRPr="00AE2768" w:rsidRDefault="00A53E94" w:rsidP="00A53E94">
      <w:pPr>
        <w:pStyle w:val="BodyText"/>
        <w:ind w:right="-7"/>
        <w:jc w:val="center"/>
        <w:rPr>
          <w:rFonts w:ascii="GHEA Grapalat" w:hAnsi="GHEA Grapalat"/>
          <w:szCs w:val="22"/>
          <w:lang w:val="af-ZA"/>
        </w:rPr>
      </w:pPr>
    </w:p>
    <w:p w14:paraId="52037F58" w14:textId="77777777" w:rsidR="00A53E94" w:rsidRPr="00AE2768" w:rsidRDefault="00A53E94" w:rsidP="00A53E94">
      <w:pPr>
        <w:pStyle w:val="BodyText"/>
        <w:ind w:right="-7" w:firstLine="567"/>
        <w:jc w:val="center"/>
        <w:rPr>
          <w:rFonts w:ascii="GHEA Grapalat" w:hAnsi="GHEA Grapalat"/>
          <w:lang w:val="af-ZA"/>
        </w:rPr>
      </w:pPr>
    </w:p>
    <w:p w14:paraId="6B393173" w14:textId="77777777" w:rsidR="00A53E94" w:rsidRPr="00AE2768" w:rsidRDefault="00A53E94" w:rsidP="00A53E94">
      <w:pPr>
        <w:pStyle w:val="BodyText"/>
        <w:ind w:right="-7" w:firstLine="567"/>
        <w:jc w:val="center"/>
        <w:rPr>
          <w:rFonts w:ascii="GHEA Grapalat" w:hAnsi="GHEA Grapalat"/>
          <w:lang w:val="af-ZA"/>
        </w:rPr>
      </w:pPr>
    </w:p>
    <w:p w14:paraId="0C2B0ADB" w14:textId="77777777" w:rsidR="00A53E94" w:rsidRPr="00A71D81" w:rsidRDefault="00A53E94" w:rsidP="00A53E94">
      <w:pPr>
        <w:pStyle w:val="BodyText"/>
        <w:spacing w:after="0"/>
        <w:ind w:firstLine="567"/>
        <w:jc w:val="right"/>
        <w:rPr>
          <w:rFonts w:ascii="GHEA Grapalat" w:hAnsi="GHEA Grapalat"/>
          <w:lang w:val="af-ZA"/>
        </w:rPr>
      </w:pPr>
    </w:p>
    <w:p w14:paraId="6A4C339F" w14:textId="77777777" w:rsidR="00A53E94" w:rsidRPr="00A71D81" w:rsidRDefault="00A53E94" w:rsidP="00A53E94">
      <w:pPr>
        <w:pStyle w:val="BodyText"/>
        <w:ind w:right="-7" w:firstLine="567"/>
        <w:jc w:val="center"/>
        <w:rPr>
          <w:rFonts w:ascii="GHEA Grapalat" w:hAnsi="GHEA Grapalat"/>
          <w:lang w:val="af-ZA"/>
        </w:rPr>
      </w:pPr>
    </w:p>
    <w:p w14:paraId="08654038" w14:textId="77777777" w:rsidR="00A53E94" w:rsidRPr="00A71D81" w:rsidRDefault="00A53E94" w:rsidP="00A53E94">
      <w:pPr>
        <w:pStyle w:val="BodyText"/>
        <w:ind w:right="-7" w:firstLine="567"/>
        <w:jc w:val="center"/>
        <w:rPr>
          <w:rFonts w:ascii="GHEA Grapalat" w:hAnsi="GHEA Grapalat"/>
          <w:lang w:val="af-ZA"/>
        </w:rPr>
      </w:pPr>
    </w:p>
    <w:p w14:paraId="2F5D5593" w14:textId="77777777" w:rsidR="00A53E94" w:rsidRPr="00A71D81" w:rsidRDefault="00A53E94" w:rsidP="00A53E94">
      <w:pPr>
        <w:pStyle w:val="BodyText"/>
        <w:ind w:right="-7" w:firstLine="567"/>
        <w:jc w:val="center"/>
        <w:rPr>
          <w:rFonts w:ascii="GHEA Grapalat" w:hAnsi="GHEA Grapalat"/>
          <w:lang w:val="af-ZA"/>
        </w:rPr>
      </w:pPr>
    </w:p>
    <w:p w14:paraId="2AA8A8D8" w14:textId="77777777" w:rsidR="00A53E94" w:rsidRPr="00A71D81" w:rsidRDefault="00A53E94" w:rsidP="00A53E94">
      <w:pPr>
        <w:pStyle w:val="BodyText"/>
        <w:ind w:right="-7" w:firstLine="567"/>
        <w:jc w:val="center"/>
        <w:rPr>
          <w:rFonts w:ascii="GHEA Grapalat" w:hAnsi="GHEA Grapalat"/>
          <w:lang w:val="af-ZA"/>
        </w:rPr>
      </w:pPr>
    </w:p>
    <w:p w14:paraId="2362220A" w14:textId="77777777" w:rsidR="00A53E94" w:rsidRDefault="00A53E94" w:rsidP="00A53E94">
      <w:pPr>
        <w:pStyle w:val="BodyText"/>
        <w:ind w:right="-7" w:firstLine="567"/>
        <w:jc w:val="center"/>
        <w:rPr>
          <w:rFonts w:ascii="GHEA Grapalat" w:hAnsi="GHEA Grapalat"/>
          <w:lang w:val="af-ZA"/>
        </w:rPr>
      </w:pPr>
    </w:p>
    <w:p w14:paraId="06C09C9F" w14:textId="77777777" w:rsidR="00A53E94" w:rsidRDefault="00A53E94" w:rsidP="00A53E94">
      <w:pPr>
        <w:pStyle w:val="BodyText"/>
        <w:ind w:right="-7" w:firstLine="567"/>
        <w:jc w:val="center"/>
        <w:rPr>
          <w:rFonts w:ascii="GHEA Grapalat" w:hAnsi="GHEA Grapalat"/>
          <w:lang w:val="af-ZA"/>
        </w:rPr>
      </w:pPr>
    </w:p>
    <w:p w14:paraId="26454213" w14:textId="77777777" w:rsidR="00A53E94" w:rsidRPr="00A71D81" w:rsidRDefault="00A53E94" w:rsidP="00A53E94">
      <w:pPr>
        <w:pStyle w:val="BodyText"/>
        <w:ind w:right="-7" w:firstLine="567"/>
        <w:jc w:val="center"/>
        <w:rPr>
          <w:rFonts w:ascii="GHEA Grapalat" w:hAnsi="GHEA Grapalat"/>
          <w:lang w:val="af-ZA"/>
        </w:rPr>
      </w:pPr>
    </w:p>
    <w:p w14:paraId="4A04A33A" w14:textId="77777777" w:rsidR="00A53E94" w:rsidRPr="00A71D81" w:rsidRDefault="00A53E94" w:rsidP="00A53E94">
      <w:pPr>
        <w:pStyle w:val="BodyText"/>
        <w:ind w:right="-7" w:firstLine="567"/>
        <w:jc w:val="center"/>
        <w:rPr>
          <w:rFonts w:ascii="GHEA Grapalat" w:hAnsi="GHEA Grapalat"/>
          <w:lang w:val="af-ZA"/>
        </w:rPr>
      </w:pPr>
    </w:p>
    <w:p w14:paraId="2EF6B71F" w14:textId="77777777" w:rsidR="00A53E94" w:rsidRPr="00A71D81" w:rsidRDefault="00A53E94" w:rsidP="00A53E94">
      <w:pPr>
        <w:pStyle w:val="BodyText"/>
        <w:ind w:right="-7" w:firstLine="567"/>
        <w:jc w:val="center"/>
        <w:rPr>
          <w:rFonts w:ascii="GHEA Grapalat" w:hAnsi="GHEA Grapalat"/>
          <w:lang w:val="af-ZA"/>
        </w:rPr>
      </w:pPr>
    </w:p>
    <w:p w14:paraId="49DBEBF0" w14:textId="77777777" w:rsidR="00A53E94" w:rsidRPr="00A71D81" w:rsidRDefault="00A53E94" w:rsidP="00A53E94">
      <w:pPr>
        <w:ind w:firstLine="567"/>
        <w:jc w:val="both"/>
        <w:rPr>
          <w:rFonts w:ascii="GHEA Grapalat" w:hAnsi="GHEA Grapalat" w:cs="Sylfaen"/>
          <w:i/>
          <w:sz w:val="22"/>
          <w:szCs w:val="22"/>
          <w:lang w:val="af-ZA"/>
        </w:rPr>
      </w:pPr>
      <w:r w:rsidRPr="00A71D81">
        <w:rPr>
          <w:rFonts w:ascii="GHEA Grapalat" w:hAnsi="GHEA Grapalat" w:cs="Sylfaen"/>
          <w:i/>
          <w:sz w:val="22"/>
          <w:szCs w:val="22"/>
        </w:rPr>
        <w:t>Հարգելի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մասնակից</w:t>
      </w:r>
      <w:r w:rsidRPr="00A71D81">
        <w:rPr>
          <w:rFonts w:ascii="GHEA Grapalat" w:hAnsi="GHEA Grapalat" w:cs="Sylfaen"/>
          <w:i/>
          <w:sz w:val="22"/>
          <w:szCs w:val="22"/>
          <w:lang w:val="af-ZA"/>
        </w:rPr>
        <w:t xml:space="preserve"> </w:t>
      </w:r>
      <w:r w:rsidRPr="00A71D81">
        <w:rPr>
          <w:rFonts w:ascii="GHEA Grapalat" w:hAnsi="GHEA Grapalat" w:cs="Sylfaen"/>
          <w:i/>
          <w:sz w:val="22"/>
          <w:szCs w:val="22"/>
        </w:rPr>
        <w:t>նախքան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կազմելը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և</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ներկայացնելը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խնդրում</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ենք</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մանրամասնորեն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ուսումնասիրել</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սույն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քանի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որ</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հրավերին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չհամապատասխանող</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ենթակա</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մերժման</w:t>
      </w:r>
      <w:r w:rsidRPr="00A71D81">
        <w:rPr>
          <w:rFonts w:ascii="GHEA Grapalat" w:hAnsi="GHEA Grapalat" w:cs="Sylfaen"/>
          <w:i/>
          <w:sz w:val="22"/>
          <w:szCs w:val="22"/>
          <w:lang w:val="af-ZA"/>
        </w:rPr>
        <w:t xml:space="preserve">: </w:t>
      </w:r>
    </w:p>
    <w:p w14:paraId="14F74190" w14:textId="77777777" w:rsidR="00A53E94" w:rsidRPr="00A71D81" w:rsidRDefault="00A53E94" w:rsidP="00A53E94">
      <w:pPr>
        <w:ind w:firstLine="567"/>
        <w:jc w:val="center"/>
        <w:rPr>
          <w:rFonts w:ascii="GHEA Grapalat" w:hAnsi="GHEA Grapalat"/>
          <w:b/>
          <w:sz w:val="20"/>
          <w:szCs w:val="22"/>
          <w:lang w:val="af-ZA"/>
        </w:rPr>
      </w:pPr>
    </w:p>
    <w:p w14:paraId="6C9AEFF3" w14:textId="77777777" w:rsidR="00A53E94" w:rsidRPr="00A71D81" w:rsidRDefault="00A53E94" w:rsidP="00A53E94">
      <w:pPr>
        <w:ind w:firstLine="567"/>
        <w:jc w:val="center"/>
        <w:rPr>
          <w:rFonts w:ascii="GHEA Grapalat" w:hAnsi="GHEA Grapalat" w:cs="Sylfaen"/>
          <w:b/>
          <w:sz w:val="22"/>
          <w:szCs w:val="22"/>
          <w:lang w:val="af-ZA"/>
        </w:rPr>
      </w:pPr>
    </w:p>
    <w:p w14:paraId="0EF437CA" w14:textId="77777777" w:rsidR="00A53E94" w:rsidRPr="00A71D81" w:rsidRDefault="00A53E94" w:rsidP="00A53E94">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4A0CF342" w14:textId="77777777" w:rsidR="00A53E94" w:rsidRPr="00A71D81" w:rsidRDefault="00A53E94" w:rsidP="00A53E94">
      <w:pPr>
        <w:ind w:firstLine="567"/>
        <w:jc w:val="center"/>
        <w:rPr>
          <w:rFonts w:ascii="GHEA Grapalat" w:hAnsi="GHEA Grapalat"/>
          <w:i/>
          <w:sz w:val="20"/>
          <w:lang w:val="af-ZA"/>
        </w:rPr>
      </w:pPr>
    </w:p>
    <w:p w14:paraId="2F7966B5" w14:textId="31E8C194" w:rsidR="008D31B8" w:rsidRDefault="007F3E96" w:rsidP="008D31B8">
      <w:pPr>
        <w:ind w:firstLine="567"/>
        <w:jc w:val="center"/>
        <w:rPr>
          <w:rFonts w:ascii="GHEA Grapalat" w:hAnsi="GHEA Grapalat"/>
          <w:b/>
          <w:sz w:val="20"/>
          <w:lang w:val="af-ZA"/>
        </w:rPr>
      </w:pPr>
      <w:r>
        <w:rPr>
          <w:rFonts w:ascii="GHEA Grapalat" w:hAnsi="GHEA Grapalat"/>
          <w:b/>
          <w:sz w:val="20"/>
          <w:lang w:val="hy-AM"/>
        </w:rPr>
        <w:t>«</w:t>
      </w:r>
      <w:r w:rsidR="008D31B8" w:rsidRPr="00D17203">
        <w:rPr>
          <w:rFonts w:ascii="GHEA Grapalat" w:hAnsi="GHEA Grapalat"/>
          <w:b/>
          <w:sz w:val="20"/>
          <w:lang w:val="af-ZA"/>
        </w:rPr>
        <w:t>ԵՐՔԱՂԼՈՒՅՍ</w:t>
      </w:r>
      <w:r>
        <w:rPr>
          <w:rFonts w:ascii="GHEA Grapalat" w:hAnsi="GHEA Grapalat"/>
          <w:b/>
          <w:sz w:val="20"/>
          <w:lang w:val="hy-AM"/>
        </w:rPr>
        <w:t>»</w:t>
      </w:r>
      <w:r w:rsidR="008D31B8" w:rsidRPr="00D17203">
        <w:rPr>
          <w:rFonts w:ascii="GHEA Grapalat" w:hAnsi="GHEA Grapalat"/>
          <w:b/>
          <w:sz w:val="20"/>
          <w:lang w:val="af-ZA"/>
        </w:rPr>
        <w:t xml:space="preserve"> ՓԲԸ</w:t>
      </w:r>
      <w:r w:rsidR="008D31B8" w:rsidRPr="00752623">
        <w:rPr>
          <w:rFonts w:ascii="GHEA Grapalat" w:hAnsi="GHEA Grapalat"/>
          <w:b/>
          <w:sz w:val="20"/>
          <w:lang w:val="af-ZA"/>
        </w:rPr>
        <w:t xml:space="preserve"> </w:t>
      </w:r>
      <w:r w:rsidR="008D31B8">
        <w:rPr>
          <w:rFonts w:ascii="GHEA Grapalat" w:hAnsi="GHEA Grapalat"/>
          <w:b/>
          <w:sz w:val="20"/>
          <w:lang w:val="af-ZA"/>
        </w:rPr>
        <w:t xml:space="preserve"> </w:t>
      </w:r>
      <w:r w:rsidR="008D31B8" w:rsidRPr="00752623">
        <w:rPr>
          <w:rFonts w:ascii="GHEA Grapalat" w:hAnsi="GHEA Grapalat"/>
          <w:b/>
          <w:sz w:val="20"/>
          <w:lang w:val="af-ZA"/>
        </w:rPr>
        <w:t>ԿԱՐԻՔՆԵՐԻ ՀԱՄԱՐ</w:t>
      </w:r>
      <w:r w:rsidR="008D31B8" w:rsidRPr="00D17203">
        <w:rPr>
          <w:rFonts w:ascii="GHEA Grapalat" w:hAnsi="GHEA Grapalat"/>
          <w:b/>
          <w:sz w:val="20"/>
          <w:lang w:val="af-ZA"/>
        </w:rPr>
        <w:t xml:space="preserve"> </w:t>
      </w:r>
      <w:r w:rsidR="008D31B8" w:rsidRPr="005F33FB">
        <w:rPr>
          <w:rFonts w:ascii="GHEA Grapalat" w:hAnsi="GHEA Grapalat"/>
          <w:b/>
          <w:sz w:val="20"/>
          <w:lang w:val="af-ZA"/>
        </w:rPr>
        <w:t xml:space="preserve">ՄԵՏԱՂԱԿԱՆ ԿՈՆՍՏՐՈՒԿՑԻԱՆԵՐԻ </w:t>
      </w:r>
      <w:r w:rsidR="008D31B8" w:rsidRPr="00752623">
        <w:rPr>
          <w:rFonts w:ascii="GHEA Grapalat" w:hAnsi="GHEA Grapalat"/>
          <w:b/>
          <w:sz w:val="20"/>
          <w:lang w:val="af-ZA"/>
        </w:rPr>
        <w:t xml:space="preserve">ՁԵՌՔԲԵՐՄԱՆ ՆՊԱՏԱԿՈՎ ՀԱՅՏԱՐԱՐՎԱԾ </w:t>
      </w:r>
      <w:r w:rsidR="008D31B8" w:rsidRPr="00236CFA">
        <w:rPr>
          <w:rFonts w:ascii="GHEA Grapalat" w:hAnsi="GHEA Grapalat"/>
          <w:b/>
          <w:sz w:val="20"/>
          <w:lang w:val="af-ZA"/>
        </w:rPr>
        <w:t>ԳՆԱՆՇՄԱՆ</w:t>
      </w:r>
      <w:r w:rsidR="008D31B8">
        <w:rPr>
          <w:rFonts w:ascii="GHEA Grapalat" w:hAnsi="GHEA Grapalat"/>
          <w:b/>
          <w:sz w:val="20"/>
          <w:lang w:val="af-ZA"/>
        </w:rPr>
        <w:t xml:space="preserve"> </w:t>
      </w:r>
      <w:r w:rsidR="008D31B8" w:rsidRPr="00236CFA">
        <w:rPr>
          <w:rFonts w:ascii="GHEA Grapalat" w:hAnsi="GHEA Grapalat"/>
          <w:b/>
          <w:sz w:val="20"/>
          <w:lang w:val="af-ZA"/>
        </w:rPr>
        <w:t>ՀԱՐՑՄԱՆ</w:t>
      </w:r>
      <w:r w:rsidR="008D31B8">
        <w:rPr>
          <w:rFonts w:ascii="GHEA Grapalat" w:hAnsi="GHEA Grapalat"/>
          <w:b/>
          <w:sz w:val="20"/>
          <w:lang w:val="af-ZA"/>
        </w:rPr>
        <w:t xml:space="preserve"> </w:t>
      </w:r>
      <w:r w:rsidR="008D31B8" w:rsidRPr="00752623">
        <w:rPr>
          <w:rFonts w:ascii="GHEA Grapalat" w:hAnsi="GHEA Grapalat"/>
          <w:b/>
          <w:sz w:val="20"/>
          <w:lang w:val="af-ZA"/>
        </w:rPr>
        <w:t>ՀՐԱՎԵՐԻ</w:t>
      </w:r>
    </w:p>
    <w:p w14:paraId="54FA217B" w14:textId="77777777" w:rsidR="00A53E94" w:rsidRPr="00A71D81" w:rsidRDefault="00A53E94" w:rsidP="00A53E94">
      <w:pPr>
        <w:ind w:firstLine="567"/>
        <w:jc w:val="center"/>
        <w:rPr>
          <w:rFonts w:ascii="GHEA Grapalat" w:hAnsi="GHEA Grapalat" w:cs="Sylfaen"/>
          <w:b/>
          <w:sz w:val="20"/>
          <w:szCs w:val="22"/>
          <w:lang w:val="af-ZA"/>
        </w:rPr>
      </w:pPr>
    </w:p>
    <w:p w14:paraId="1AE35D5A" w14:textId="77777777" w:rsidR="00A53E94" w:rsidRPr="00A71D81" w:rsidRDefault="00A53E94" w:rsidP="00A53E94">
      <w:pPr>
        <w:ind w:firstLine="567"/>
        <w:jc w:val="center"/>
        <w:rPr>
          <w:rFonts w:ascii="GHEA Grapalat" w:hAnsi="GHEA Grapalat" w:cs="Sylfaen"/>
          <w:b/>
          <w:sz w:val="20"/>
          <w:szCs w:val="22"/>
          <w:lang w:val="af-ZA"/>
        </w:rPr>
      </w:pPr>
    </w:p>
    <w:p w14:paraId="1F810E3A" w14:textId="77777777" w:rsidR="00A53E94" w:rsidRPr="00A71D81" w:rsidRDefault="00A53E94" w:rsidP="00A53E94">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350B9A51" w14:textId="77777777" w:rsidR="00A53E94" w:rsidRPr="00A71D81" w:rsidRDefault="00A53E94" w:rsidP="00A53E94">
      <w:pPr>
        <w:ind w:firstLine="567"/>
        <w:jc w:val="both"/>
        <w:rPr>
          <w:rFonts w:ascii="GHEA Grapalat" w:hAnsi="GHEA Grapalat"/>
          <w:sz w:val="20"/>
          <w:lang w:val="af-ZA"/>
        </w:rPr>
      </w:pPr>
    </w:p>
    <w:p w14:paraId="192BE7B3" w14:textId="77777777" w:rsidR="00A53E94" w:rsidRPr="00A71D81" w:rsidRDefault="00A53E94" w:rsidP="00A53E94">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44648270" w14:textId="77777777" w:rsidR="00A53E94" w:rsidRPr="00A71D81" w:rsidRDefault="00A53E94" w:rsidP="00A53E94">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դրանց</w:t>
      </w:r>
      <w:r w:rsidRPr="00A71D81">
        <w:rPr>
          <w:rFonts w:ascii="GHEA Grapalat" w:hAnsi="GHEA Grapalat" w:cs="Sylfaen"/>
          <w:sz w:val="20"/>
          <w:lang w:val="af-ZA"/>
        </w:rPr>
        <w:t xml:space="preserve"> </w:t>
      </w:r>
      <w:r w:rsidRPr="00A71D81">
        <w:rPr>
          <w:rFonts w:ascii="GHEA Grapalat" w:hAnsi="GHEA Grapalat" w:cs="Sylfaen"/>
          <w:sz w:val="20"/>
        </w:rPr>
        <w:t>գնահատման</w:t>
      </w:r>
      <w:r w:rsidRPr="00A71D81">
        <w:rPr>
          <w:rFonts w:ascii="GHEA Grapalat" w:hAnsi="GHEA Grapalat" w:cs="Sylfaen"/>
          <w:sz w:val="20"/>
          <w:lang w:val="af-ZA"/>
        </w:rPr>
        <w:t xml:space="preserve"> </w:t>
      </w:r>
      <w:r w:rsidRPr="00A71D81">
        <w:rPr>
          <w:rFonts w:ascii="GHEA Grapalat" w:hAnsi="GHEA Grapalat" w:cs="Sylfaen"/>
          <w:sz w:val="20"/>
        </w:rPr>
        <w:t>կարգը</w:t>
      </w:r>
      <w:r w:rsidRPr="00A71D81">
        <w:rPr>
          <w:rFonts w:ascii="GHEA Grapalat" w:hAnsi="GHEA Grapalat" w:cs="Times Armenian"/>
          <w:sz w:val="20"/>
          <w:lang w:val="af-ZA"/>
        </w:rPr>
        <w:t xml:space="preserve">, 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ապահովում ներկայացնելու պայմանները </w:t>
      </w:r>
    </w:p>
    <w:p w14:paraId="5EECD64E" w14:textId="77777777" w:rsidR="00A53E94" w:rsidRPr="00A71D81" w:rsidRDefault="00A53E94" w:rsidP="00A53E94">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3EE66373" w14:textId="77777777" w:rsidR="00A53E94" w:rsidRPr="00A71D81" w:rsidRDefault="00A53E94" w:rsidP="00A53E94">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78208F2" w14:textId="77777777" w:rsidR="00A53E94" w:rsidRPr="00A71D81" w:rsidRDefault="00A53E94" w:rsidP="00A53E94">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Pr="00A71D81">
        <w:rPr>
          <w:rFonts w:ascii="GHEA Grapalat" w:hAnsi="GHEA Grapalat" w:cs="Times Armenian"/>
          <w:sz w:val="20"/>
          <w:lang w:val="af-ZA"/>
        </w:rPr>
        <w:tab/>
        <w:t xml:space="preserve"> </w:t>
      </w:r>
    </w:p>
    <w:p w14:paraId="429E0168" w14:textId="77777777" w:rsidR="00A53E94" w:rsidRDefault="00A53E94" w:rsidP="00A53E94">
      <w:pPr>
        <w:ind w:firstLine="1134"/>
        <w:jc w:val="both"/>
        <w:rPr>
          <w:rFonts w:ascii="GHEA Grapalat" w:hAnsi="GHEA Grapalat" w:cs="Times Armenian"/>
          <w:sz w:val="20"/>
          <w:lang w:val="af-ZA"/>
        </w:rPr>
      </w:pPr>
      <w:r w:rsidRPr="00A71D81">
        <w:rPr>
          <w:rFonts w:ascii="GHEA Grapalat" w:hAnsi="GHEA Grapalat"/>
          <w:sz w:val="20"/>
          <w:lang w:val="af-ZA"/>
        </w:rPr>
        <w:t xml:space="preserve">6. </w:t>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ործողության</w:t>
      </w:r>
      <w:r w:rsidRPr="00A71D81">
        <w:rPr>
          <w:rFonts w:ascii="GHEA Grapalat" w:hAnsi="GHEA Grapalat" w:cs="Times Armenian"/>
          <w:sz w:val="20"/>
          <w:lang w:val="af-ZA"/>
        </w:rPr>
        <w:t xml:space="preserve"> </w:t>
      </w:r>
      <w:r w:rsidRPr="00A71D81">
        <w:rPr>
          <w:rFonts w:ascii="GHEA Grapalat" w:hAnsi="GHEA Grapalat" w:cs="Sylfaen"/>
          <w:sz w:val="20"/>
        </w:rPr>
        <w:t>ժամկետը</w:t>
      </w:r>
      <w:r w:rsidRPr="00A71D81">
        <w:rPr>
          <w:rFonts w:ascii="GHEA Grapalat" w:hAnsi="GHEA Grapalat" w:cs="Times Armenian"/>
          <w:sz w:val="20"/>
          <w:lang w:val="af-ZA"/>
        </w:rPr>
        <w:t xml:space="preserve">, </w:t>
      </w:r>
      <w:r w:rsidRPr="00A71D81">
        <w:rPr>
          <w:rFonts w:ascii="GHEA Grapalat" w:hAnsi="GHEA Grapalat" w:cs="Sylfaen"/>
          <w:sz w:val="20"/>
        </w:rPr>
        <w:t>հայտերում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դրանք</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վերցնելու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t xml:space="preserve"> </w:t>
      </w:r>
    </w:p>
    <w:p w14:paraId="25BC3F07" w14:textId="0CE336D8" w:rsidR="002F0D56" w:rsidRPr="00A71D81" w:rsidRDefault="002F0D56" w:rsidP="002F0D56">
      <w:pPr>
        <w:ind w:firstLine="1134"/>
        <w:jc w:val="both"/>
        <w:rPr>
          <w:rFonts w:ascii="GHEA Grapalat" w:hAnsi="GHEA Grapalat"/>
          <w:sz w:val="20"/>
          <w:lang w:val="af-ZA"/>
        </w:rPr>
      </w:pPr>
      <w:r w:rsidRPr="00A71D81">
        <w:rPr>
          <w:rFonts w:ascii="GHEA Grapalat" w:hAnsi="GHEA Grapalat"/>
          <w:sz w:val="20"/>
          <w:lang w:val="af-ZA"/>
        </w:rPr>
        <w:t xml:space="preserve">7. </w:t>
      </w:r>
      <w:r w:rsidRPr="00A71D81">
        <w:rPr>
          <w:rFonts w:ascii="GHEA Grapalat" w:hAnsi="GHEA Grapalat" w:cs="Sylfaen"/>
          <w:sz w:val="20"/>
        </w:rPr>
        <w:t>Հայտի</w:t>
      </w:r>
      <w:r w:rsidRPr="00A71D81">
        <w:rPr>
          <w:rFonts w:ascii="GHEA Grapalat" w:hAnsi="GHEA Grapalat" w:cs="Times Armenian"/>
          <w:sz w:val="20"/>
          <w:lang w:val="af-ZA"/>
        </w:rPr>
        <w:t xml:space="preserve"> </w:t>
      </w:r>
      <w:proofErr w:type="gramStart"/>
      <w:r w:rsidRPr="00A71D81">
        <w:rPr>
          <w:rFonts w:ascii="GHEA Grapalat" w:hAnsi="GHEA Grapalat" w:cs="Sylfaen"/>
          <w:sz w:val="20"/>
        </w:rPr>
        <w:t>ապահովումը</w:t>
      </w:r>
      <w:r w:rsidRPr="00CB46E3">
        <w:rPr>
          <w:rFonts w:ascii="GHEA Grapalat" w:hAnsi="GHEA Grapalat" w:cs="Sylfaen"/>
          <w:sz w:val="20"/>
          <w:lang w:val="af-ZA"/>
        </w:rPr>
        <w:t xml:space="preserve"> </w:t>
      </w:r>
      <w:r w:rsidRPr="008C238A">
        <w:rPr>
          <w:rFonts w:ascii="GHEA Grapalat" w:hAnsi="GHEA Grapalat" w:cs="Sylfaen"/>
          <w:b/>
          <w:sz w:val="20"/>
          <w:lang w:val="af-ZA"/>
        </w:rPr>
        <w:t xml:space="preserve"> </w:t>
      </w:r>
      <w:r>
        <w:rPr>
          <w:rFonts w:ascii="GHEA Grapalat" w:hAnsi="GHEA Grapalat" w:cs="Sylfaen"/>
          <w:b/>
          <w:sz w:val="20"/>
          <w:lang w:val="af-ZA"/>
        </w:rPr>
        <w:t>1</w:t>
      </w:r>
      <w:proofErr w:type="gramEnd"/>
      <w:r>
        <w:rPr>
          <w:rFonts w:ascii="GHEA Grapalat" w:hAnsi="GHEA Grapalat" w:cs="Sylfaen"/>
          <w:b/>
          <w:sz w:val="20"/>
          <w:lang w:val="af-ZA"/>
        </w:rPr>
        <w:t xml:space="preserve">-ին </w:t>
      </w:r>
      <w:r w:rsidRPr="008C238A">
        <w:rPr>
          <w:rFonts w:ascii="GHEA Grapalat" w:hAnsi="GHEA Grapalat" w:cs="Sylfaen"/>
          <w:b/>
          <w:sz w:val="20"/>
        </w:rPr>
        <w:t>չափաբաժնի</w:t>
      </w:r>
      <w:r w:rsidRPr="00CB46E3">
        <w:rPr>
          <w:rFonts w:ascii="GHEA Grapalat" w:hAnsi="GHEA Grapalat" w:cs="Sylfaen"/>
          <w:b/>
          <w:sz w:val="20"/>
          <w:lang w:val="af-ZA"/>
        </w:rPr>
        <w:t xml:space="preserve"> </w:t>
      </w:r>
      <w:r>
        <w:rPr>
          <w:rFonts w:ascii="GHEA Grapalat" w:hAnsi="GHEA Grapalat" w:cs="Sylfaen"/>
          <w:b/>
          <w:sz w:val="20"/>
        </w:rPr>
        <w:t>մասով</w:t>
      </w:r>
    </w:p>
    <w:p w14:paraId="42A8D649" w14:textId="77777777" w:rsidR="00A53E94" w:rsidRPr="00A71D81" w:rsidRDefault="00A53E94" w:rsidP="00A53E94">
      <w:pPr>
        <w:ind w:firstLine="1134"/>
        <w:jc w:val="both"/>
        <w:rPr>
          <w:rFonts w:ascii="GHEA Grapalat" w:hAnsi="GHEA Grapalat" w:cs="Sylfaen"/>
          <w:sz w:val="20"/>
          <w:lang w:val="af-ZA"/>
        </w:rPr>
      </w:pPr>
      <w:r w:rsidRPr="00A71D81">
        <w:rPr>
          <w:rFonts w:ascii="GHEA Grapalat" w:hAnsi="GHEA Grapalat"/>
          <w:sz w:val="20"/>
          <w:lang w:val="af-ZA"/>
        </w:rPr>
        <w:t>8. Հ</w:t>
      </w:r>
      <w:r w:rsidRPr="00A71D81">
        <w:rPr>
          <w:rFonts w:ascii="GHEA Grapalat" w:hAnsi="GHEA Grapalat" w:cs="Sylfaen"/>
          <w:sz w:val="20"/>
        </w:rPr>
        <w:t>այտերի</w:t>
      </w:r>
      <w:r w:rsidRPr="00A71D81">
        <w:rPr>
          <w:rFonts w:ascii="GHEA Grapalat" w:hAnsi="GHEA Grapalat" w:cs="Sylfaen"/>
          <w:sz w:val="20"/>
          <w:lang w:val="af-ZA"/>
        </w:rPr>
        <w:t xml:space="preserve"> </w:t>
      </w:r>
      <w:r w:rsidRPr="00A71D81">
        <w:rPr>
          <w:rFonts w:ascii="GHEA Grapalat" w:hAnsi="GHEA Grapalat" w:cs="Sylfaen"/>
          <w:sz w:val="20"/>
        </w:rPr>
        <w:t>բացումը</w:t>
      </w:r>
      <w:r w:rsidRPr="00A71D81">
        <w:rPr>
          <w:rFonts w:ascii="GHEA Grapalat" w:hAnsi="GHEA Grapalat" w:cs="Sylfaen"/>
          <w:sz w:val="20"/>
          <w:lang w:val="af-ZA"/>
        </w:rPr>
        <w:t xml:space="preserve">, </w:t>
      </w:r>
      <w:r w:rsidRPr="00A71D81">
        <w:rPr>
          <w:rFonts w:ascii="GHEA Grapalat" w:hAnsi="GHEA Grapalat" w:cs="Sylfaen"/>
          <w:sz w:val="20"/>
        </w:rPr>
        <w:t>գնահատումը</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արդյունքների</w:t>
      </w:r>
      <w:r w:rsidRPr="00A71D81">
        <w:rPr>
          <w:rFonts w:ascii="GHEA Grapalat" w:hAnsi="GHEA Grapalat" w:cs="Sylfaen"/>
          <w:sz w:val="20"/>
          <w:lang w:val="af-ZA"/>
        </w:rPr>
        <w:t xml:space="preserve"> </w:t>
      </w:r>
      <w:r w:rsidRPr="00A71D81">
        <w:rPr>
          <w:rFonts w:ascii="GHEA Grapalat" w:hAnsi="GHEA Grapalat" w:cs="Sylfaen"/>
          <w:sz w:val="20"/>
        </w:rPr>
        <w:t>ամփոփումը</w:t>
      </w:r>
      <w:r w:rsidRPr="00A71D81">
        <w:rPr>
          <w:rFonts w:ascii="GHEA Grapalat" w:hAnsi="GHEA Grapalat" w:cs="Sylfaen"/>
          <w:sz w:val="20"/>
          <w:lang w:val="af-ZA"/>
        </w:rPr>
        <w:tab/>
      </w:r>
    </w:p>
    <w:p w14:paraId="623190C0" w14:textId="77777777" w:rsidR="00A53E94" w:rsidRPr="00A71D81" w:rsidRDefault="00A53E94" w:rsidP="00A53E94">
      <w:pPr>
        <w:ind w:firstLine="1134"/>
        <w:jc w:val="both"/>
        <w:rPr>
          <w:rFonts w:ascii="GHEA Grapalat" w:hAnsi="GHEA Grapalat"/>
          <w:sz w:val="20"/>
          <w:lang w:val="af-ZA"/>
        </w:rPr>
      </w:pPr>
      <w:r w:rsidRPr="00A71D81">
        <w:rPr>
          <w:rFonts w:ascii="GHEA Grapalat" w:hAnsi="GHEA Grapalat"/>
          <w:sz w:val="20"/>
          <w:lang w:val="af-ZA"/>
        </w:rPr>
        <w:t xml:space="preserve">9.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րի</w:t>
      </w:r>
      <w:r w:rsidRPr="00A71D81">
        <w:rPr>
          <w:rFonts w:ascii="GHEA Grapalat" w:hAnsi="GHEA Grapalat" w:cs="Times Armenian"/>
          <w:sz w:val="20"/>
          <w:lang w:val="af-ZA"/>
        </w:rPr>
        <w:t xml:space="preserve"> </w:t>
      </w:r>
      <w:r w:rsidRPr="00A71D81">
        <w:rPr>
          <w:rFonts w:ascii="GHEA Grapalat" w:hAnsi="GHEA Grapalat" w:cs="Sylfaen"/>
          <w:sz w:val="20"/>
        </w:rPr>
        <w:t>կնքումը</w:t>
      </w:r>
      <w:r w:rsidRPr="00A71D81">
        <w:rPr>
          <w:rFonts w:ascii="GHEA Grapalat" w:hAnsi="GHEA Grapalat" w:cs="Times Armenian"/>
          <w:sz w:val="20"/>
          <w:lang w:val="af-ZA"/>
        </w:rPr>
        <w:tab/>
      </w:r>
    </w:p>
    <w:p w14:paraId="228AF49D" w14:textId="77777777" w:rsidR="00A53E94" w:rsidRPr="00A71D81" w:rsidRDefault="00A53E94" w:rsidP="00A53E94">
      <w:pPr>
        <w:ind w:firstLine="1134"/>
        <w:jc w:val="both"/>
        <w:rPr>
          <w:rFonts w:ascii="GHEA Grapalat" w:hAnsi="GHEA Grapalat"/>
          <w:sz w:val="20"/>
          <w:lang w:val="af-ZA"/>
        </w:rPr>
      </w:pPr>
      <w:r w:rsidRPr="00A71D81">
        <w:rPr>
          <w:rFonts w:ascii="GHEA Grapalat" w:hAnsi="GHEA Grapalat"/>
          <w:sz w:val="20"/>
          <w:lang w:val="af-ZA"/>
        </w:rPr>
        <w:t xml:space="preserve">10. Որակավորման և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րի</w:t>
      </w:r>
      <w:r w:rsidRPr="00A71D81">
        <w:rPr>
          <w:rFonts w:ascii="GHEA Grapalat" w:hAnsi="GHEA Grapalat" w:cs="Times Armenian"/>
          <w:sz w:val="20"/>
          <w:lang w:val="af-ZA"/>
        </w:rPr>
        <w:t xml:space="preserve"> </w:t>
      </w:r>
      <w:r w:rsidRPr="00A71D81">
        <w:rPr>
          <w:rFonts w:ascii="GHEA Grapalat" w:hAnsi="GHEA Grapalat" w:cs="Sylfaen"/>
          <w:sz w:val="20"/>
        </w:rPr>
        <w:t>ապահովումները</w:t>
      </w:r>
      <w:r w:rsidRPr="00A71D81">
        <w:rPr>
          <w:rFonts w:ascii="GHEA Grapalat" w:hAnsi="GHEA Grapalat" w:cs="Times Armenian"/>
          <w:sz w:val="20"/>
          <w:lang w:val="af-ZA"/>
        </w:rPr>
        <w:tab/>
        <w:t xml:space="preserve"> </w:t>
      </w:r>
    </w:p>
    <w:p w14:paraId="47D6DCDD" w14:textId="77777777" w:rsidR="00A53E94" w:rsidRPr="00A71D81" w:rsidRDefault="00A53E94" w:rsidP="00A53E94">
      <w:pPr>
        <w:ind w:firstLine="1134"/>
        <w:jc w:val="both"/>
        <w:rPr>
          <w:rFonts w:ascii="GHEA Grapalat" w:hAnsi="GHEA Grapalat"/>
          <w:sz w:val="20"/>
          <w:lang w:val="af-ZA"/>
        </w:rPr>
      </w:pPr>
      <w:r w:rsidRPr="00A71D81">
        <w:rPr>
          <w:rFonts w:ascii="GHEA Grapalat" w:hAnsi="GHEA Grapalat"/>
          <w:sz w:val="20"/>
          <w:lang w:val="af-ZA"/>
        </w:rPr>
        <w:t xml:space="preserve">11.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18E3DC1C" w14:textId="77777777" w:rsidR="00A53E94" w:rsidRPr="00A71D81" w:rsidRDefault="00A53E94" w:rsidP="00A53E94">
      <w:pPr>
        <w:ind w:firstLine="1134"/>
        <w:jc w:val="both"/>
        <w:rPr>
          <w:rFonts w:ascii="GHEA Grapalat" w:hAnsi="GHEA Grapalat"/>
          <w:sz w:val="20"/>
          <w:lang w:val="af-ZA"/>
        </w:rPr>
      </w:pPr>
      <w:r w:rsidRPr="00A71D81">
        <w:rPr>
          <w:rFonts w:ascii="GHEA Grapalat" w:hAnsi="GHEA Grapalat"/>
          <w:sz w:val="20"/>
          <w:lang w:val="af-ZA"/>
        </w:rPr>
        <w:t xml:space="preserve">12.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787FDF22" w14:textId="77777777" w:rsidR="00A53E94" w:rsidRPr="00A71D81" w:rsidRDefault="00A53E94" w:rsidP="00A53E94">
      <w:pPr>
        <w:ind w:firstLine="567"/>
        <w:jc w:val="both"/>
        <w:rPr>
          <w:rFonts w:ascii="GHEA Grapalat" w:hAnsi="GHEA Grapalat"/>
          <w:sz w:val="20"/>
          <w:lang w:val="af-ZA"/>
        </w:rPr>
      </w:pPr>
    </w:p>
    <w:p w14:paraId="5CA007B2" w14:textId="77777777" w:rsidR="00A53E94" w:rsidRPr="00A71D81" w:rsidRDefault="00A53E94" w:rsidP="00A53E94">
      <w:pPr>
        <w:ind w:firstLine="567"/>
        <w:jc w:val="both"/>
        <w:rPr>
          <w:rFonts w:ascii="GHEA Grapalat" w:hAnsi="GHEA Grapalat"/>
          <w:sz w:val="20"/>
          <w:lang w:val="af-ZA"/>
        </w:rPr>
      </w:pPr>
    </w:p>
    <w:p w14:paraId="02542AAF" w14:textId="77777777" w:rsidR="00A53E94" w:rsidRPr="00A71D81" w:rsidRDefault="00A53E94" w:rsidP="00A53E94">
      <w:pPr>
        <w:ind w:firstLine="567"/>
        <w:jc w:val="center"/>
        <w:rPr>
          <w:rFonts w:ascii="GHEA Grapalat" w:hAnsi="GHEA Grapalat"/>
          <w:b/>
          <w:sz w:val="20"/>
          <w:lang w:val="af-ZA"/>
        </w:rPr>
      </w:pPr>
      <w:r w:rsidRPr="00A71D81">
        <w:rPr>
          <w:rFonts w:ascii="GHEA Grapalat" w:hAnsi="GHEA Grapalat" w:cs="Sylfaen"/>
          <w:b/>
          <w:sz w:val="20"/>
        </w:rPr>
        <w:t>ՄԱՍ</w:t>
      </w:r>
      <w:r w:rsidRPr="00BC5080">
        <w:rPr>
          <w:rFonts w:ascii="GHEA Grapalat" w:hAnsi="GHEA Grapalat" w:cs="Sylfaen"/>
          <w:b/>
          <w:sz w:val="20"/>
          <w:lang w:val="af-ZA"/>
        </w:rPr>
        <w:t xml:space="preserve"> II.  </w:t>
      </w:r>
      <w:r w:rsidRPr="003F4525">
        <w:rPr>
          <w:rFonts w:ascii="GHEA Grapalat" w:hAnsi="GHEA Grapalat" w:cs="Sylfaen"/>
          <w:b/>
          <w:sz w:val="20"/>
        </w:rPr>
        <w:t>ԳՆԱՆՇՄԱՆ</w:t>
      </w:r>
      <w:r w:rsidRPr="00BC5080">
        <w:rPr>
          <w:rFonts w:ascii="GHEA Grapalat" w:hAnsi="GHEA Grapalat" w:cs="Sylfaen"/>
          <w:b/>
          <w:sz w:val="20"/>
          <w:lang w:val="af-ZA"/>
        </w:rPr>
        <w:t xml:space="preserve"> </w:t>
      </w:r>
      <w:r w:rsidRPr="003F4525">
        <w:rPr>
          <w:rFonts w:ascii="GHEA Grapalat" w:hAnsi="GHEA Grapalat" w:cs="Sylfaen"/>
          <w:b/>
          <w:sz w:val="20"/>
        </w:rPr>
        <w:t>ՀԱՐՑՄԱՆ</w:t>
      </w:r>
      <w:r>
        <w:rPr>
          <w:rFonts w:ascii="GHEA Grapalat" w:hAnsi="GHEA Grapalat"/>
          <w:b/>
          <w:sz w:val="20"/>
          <w:lang w:val="af-ZA"/>
        </w:rPr>
        <w:t xml:space="preserve"> </w:t>
      </w:r>
      <w:r w:rsidRPr="00AE2768">
        <w:rPr>
          <w:rFonts w:ascii="GHEA Grapalat" w:hAnsi="GHEA Grapalat" w:cs="Sylfaen"/>
          <w:b/>
          <w:sz w:val="20"/>
        </w:rPr>
        <w:t>ՀԱՅՏԸ</w:t>
      </w:r>
      <w:r w:rsidRPr="00AE2768">
        <w:rPr>
          <w:rFonts w:ascii="GHEA Grapalat" w:hAnsi="GHEA Grapalat" w:cs="Times Armenian"/>
          <w:b/>
          <w:sz w:val="20"/>
          <w:lang w:val="af-ZA"/>
        </w:rPr>
        <w:t xml:space="preserve"> </w:t>
      </w:r>
      <w:r w:rsidRPr="00AE2768">
        <w:rPr>
          <w:rFonts w:ascii="GHEA Grapalat" w:hAnsi="GHEA Grapalat" w:cs="Sylfaen"/>
          <w:b/>
          <w:sz w:val="20"/>
        </w:rPr>
        <w:t>ՊԱՏՐԱՍՏԵԼՈՒ</w:t>
      </w:r>
      <w:r w:rsidRPr="00AE2768">
        <w:rPr>
          <w:rFonts w:ascii="GHEA Grapalat" w:hAnsi="GHEA Grapalat" w:cs="Times Armenian"/>
          <w:b/>
          <w:sz w:val="20"/>
          <w:lang w:val="af-ZA"/>
        </w:rPr>
        <w:t xml:space="preserve"> </w:t>
      </w:r>
      <w:r w:rsidRPr="00AE2768">
        <w:rPr>
          <w:rFonts w:ascii="GHEA Grapalat" w:hAnsi="GHEA Grapalat" w:cs="Sylfaen"/>
          <w:b/>
          <w:sz w:val="20"/>
        </w:rPr>
        <w:t>ՀՐԱՀԱՆԳ</w:t>
      </w:r>
    </w:p>
    <w:p w14:paraId="71F62814" w14:textId="77777777" w:rsidR="00A53E94" w:rsidRPr="00A71D81" w:rsidRDefault="00A53E94" w:rsidP="00A53E94">
      <w:pPr>
        <w:ind w:firstLine="567"/>
        <w:jc w:val="both"/>
        <w:rPr>
          <w:rFonts w:ascii="GHEA Grapalat" w:hAnsi="GHEA Grapalat"/>
          <w:sz w:val="20"/>
          <w:lang w:val="af-ZA"/>
        </w:rPr>
      </w:pPr>
    </w:p>
    <w:p w14:paraId="0B6C836D" w14:textId="77777777" w:rsidR="00A53E94" w:rsidRPr="00A71D81" w:rsidRDefault="00A53E94" w:rsidP="00A53E94">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5CFAB640" w14:textId="77777777" w:rsidR="00A53E94" w:rsidRPr="00A71D81" w:rsidRDefault="00A53E94" w:rsidP="00A53E94">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192EA44C" w14:textId="77777777" w:rsidR="00A53E94" w:rsidRPr="00A71D81" w:rsidRDefault="00A53E94" w:rsidP="00A53E94">
      <w:pPr>
        <w:ind w:firstLine="1134"/>
        <w:jc w:val="both"/>
        <w:rPr>
          <w:rFonts w:ascii="GHEA Grapalat" w:hAnsi="GHEA Grapalat" w:cs="Times Armenian"/>
          <w:sz w:val="20"/>
          <w:lang w:val="af-ZA"/>
        </w:rPr>
      </w:pPr>
      <w:r w:rsidRPr="00A71D81">
        <w:rPr>
          <w:rFonts w:ascii="GHEA Grapalat" w:hAnsi="GHEA Grapalat"/>
          <w:sz w:val="20"/>
          <w:lang w:val="af-ZA"/>
        </w:rPr>
        <w:t>3.</w:t>
      </w:r>
      <w:r w:rsidRPr="00A71D81">
        <w:rPr>
          <w:rFonts w:ascii="GHEA Grapalat" w:hAnsi="GHEA Grapalat"/>
          <w:sz w:val="20"/>
          <w:lang w:val="af-ZA"/>
        </w:rPr>
        <w:tab/>
      </w:r>
      <w:r w:rsidRPr="00A71D81">
        <w:rPr>
          <w:rFonts w:ascii="GHEA Grapalat" w:hAnsi="GHEA Grapalat" w:cs="Sylfaen"/>
          <w:sz w:val="20"/>
        </w:rPr>
        <w:t>Հավելվածներ</w:t>
      </w:r>
      <w:r w:rsidRPr="00A71D81">
        <w:rPr>
          <w:rFonts w:ascii="GHEA Grapalat" w:hAnsi="GHEA Grapalat" w:cs="Times Armenian"/>
          <w:sz w:val="20"/>
          <w:lang w:val="af-ZA"/>
        </w:rPr>
        <w:t xml:space="preserve"> 1-6</w:t>
      </w:r>
      <w:r w:rsidRPr="00A71D81">
        <w:rPr>
          <w:rFonts w:ascii="GHEA Grapalat" w:hAnsi="GHEA Grapalat" w:cs="Times Armenian"/>
          <w:sz w:val="20"/>
          <w:lang w:val="af-ZA"/>
        </w:rPr>
        <w:tab/>
      </w:r>
    </w:p>
    <w:p w14:paraId="2D61B26E" w14:textId="77777777" w:rsidR="00A53E94" w:rsidRPr="00A71D81" w:rsidRDefault="00A53E94" w:rsidP="00A53E94">
      <w:pPr>
        <w:ind w:firstLine="1134"/>
        <w:jc w:val="both"/>
        <w:rPr>
          <w:rFonts w:ascii="GHEA Grapalat" w:hAnsi="GHEA Grapalat" w:cs="Times Armenian"/>
          <w:sz w:val="20"/>
          <w:lang w:val="af-ZA"/>
        </w:rPr>
      </w:pPr>
    </w:p>
    <w:p w14:paraId="1806EFFE" w14:textId="77777777" w:rsidR="00A53E94" w:rsidRPr="00A71D81" w:rsidRDefault="00A53E94" w:rsidP="00A53E94">
      <w:pPr>
        <w:ind w:firstLine="1134"/>
        <w:jc w:val="both"/>
        <w:rPr>
          <w:rFonts w:ascii="GHEA Grapalat" w:hAnsi="GHEA Grapalat" w:cs="Times Armenian"/>
          <w:sz w:val="20"/>
          <w:lang w:val="af-ZA"/>
        </w:rPr>
      </w:pPr>
    </w:p>
    <w:p w14:paraId="5D31A86E" w14:textId="77777777" w:rsidR="00A53E94" w:rsidRPr="00A71D81" w:rsidRDefault="00A53E94" w:rsidP="00A53E94">
      <w:pPr>
        <w:ind w:firstLine="1134"/>
        <w:jc w:val="both"/>
        <w:rPr>
          <w:rFonts w:ascii="GHEA Grapalat" w:hAnsi="GHEA Grapalat" w:cs="Times Armenian"/>
          <w:sz w:val="20"/>
          <w:lang w:val="af-ZA"/>
        </w:rPr>
      </w:pPr>
    </w:p>
    <w:p w14:paraId="551776E6" w14:textId="77777777" w:rsidR="00A53E94" w:rsidRPr="00A71D81" w:rsidRDefault="00A53E94" w:rsidP="00A53E94">
      <w:pPr>
        <w:ind w:firstLine="1134"/>
        <w:jc w:val="both"/>
        <w:rPr>
          <w:rFonts w:ascii="GHEA Grapalat" w:hAnsi="GHEA Grapalat" w:cs="Times Armenian"/>
          <w:sz w:val="20"/>
          <w:lang w:val="af-ZA"/>
        </w:rPr>
      </w:pPr>
    </w:p>
    <w:p w14:paraId="003947D3" w14:textId="77777777" w:rsidR="00A53E94" w:rsidRPr="00A71D81" w:rsidRDefault="00A53E94" w:rsidP="00A53E94">
      <w:pPr>
        <w:ind w:firstLine="1134"/>
        <w:jc w:val="both"/>
        <w:rPr>
          <w:rFonts w:ascii="GHEA Grapalat" w:hAnsi="GHEA Grapalat" w:cs="Times Armenian"/>
          <w:sz w:val="20"/>
          <w:lang w:val="af-ZA"/>
        </w:rPr>
      </w:pPr>
    </w:p>
    <w:p w14:paraId="30851D34" w14:textId="77777777" w:rsidR="00A53E94" w:rsidRPr="00A71D81" w:rsidRDefault="00A53E94" w:rsidP="00A53E94">
      <w:pPr>
        <w:ind w:firstLine="1134"/>
        <w:jc w:val="both"/>
        <w:rPr>
          <w:rFonts w:ascii="GHEA Grapalat" w:hAnsi="GHEA Grapalat" w:cs="Times Armenian"/>
          <w:sz w:val="20"/>
          <w:lang w:val="af-ZA"/>
        </w:rPr>
      </w:pPr>
    </w:p>
    <w:p w14:paraId="7DBE2C87" w14:textId="77777777" w:rsidR="00A53E94" w:rsidRPr="00A71D81" w:rsidRDefault="00A53E94" w:rsidP="00A53E94">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Pr="00A71D81">
        <w:rPr>
          <w:rFonts w:ascii="GHEA Grapalat" w:hAnsi="GHEA Grapalat" w:cs="Times Armenian"/>
          <w:sz w:val="20"/>
          <w:lang w:val="af-ZA"/>
        </w:rPr>
        <w:br w:type="page"/>
      </w:r>
      <w:r w:rsidRPr="00A71D81">
        <w:rPr>
          <w:rFonts w:ascii="GHEA Grapalat" w:hAnsi="GHEA Grapalat" w:cs="Times Armenian"/>
          <w:sz w:val="20"/>
          <w:lang w:val="af-ZA"/>
        </w:rPr>
        <w:lastRenderedPageBreak/>
        <w:tab/>
      </w:r>
    </w:p>
    <w:p w14:paraId="03BF4111" w14:textId="2D217A29" w:rsidR="00A53E94" w:rsidRPr="00A71D81" w:rsidRDefault="00A53E94" w:rsidP="00A53E94">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BC5080">
        <w:rPr>
          <w:rFonts w:ascii="GHEA Grapalat" w:hAnsi="GHEA Grapalat" w:cs="Sylfaen"/>
          <w:sz w:val="20"/>
          <w:lang w:val="af-ZA"/>
        </w:rPr>
        <w:t xml:space="preserve"> </w:t>
      </w:r>
      <w:r w:rsidRPr="00697924">
        <w:rPr>
          <w:rFonts w:ascii="GHEA Grapalat" w:hAnsi="GHEA Grapalat" w:cs="Sylfaen"/>
          <w:sz w:val="20"/>
        </w:rPr>
        <w:t>ԵՔԼ</w:t>
      </w:r>
      <w:r w:rsidRPr="00BC5080">
        <w:rPr>
          <w:rFonts w:ascii="GHEA Grapalat" w:hAnsi="GHEA Grapalat" w:cs="Sylfaen"/>
          <w:sz w:val="20"/>
          <w:lang w:val="af-ZA"/>
        </w:rPr>
        <w:t>-</w:t>
      </w:r>
      <w:r w:rsidRPr="00697924">
        <w:rPr>
          <w:rFonts w:ascii="GHEA Grapalat" w:hAnsi="GHEA Grapalat" w:cs="Sylfaen"/>
          <w:sz w:val="20"/>
        </w:rPr>
        <w:t>ԳՀԱՊՁԲ</w:t>
      </w:r>
      <w:r w:rsidRPr="00BC5080">
        <w:rPr>
          <w:rFonts w:ascii="GHEA Grapalat" w:hAnsi="GHEA Grapalat" w:cs="Sylfaen"/>
          <w:sz w:val="20"/>
          <w:lang w:val="af-ZA"/>
        </w:rPr>
        <w:t>-</w:t>
      </w:r>
      <w:r w:rsidR="00C1689B">
        <w:rPr>
          <w:rFonts w:ascii="GHEA Grapalat" w:hAnsi="GHEA Grapalat" w:cs="Sylfaen"/>
          <w:sz w:val="20"/>
          <w:lang w:val="af-ZA"/>
        </w:rPr>
        <w:t>2</w:t>
      </w:r>
      <w:r w:rsidR="00377E69">
        <w:rPr>
          <w:rFonts w:ascii="GHEA Grapalat" w:hAnsi="GHEA Grapalat" w:cs="Sylfaen"/>
          <w:sz w:val="20"/>
          <w:lang w:val="af-ZA"/>
        </w:rPr>
        <w:t>6/1</w:t>
      </w:r>
      <w:r w:rsidRPr="00BC5080">
        <w:rPr>
          <w:rFonts w:ascii="GHEA Grapalat" w:hAnsi="GHEA Grapalat" w:cs="Sylfaen"/>
          <w:sz w:val="20"/>
          <w:lang w:val="af-ZA"/>
        </w:rPr>
        <w:t xml:space="preserve"> </w:t>
      </w:r>
      <w:r w:rsidRPr="00A71D81">
        <w:rPr>
          <w:rFonts w:ascii="GHEA Grapalat" w:hAnsi="GHEA Grapalat" w:cs="Sylfaen"/>
          <w:sz w:val="20"/>
        </w:rPr>
        <w:t>ծածկա</w:t>
      </w:r>
      <w:r w:rsidRPr="00697924">
        <w:rPr>
          <w:rFonts w:ascii="GHEA Grapalat" w:hAnsi="GHEA Grapalat" w:cs="Sylfae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Pr>
          <w:rFonts w:ascii="GHEA Grapalat" w:hAnsi="GHEA Grapalat" w:cs="Sylfaen"/>
          <w:sz w:val="20"/>
        </w:rPr>
        <w:t>գնանշման</w:t>
      </w:r>
      <w:r w:rsidRPr="008043A9">
        <w:rPr>
          <w:rFonts w:ascii="GHEA Grapalat" w:hAnsi="GHEA Grapalat" w:cs="Sylfaen"/>
          <w:sz w:val="20"/>
          <w:lang w:val="af-ZA"/>
        </w:rPr>
        <w:t xml:space="preserve"> </w:t>
      </w:r>
      <w:r>
        <w:rPr>
          <w:rFonts w:ascii="GHEA Grapalat" w:hAnsi="GHEA Grapalat" w:cs="Sylfaen"/>
          <w:sz w:val="20"/>
        </w:rPr>
        <w:t>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Pr="00A71D81">
        <w:rPr>
          <w:rFonts w:ascii="GHEA Grapalat" w:hAnsi="GHEA Grapalat" w:cs="Times Armenian"/>
          <w:sz w:val="20"/>
          <w:lang w:val="af-ZA"/>
        </w:rPr>
        <w:t>։</w:t>
      </w:r>
    </w:p>
    <w:p w14:paraId="5B2FCCC4" w14:textId="77777777" w:rsidR="00A53E94" w:rsidRPr="00A71D81" w:rsidRDefault="00A53E94" w:rsidP="00A53E94">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2017</w:t>
      </w:r>
      <w:r w:rsidRPr="00A71D81">
        <w:rPr>
          <w:rFonts w:ascii="GHEA Grapalat" w:hAnsi="GHEA Grapalat" w:cs="Sylfaen"/>
          <w:sz w:val="20"/>
        </w:rPr>
        <w:t>թ</w:t>
      </w:r>
      <w:r w:rsidRPr="00A71D81">
        <w:rPr>
          <w:rFonts w:ascii="GHEA Grapalat" w:hAnsi="GHEA Grapalat" w:cs="Times Armenian"/>
          <w:sz w:val="20"/>
          <w:lang w:val="af-ZA"/>
        </w:rPr>
        <w:t>. մայիսի 4-ի N 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Pr="00A71D81">
        <w:rPr>
          <w:rFonts w:ascii="GHEA Grapalat" w:hAnsi="GHEA Grapalat"/>
          <w:sz w:val="20"/>
          <w:lang w:val="af-ZA"/>
        </w:rPr>
        <w:t>«</w:t>
      </w:r>
      <w:r w:rsidRPr="0005675E">
        <w:rPr>
          <w:rFonts w:ascii="GHEA Grapalat" w:hAnsi="GHEA Grapalat"/>
          <w:sz w:val="20"/>
          <w:lang w:val="af-ZA"/>
        </w:rPr>
        <w:t>Երքաղլույս</w:t>
      </w:r>
      <w:r w:rsidRPr="00A71D81">
        <w:rPr>
          <w:rFonts w:ascii="GHEA Grapalat" w:hAnsi="GHEA Grapalat"/>
          <w:sz w:val="20"/>
          <w:lang w:val="af-ZA"/>
        </w:rPr>
        <w:t>»</w:t>
      </w:r>
      <w:r>
        <w:rPr>
          <w:rFonts w:ascii="GHEA Grapalat" w:hAnsi="GHEA Grapalat"/>
          <w:sz w:val="20"/>
          <w:lang w:val="af-ZA"/>
        </w:rPr>
        <w:t xml:space="preserve"> </w:t>
      </w:r>
      <w:r w:rsidRPr="0005675E">
        <w:rPr>
          <w:rFonts w:ascii="GHEA Grapalat" w:hAnsi="GHEA Grapalat"/>
          <w:sz w:val="20"/>
          <w:lang w:val="af-ZA"/>
        </w:rPr>
        <w:t>ՓԲԸ</w:t>
      </w:r>
      <w:r w:rsidRPr="00795C6A">
        <w:rPr>
          <w:rFonts w:ascii="GHEA Grapalat" w:hAnsi="GHEA Grapalat"/>
          <w:sz w:val="20"/>
          <w:lang w:val="af-ZA"/>
        </w:rPr>
        <w:t>-</w:t>
      </w:r>
      <w:r w:rsidRPr="00795C6A">
        <w:rPr>
          <w:rFonts w:ascii="GHEA Grapalat" w:hAnsi="GHEA Grapalat"/>
          <w:sz w:val="20"/>
        </w:rPr>
        <w:t>ի</w:t>
      </w:r>
      <w:r w:rsidRPr="00A71D81">
        <w:rPr>
          <w:rFonts w:ascii="GHEA Grapalat" w:hAnsi="GHEA Grapalat"/>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պատվիրատու</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մասնակից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Pr="00A71D81">
        <w:rPr>
          <w:rFonts w:ascii="GHEA Grapalat" w:hAnsi="GHEA Grapalat" w:cs="Times Armenian"/>
          <w:sz w:val="20"/>
          <w:lang w:val="af-ZA"/>
        </w:rPr>
        <w:t>։</w:t>
      </w:r>
    </w:p>
    <w:p w14:paraId="53CF5FC2" w14:textId="77777777" w:rsidR="00A53E94" w:rsidRPr="00A71D81" w:rsidRDefault="00A53E94" w:rsidP="00A53E94">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Pr="00A71D81">
        <w:rPr>
          <w:rFonts w:ascii="GHEA Grapalat" w:hAnsi="GHEA Grapalat" w:cs="Sylfaen"/>
          <w:sz w:val="20"/>
          <w:lang w:val="af-ZA"/>
        </w:rPr>
        <w:t xml:space="preserve"> </w:t>
      </w:r>
      <w:r w:rsidRPr="00A71D81">
        <w:rPr>
          <w:rFonts w:ascii="GHEA Grapalat" w:hAnsi="GHEA Grapalat" w:cs="Sylfaen"/>
          <w:sz w:val="20"/>
        </w:rPr>
        <w:t>անձի</w:t>
      </w:r>
      <w:r>
        <w:rPr>
          <w:rFonts w:ascii="GHEA Grapalat" w:hAnsi="GHEA Grapalat" w:cs="Sylfaen"/>
          <w:sz w:val="20"/>
          <w:lang w:val="hy-AM"/>
        </w:rPr>
        <w:t>ն</w:t>
      </w:r>
      <w:r w:rsidRPr="00A71D81">
        <w:rPr>
          <w:rFonts w:ascii="GHEA Grapalat" w:hAnsi="GHEA Grapalat" w:cs="Sylfaen"/>
          <w:sz w:val="20"/>
        </w:rPr>
        <w:t>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Pr="00A71D81">
        <w:rPr>
          <w:rFonts w:ascii="GHEA Grapalat" w:hAnsi="GHEA Grapalat" w:cs="Times Armenian"/>
          <w:sz w:val="20"/>
          <w:lang w:val="af-ZA"/>
        </w:rPr>
        <w:t>։</w:t>
      </w:r>
    </w:p>
    <w:p w14:paraId="5599662C" w14:textId="77777777" w:rsidR="00A53E94" w:rsidRPr="00A71D81" w:rsidRDefault="00A53E94" w:rsidP="00A53E94">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Pr="00A71D81">
        <w:rPr>
          <w:rFonts w:ascii="GHEA Grapalat" w:hAnsi="GHEA Grapalat" w:cs="Times Armenian"/>
          <w:sz w:val="20"/>
          <w:lang w:val="af-ZA"/>
        </w:rPr>
        <w:t xml:space="preserve">։ </w:t>
      </w:r>
    </w:p>
    <w:p w14:paraId="675C49CF" w14:textId="680B7386" w:rsidR="00A53E94" w:rsidRPr="00542E60" w:rsidRDefault="00A53E94" w:rsidP="00E9097E">
      <w:pPr>
        <w:pStyle w:val="BodyTextIndent2"/>
        <w:spacing w:line="240" w:lineRule="auto"/>
        <w:rPr>
          <w:rFonts w:ascii="GHEA Grapalat" w:hAnsi="GHEA Grapalat" w:cs="Sylfaen"/>
          <w:szCs w:val="22"/>
        </w:rPr>
      </w:pPr>
      <w:r w:rsidRPr="0031727D">
        <w:rPr>
          <w:rFonts w:ascii="GHEA Grapalat" w:hAnsi="GHEA Grapalat" w:cs="Sylfaen"/>
          <w:szCs w:val="24"/>
          <w:lang w:val="en-US"/>
        </w:rPr>
        <w:t>Գնահատող</w:t>
      </w:r>
      <w:r w:rsidRPr="002F58FE">
        <w:rPr>
          <w:rFonts w:ascii="GHEA Grapalat" w:hAnsi="GHEA Grapalat" w:cs="Sylfaen"/>
          <w:szCs w:val="24"/>
        </w:rPr>
        <w:t xml:space="preserve"> </w:t>
      </w:r>
      <w:r w:rsidRPr="0031727D">
        <w:rPr>
          <w:rFonts w:ascii="GHEA Grapalat" w:hAnsi="GHEA Grapalat" w:cs="Sylfaen"/>
          <w:szCs w:val="24"/>
          <w:lang w:val="en-US"/>
        </w:rPr>
        <w:t>հանձնաժողովի</w:t>
      </w:r>
      <w:r w:rsidRPr="002F58FE">
        <w:rPr>
          <w:rFonts w:ascii="GHEA Grapalat" w:hAnsi="GHEA Grapalat" w:cs="Sylfaen"/>
          <w:szCs w:val="24"/>
        </w:rPr>
        <w:t xml:space="preserve"> </w:t>
      </w:r>
      <w:r w:rsidRPr="0031727D">
        <w:rPr>
          <w:rFonts w:ascii="GHEA Grapalat" w:hAnsi="GHEA Grapalat" w:cs="Sylfaen"/>
          <w:szCs w:val="24"/>
          <w:lang w:val="en-US"/>
        </w:rPr>
        <w:t>քարտուղարի</w:t>
      </w:r>
      <w:r w:rsidRPr="002F58FE">
        <w:rPr>
          <w:rFonts w:ascii="GHEA Grapalat" w:hAnsi="GHEA Grapalat" w:cs="Sylfaen"/>
          <w:szCs w:val="24"/>
        </w:rPr>
        <w:t xml:space="preserve"> </w:t>
      </w:r>
      <w:r w:rsidRPr="0031727D">
        <w:rPr>
          <w:rFonts w:ascii="GHEA Grapalat" w:hAnsi="GHEA Grapalat" w:cs="Sylfaen"/>
          <w:szCs w:val="24"/>
          <w:lang w:val="en-US"/>
        </w:rPr>
        <w:t>էլեկտրոնային</w:t>
      </w:r>
      <w:r w:rsidRPr="002F58FE">
        <w:rPr>
          <w:rFonts w:ascii="GHEA Grapalat" w:hAnsi="GHEA Grapalat" w:cs="Sylfaen"/>
          <w:szCs w:val="24"/>
        </w:rPr>
        <w:t xml:space="preserve"> </w:t>
      </w:r>
      <w:r w:rsidRPr="0031727D">
        <w:rPr>
          <w:rFonts w:ascii="GHEA Grapalat" w:hAnsi="GHEA Grapalat" w:cs="Sylfaen"/>
          <w:szCs w:val="24"/>
          <w:lang w:val="en-US"/>
        </w:rPr>
        <w:t>փոստի</w:t>
      </w:r>
      <w:r w:rsidRPr="002F58FE">
        <w:rPr>
          <w:rFonts w:ascii="GHEA Grapalat" w:hAnsi="GHEA Grapalat" w:cs="Sylfaen"/>
          <w:szCs w:val="24"/>
        </w:rPr>
        <w:t xml:space="preserve"> </w:t>
      </w:r>
      <w:r w:rsidRPr="0031727D">
        <w:rPr>
          <w:rFonts w:ascii="GHEA Grapalat" w:hAnsi="GHEA Grapalat" w:cs="Sylfaen"/>
          <w:szCs w:val="24"/>
          <w:lang w:val="en-US"/>
        </w:rPr>
        <w:t>հասցեն</w:t>
      </w:r>
      <w:r w:rsidRPr="002F58FE">
        <w:rPr>
          <w:rFonts w:ascii="GHEA Grapalat" w:hAnsi="GHEA Grapalat" w:cs="Sylfaen"/>
          <w:szCs w:val="24"/>
        </w:rPr>
        <w:t xml:space="preserve"> </w:t>
      </w:r>
      <w:r w:rsidRPr="0031727D">
        <w:rPr>
          <w:rFonts w:ascii="GHEA Grapalat" w:hAnsi="GHEA Grapalat" w:cs="Sylfaen"/>
          <w:szCs w:val="24"/>
          <w:lang w:val="en-US"/>
        </w:rPr>
        <w:t>է</w:t>
      </w:r>
      <w:r w:rsidRPr="002F58FE">
        <w:rPr>
          <w:rFonts w:ascii="GHEA Grapalat" w:hAnsi="GHEA Grapalat" w:cs="Sylfaen"/>
          <w:szCs w:val="24"/>
        </w:rPr>
        <w:t>`</w:t>
      </w:r>
      <w:r>
        <w:rPr>
          <w:rFonts w:ascii="GHEA Grapalat" w:hAnsi="GHEA Grapalat" w:cs="Sylfaen"/>
          <w:szCs w:val="24"/>
        </w:rPr>
        <w:t xml:space="preserve">   </w:t>
      </w:r>
      <w:r w:rsidR="00E9097E">
        <w:rPr>
          <w:rFonts w:asciiTheme="minorHAnsi" w:hAnsiTheme="minorHAnsi"/>
          <w:lang w:val="hy-AM"/>
        </w:rPr>
        <w:t xml:space="preserve"> </w:t>
      </w:r>
      <w:hyperlink r:id="rId9" w:history="1">
        <w:r w:rsidR="00E9097E" w:rsidRPr="009A4E55">
          <w:rPr>
            <w:rStyle w:val="Hyperlink"/>
            <w:rFonts w:ascii="GHEA Grapalat" w:hAnsi="GHEA Grapalat"/>
            <w:lang w:val="hy-AM"/>
          </w:rPr>
          <w:t>narine</w:t>
        </w:r>
        <w:r w:rsidR="00E9097E" w:rsidRPr="009A4E55">
          <w:rPr>
            <w:rStyle w:val="Hyperlink"/>
            <w:rFonts w:ascii="GHEA Grapalat" w:hAnsi="GHEA Grapalat"/>
          </w:rPr>
          <w:t>.abrahamyan@yerevan.am</w:t>
        </w:r>
      </w:hyperlink>
    </w:p>
    <w:p w14:paraId="5A887785" w14:textId="77777777" w:rsidR="00A53E94" w:rsidRPr="00542E60" w:rsidRDefault="00A53E94" w:rsidP="00A53E94">
      <w:pPr>
        <w:jc w:val="center"/>
        <w:rPr>
          <w:rFonts w:ascii="GHEA Grapalat" w:hAnsi="GHEA Grapalat" w:cs="Sylfaen"/>
          <w:szCs w:val="22"/>
          <w:lang w:val="af-ZA"/>
        </w:rPr>
      </w:pPr>
    </w:p>
    <w:p w14:paraId="405E03AE" w14:textId="77777777" w:rsidR="00A53E94" w:rsidRPr="00542E60" w:rsidRDefault="00A53E94" w:rsidP="00A53E94">
      <w:pPr>
        <w:jc w:val="center"/>
        <w:rPr>
          <w:rFonts w:ascii="GHEA Grapalat" w:hAnsi="GHEA Grapalat" w:cs="Sylfaen"/>
          <w:szCs w:val="22"/>
          <w:lang w:val="af-ZA"/>
        </w:rPr>
      </w:pPr>
    </w:p>
    <w:p w14:paraId="71C0064C" w14:textId="77777777" w:rsidR="00A53E94" w:rsidRPr="00542E60" w:rsidRDefault="00A53E94" w:rsidP="00A53E94">
      <w:pPr>
        <w:jc w:val="center"/>
        <w:rPr>
          <w:rFonts w:ascii="GHEA Grapalat" w:hAnsi="GHEA Grapalat" w:cs="Sylfaen"/>
          <w:szCs w:val="22"/>
          <w:lang w:val="af-ZA"/>
        </w:rPr>
      </w:pPr>
    </w:p>
    <w:p w14:paraId="6EBE7483" w14:textId="77777777" w:rsidR="00A53E94" w:rsidRPr="00542E60" w:rsidRDefault="00A53E94" w:rsidP="00A53E94">
      <w:pPr>
        <w:jc w:val="center"/>
        <w:rPr>
          <w:rFonts w:ascii="GHEA Grapalat" w:hAnsi="GHEA Grapalat" w:cs="Sylfaen"/>
          <w:szCs w:val="22"/>
          <w:lang w:val="af-ZA"/>
        </w:rPr>
      </w:pPr>
    </w:p>
    <w:p w14:paraId="1B88BCCE" w14:textId="77777777" w:rsidR="00A53E94" w:rsidRPr="00542E60" w:rsidRDefault="00A53E94" w:rsidP="00A53E94">
      <w:pPr>
        <w:jc w:val="center"/>
        <w:rPr>
          <w:rFonts w:ascii="GHEA Grapalat" w:hAnsi="GHEA Grapalat" w:cs="Sylfaen"/>
          <w:szCs w:val="22"/>
          <w:lang w:val="af-ZA"/>
        </w:rPr>
      </w:pPr>
    </w:p>
    <w:p w14:paraId="67BFDE03" w14:textId="77777777" w:rsidR="00A53E94" w:rsidRPr="00542E60" w:rsidRDefault="00A53E94" w:rsidP="00A53E94">
      <w:pPr>
        <w:jc w:val="center"/>
        <w:rPr>
          <w:rFonts w:ascii="GHEA Grapalat" w:hAnsi="GHEA Grapalat" w:cs="Sylfaen"/>
          <w:szCs w:val="22"/>
          <w:lang w:val="af-ZA"/>
        </w:rPr>
      </w:pPr>
    </w:p>
    <w:p w14:paraId="46B4F540" w14:textId="77777777" w:rsidR="00A53E94" w:rsidRPr="00542E60" w:rsidRDefault="00A53E94" w:rsidP="00A53E94">
      <w:pPr>
        <w:jc w:val="center"/>
        <w:rPr>
          <w:rFonts w:ascii="GHEA Grapalat" w:hAnsi="GHEA Grapalat" w:cs="Sylfaen"/>
          <w:szCs w:val="22"/>
          <w:lang w:val="af-ZA"/>
        </w:rPr>
      </w:pPr>
    </w:p>
    <w:p w14:paraId="27318220" w14:textId="77777777" w:rsidR="00A53E94" w:rsidRPr="00542E60" w:rsidRDefault="00A53E94" w:rsidP="00A53E94">
      <w:pPr>
        <w:jc w:val="center"/>
        <w:rPr>
          <w:rFonts w:ascii="GHEA Grapalat" w:hAnsi="GHEA Grapalat" w:cs="Sylfaen"/>
          <w:szCs w:val="22"/>
          <w:lang w:val="af-ZA"/>
        </w:rPr>
      </w:pPr>
    </w:p>
    <w:p w14:paraId="3159D25A" w14:textId="77777777" w:rsidR="00A53E94" w:rsidRPr="00542E60" w:rsidRDefault="00A53E94" w:rsidP="00A53E94">
      <w:pPr>
        <w:jc w:val="center"/>
        <w:rPr>
          <w:rFonts w:ascii="GHEA Grapalat" w:hAnsi="GHEA Grapalat" w:cs="Sylfaen"/>
          <w:szCs w:val="22"/>
          <w:lang w:val="af-ZA"/>
        </w:rPr>
      </w:pPr>
    </w:p>
    <w:p w14:paraId="5DE7A088" w14:textId="77777777" w:rsidR="00A53E94" w:rsidRPr="00542E60" w:rsidRDefault="00A53E94" w:rsidP="00A53E94">
      <w:pPr>
        <w:jc w:val="center"/>
        <w:rPr>
          <w:rFonts w:ascii="GHEA Grapalat" w:hAnsi="GHEA Grapalat" w:cs="Sylfaen"/>
          <w:szCs w:val="22"/>
          <w:lang w:val="af-ZA"/>
        </w:rPr>
      </w:pPr>
    </w:p>
    <w:p w14:paraId="1A067972" w14:textId="77777777" w:rsidR="00A53E94" w:rsidRPr="00542E60" w:rsidRDefault="00A53E94" w:rsidP="00A53E94">
      <w:pPr>
        <w:jc w:val="center"/>
        <w:rPr>
          <w:rFonts w:ascii="GHEA Grapalat" w:hAnsi="GHEA Grapalat" w:cs="Sylfaen"/>
          <w:szCs w:val="22"/>
          <w:lang w:val="af-ZA"/>
        </w:rPr>
      </w:pPr>
    </w:p>
    <w:p w14:paraId="056DBD72" w14:textId="77777777" w:rsidR="00A53E94" w:rsidRPr="00542E60" w:rsidRDefault="00A53E94" w:rsidP="00A53E94">
      <w:pPr>
        <w:jc w:val="center"/>
        <w:rPr>
          <w:rFonts w:ascii="GHEA Grapalat" w:hAnsi="GHEA Grapalat" w:cs="Sylfaen"/>
          <w:szCs w:val="22"/>
          <w:lang w:val="af-ZA"/>
        </w:rPr>
      </w:pPr>
    </w:p>
    <w:p w14:paraId="5E096646" w14:textId="77777777" w:rsidR="00A53E94" w:rsidRPr="00542E60" w:rsidRDefault="00A53E94" w:rsidP="00A53E94">
      <w:pPr>
        <w:jc w:val="center"/>
        <w:rPr>
          <w:rFonts w:ascii="GHEA Grapalat" w:hAnsi="GHEA Grapalat" w:cs="Sylfaen"/>
          <w:szCs w:val="22"/>
          <w:lang w:val="af-ZA"/>
        </w:rPr>
      </w:pPr>
    </w:p>
    <w:p w14:paraId="29A57D8C" w14:textId="77777777" w:rsidR="00A53E94" w:rsidRPr="00542E60" w:rsidRDefault="00A53E94" w:rsidP="00A53E94">
      <w:pPr>
        <w:jc w:val="center"/>
        <w:rPr>
          <w:rFonts w:ascii="GHEA Grapalat" w:hAnsi="GHEA Grapalat" w:cs="Sylfaen"/>
          <w:szCs w:val="22"/>
          <w:lang w:val="af-ZA"/>
        </w:rPr>
      </w:pPr>
    </w:p>
    <w:p w14:paraId="4CCE2FD6" w14:textId="77777777" w:rsidR="00A53E94" w:rsidRPr="00542E60" w:rsidRDefault="00A53E94" w:rsidP="00A53E94">
      <w:pPr>
        <w:jc w:val="center"/>
        <w:rPr>
          <w:rFonts w:ascii="GHEA Grapalat" w:hAnsi="GHEA Grapalat" w:cs="Sylfaen"/>
          <w:szCs w:val="22"/>
          <w:lang w:val="af-ZA"/>
        </w:rPr>
      </w:pPr>
    </w:p>
    <w:p w14:paraId="1D0E05A0" w14:textId="77777777" w:rsidR="00A53E94" w:rsidRPr="00542E60" w:rsidRDefault="00A53E94" w:rsidP="00A53E94">
      <w:pPr>
        <w:jc w:val="center"/>
        <w:rPr>
          <w:rFonts w:ascii="GHEA Grapalat" w:hAnsi="GHEA Grapalat" w:cs="Sylfaen"/>
          <w:szCs w:val="22"/>
          <w:lang w:val="af-ZA"/>
        </w:rPr>
      </w:pPr>
    </w:p>
    <w:p w14:paraId="3DFA9FA5" w14:textId="77777777" w:rsidR="00A53E94" w:rsidRPr="00542E60" w:rsidRDefault="00A53E94" w:rsidP="00A53E94">
      <w:pPr>
        <w:jc w:val="center"/>
        <w:rPr>
          <w:rFonts w:ascii="GHEA Grapalat" w:hAnsi="GHEA Grapalat" w:cs="Sylfaen"/>
          <w:szCs w:val="22"/>
          <w:lang w:val="af-ZA"/>
        </w:rPr>
      </w:pPr>
    </w:p>
    <w:p w14:paraId="52CB5295" w14:textId="77777777" w:rsidR="00A53E94" w:rsidRPr="00542E60" w:rsidRDefault="00A53E94" w:rsidP="00A53E94">
      <w:pPr>
        <w:jc w:val="center"/>
        <w:rPr>
          <w:rFonts w:ascii="GHEA Grapalat" w:hAnsi="GHEA Grapalat" w:cs="Sylfaen"/>
          <w:szCs w:val="22"/>
          <w:lang w:val="af-ZA"/>
        </w:rPr>
      </w:pPr>
    </w:p>
    <w:p w14:paraId="5D2C0F92" w14:textId="77777777" w:rsidR="00A53E94" w:rsidRPr="00542E60" w:rsidRDefault="00A53E94" w:rsidP="00A53E94">
      <w:pPr>
        <w:jc w:val="center"/>
        <w:rPr>
          <w:rFonts w:ascii="GHEA Grapalat" w:hAnsi="GHEA Grapalat" w:cs="Sylfaen"/>
          <w:szCs w:val="22"/>
          <w:lang w:val="af-ZA"/>
        </w:rPr>
      </w:pPr>
    </w:p>
    <w:p w14:paraId="7E5E2E06" w14:textId="77777777" w:rsidR="00A53E94" w:rsidRPr="00542E60" w:rsidRDefault="00A53E94" w:rsidP="00A53E94">
      <w:pPr>
        <w:jc w:val="center"/>
        <w:rPr>
          <w:rFonts w:ascii="GHEA Grapalat" w:hAnsi="GHEA Grapalat" w:cs="Sylfaen"/>
          <w:szCs w:val="22"/>
          <w:lang w:val="af-ZA"/>
        </w:rPr>
      </w:pPr>
    </w:p>
    <w:p w14:paraId="7E18A226" w14:textId="77777777" w:rsidR="00A53E94" w:rsidRPr="00542E60" w:rsidRDefault="00A53E94" w:rsidP="00A53E94">
      <w:pPr>
        <w:jc w:val="center"/>
        <w:rPr>
          <w:rFonts w:ascii="GHEA Grapalat" w:hAnsi="GHEA Grapalat" w:cs="Sylfaen"/>
          <w:szCs w:val="22"/>
          <w:lang w:val="af-ZA"/>
        </w:rPr>
      </w:pPr>
    </w:p>
    <w:p w14:paraId="12118352" w14:textId="77777777" w:rsidR="00A53E94" w:rsidRPr="00542E60" w:rsidRDefault="00A53E94" w:rsidP="00A53E94">
      <w:pPr>
        <w:jc w:val="center"/>
        <w:rPr>
          <w:rFonts w:ascii="GHEA Grapalat" w:hAnsi="GHEA Grapalat" w:cs="Sylfaen"/>
          <w:szCs w:val="22"/>
          <w:lang w:val="af-ZA"/>
        </w:rPr>
      </w:pPr>
    </w:p>
    <w:p w14:paraId="44E7897A" w14:textId="77777777" w:rsidR="00A53E94" w:rsidRPr="00542E60" w:rsidRDefault="00A53E94" w:rsidP="00A53E94">
      <w:pPr>
        <w:jc w:val="center"/>
        <w:rPr>
          <w:rFonts w:ascii="GHEA Grapalat" w:hAnsi="GHEA Grapalat" w:cs="Sylfaen"/>
          <w:szCs w:val="22"/>
          <w:lang w:val="af-ZA"/>
        </w:rPr>
      </w:pPr>
    </w:p>
    <w:p w14:paraId="0191D901" w14:textId="77777777" w:rsidR="00A53E94" w:rsidRPr="00542E60" w:rsidRDefault="00A53E94" w:rsidP="00A53E94">
      <w:pPr>
        <w:jc w:val="center"/>
        <w:rPr>
          <w:rFonts w:ascii="GHEA Grapalat" w:hAnsi="GHEA Grapalat" w:cs="Sylfaen"/>
          <w:szCs w:val="22"/>
          <w:lang w:val="af-ZA"/>
        </w:rPr>
      </w:pPr>
    </w:p>
    <w:p w14:paraId="533E9A02" w14:textId="77777777" w:rsidR="00A53E94" w:rsidRPr="00542E60" w:rsidRDefault="00A53E94" w:rsidP="00A53E94">
      <w:pPr>
        <w:jc w:val="center"/>
        <w:rPr>
          <w:rFonts w:ascii="GHEA Grapalat" w:hAnsi="GHEA Grapalat" w:cs="Sylfaen"/>
          <w:szCs w:val="22"/>
          <w:lang w:val="af-ZA"/>
        </w:rPr>
      </w:pPr>
    </w:p>
    <w:p w14:paraId="23A723BC" w14:textId="77777777" w:rsidR="00A53E94" w:rsidRPr="00542E60" w:rsidRDefault="00A53E94" w:rsidP="00A53E94">
      <w:pPr>
        <w:jc w:val="center"/>
        <w:rPr>
          <w:rFonts w:ascii="GHEA Grapalat" w:hAnsi="GHEA Grapalat" w:cs="Sylfaen"/>
          <w:szCs w:val="22"/>
          <w:lang w:val="af-ZA"/>
        </w:rPr>
      </w:pPr>
    </w:p>
    <w:p w14:paraId="5E129C8A" w14:textId="77777777" w:rsidR="00A53E94" w:rsidRPr="00542E60" w:rsidRDefault="00A53E94" w:rsidP="00A53E94">
      <w:pPr>
        <w:jc w:val="center"/>
        <w:rPr>
          <w:rFonts w:ascii="GHEA Grapalat" w:hAnsi="GHEA Grapalat" w:cs="Sylfaen"/>
          <w:szCs w:val="22"/>
          <w:lang w:val="af-ZA"/>
        </w:rPr>
      </w:pPr>
    </w:p>
    <w:p w14:paraId="0B0C51A6" w14:textId="77777777" w:rsidR="00A53E94" w:rsidRPr="00542E60" w:rsidRDefault="00A53E94" w:rsidP="00A53E94">
      <w:pPr>
        <w:jc w:val="center"/>
        <w:rPr>
          <w:rFonts w:ascii="GHEA Grapalat" w:hAnsi="GHEA Grapalat" w:cs="Sylfaen"/>
          <w:szCs w:val="22"/>
          <w:lang w:val="af-ZA"/>
        </w:rPr>
      </w:pPr>
    </w:p>
    <w:p w14:paraId="72A4F5EA" w14:textId="77777777" w:rsidR="00A53E94" w:rsidRDefault="00A53E94" w:rsidP="00A53E94">
      <w:pPr>
        <w:jc w:val="center"/>
        <w:rPr>
          <w:rFonts w:ascii="GHEA Grapalat" w:hAnsi="GHEA Grapalat" w:cs="Sylfaen"/>
          <w:szCs w:val="22"/>
          <w:lang w:val="af-ZA"/>
        </w:rPr>
      </w:pPr>
    </w:p>
    <w:p w14:paraId="44D3ADD3" w14:textId="77777777" w:rsidR="007F47DE" w:rsidRDefault="007F47DE" w:rsidP="00A53E94">
      <w:pPr>
        <w:jc w:val="center"/>
        <w:rPr>
          <w:rFonts w:ascii="GHEA Grapalat" w:hAnsi="GHEA Grapalat" w:cs="Sylfaen"/>
          <w:szCs w:val="22"/>
          <w:lang w:val="af-ZA"/>
        </w:rPr>
      </w:pPr>
    </w:p>
    <w:p w14:paraId="07C058EA" w14:textId="77777777" w:rsidR="007F47DE" w:rsidRPr="00542E60" w:rsidRDefault="007F47DE" w:rsidP="00A53E94">
      <w:pPr>
        <w:jc w:val="center"/>
        <w:rPr>
          <w:rFonts w:ascii="GHEA Grapalat" w:hAnsi="GHEA Grapalat" w:cs="Sylfaen"/>
          <w:szCs w:val="22"/>
          <w:lang w:val="af-ZA"/>
        </w:rPr>
      </w:pPr>
    </w:p>
    <w:p w14:paraId="3D7AFD15" w14:textId="77777777" w:rsidR="00A53E94" w:rsidRPr="00542E60" w:rsidRDefault="00A53E94" w:rsidP="00A53E94">
      <w:pPr>
        <w:jc w:val="center"/>
        <w:rPr>
          <w:rFonts w:ascii="GHEA Grapalat" w:hAnsi="GHEA Grapalat" w:cs="Sylfaen"/>
          <w:szCs w:val="22"/>
          <w:lang w:val="af-ZA"/>
        </w:rPr>
      </w:pPr>
    </w:p>
    <w:p w14:paraId="324BD7D6" w14:textId="77777777" w:rsidR="00A53E94" w:rsidRPr="00542E60" w:rsidRDefault="00A53E94" w:rsidP="00A53E94">
      <w:pPr>
        <w:jc w:val="center"/>
        <w:rPr>
          <w:rFonts w:ascii="GHEA Grapalat" w:hAnsi="GHEA Grapalat" w:cs="Sylfaen"/>
          <w:szCs w:val="22"/>
          <w:lang w:val="af-ZA"/>
        </w:rPr>
      </w:pPr>
    </w:p>
    <w:p w14:paraId="22A3F1FA" w14:textId="77777777" w:rsidR="00A53E94" w:rsidRPr="00542E60" w:rsidRDefault="00A53E94" w:rsidP="00A53E94">
      <w:pPr>
        <w:jc w:val="center"/>
        <w:rPr>
          <w:rFonts w:ascii="GHEA Grapalat" w:hAnsi="GHEA Grapalat" w:cs="Sylfaen"/>
          <w:szCs w:val="22"/>
          <w:lang w:val="af-ZA"/>
        </w:rPr>
      </w:pPr>
    </w:p>
    <w:p w14:paraId="608EEBE3" w14:textId="77777777" w:rsidR="00F53652" w:rsidRPr="00A71D81" w:rsidRDefault="00F53652" w:rsidP="00F53652">
      <w:pPr>
        <w:jc w:val="center"/>
        <w:rPr>
          <w:rFonts w:ascii="GHEA Grapalat" w:hAnsi="GHEA Grapalat"/>
          <w:szCs w:val="22"/>
          <w:lang w:val="af-ZA"/>
        </w:rPr>
      </w:pPr>
      <w:r w:rsidRPr="00A71D81">
        <w:rPr>
          <w:rFonts w:ascii="GHEA Grapalat" w:hAnsi="GHEA Grapalat" w:cs="Sylfaen"/>
          <w:szCs w:val="22"/>
        </w:rPr>
        <w:lastRenderedPageBreak/>
        <w:t>ՄԱՍ</w:t>
      </w:r>
      <w:r>
        <w:rPr>
          <w:rFonts w:ascii="GHEA Grapalat" w:hAnsi="GHEA Grapalat" w:cs="Times Armenian"/>
          <w:szCs w:val="22"/>
          <w:lang w:val="af-ZA"/>
        </w:rPr>
        <w:t xml:space="preserve"> </w:t>
      </w:r>
      <w:r w:rsidRPr="00A71D81">
        <w:rPr>
          <w:rFonts w:ascii="GHEA Grapalat" w:hAnsi="GHEA Grapalat" w:cs="Times Armenian"/>
          <w:szCs w:val="22"/>
          <w:lang w:val="af-ZA"/>
        </w:rPr>
        <w:t>I</w:t>
      </w:r>
    </w:p>
    <w:p w14:paraId="65FC4997" w14:textId="77777777" w:rsidR="00F53652" w:rsidRPr="00A71D81" w:rsidRDefault="00F53652" w:rsidP="00F53652">
      <w:pPr>
        <w:pStyle w:val="Heading3"/>
        <w:spacing w:line="240" w:lineRule="auto"/>
        <w:ind w:firstLine="567"/>
        <w:rPr>
          <w:rFonts w:ascii="GHEA Grapalat" w:hAnsi="GHEA Grapalat"/>
          <w:sz w:val="24"/>
          <w:szCs w:val="22"/>
          <w:lang w:val="af-ZA"/>
        </w:rPr>
      </w:pPr>
    </w:p>
    <w:p w14:paraId="1AA015CD" w14:textId="77777777" w:rsidR="00F53652" w:rsidRPr="00A71D81" w:rsidRDefault="00F53652" w:rsidP="00F5365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0A711B30" w14:textId="77777777" w:rsidR="00F53652" w:rsidRPr="00A71D81" w:rsidRDefault="00F53652" w:rsidP="00F53652">
      <w:pPr>
        <w:ind w:left="360"/>
        <w:jc w:val="center"/>
        <w:rPr>
          <w:rFonts w:ascii="GHEA Grapalat" w:hAnsi="GHEA Grapalat" w:cs="Sylfaen"/>
          <w:b/>
          <w:sz w:val="20"/>
        </w:rPr>
      </w:pPr>
    </w:p>
    <w:p w14:paraId="7F09D57A" w14:textId="6F00A290" w:rsidR="008D31B8" w:rsidRDefault="008D31B8" w:rsidP="00256FB5">
      <w:pPr>
        <w:pStyle w:val="Heading3"/>
        <w:spacing w:line="240" w:lineRule="auto"/>
        <w:ind w:firstLine="567"/>
        <w:jc w:val="both"/>
        <w:rPr>
          <w:rFonts w:ascii="GHEA Grapalat" w:hAnsi="GHEA Grapalat" w:cs="Times Armenian"/>
          <w:i w:val="0"/>
          <w:lang w:val="af-ZA"/>
        </w:rPr>
      </w:pPr>
      <w:r w:rsidRPr="00AE2768">
        <w:rPr>
          <w:rFonts w:ascii="GHEA Grapalat" w:hAnsi="GHEA Grapalat" w:cs="Sylfaen"/>
          <w:i w:val="0"/>
        </w:rPr>
        <w:t>1.1 Գնման</w:t>
      </w:r>
      <w:r w:rsidRPr="00AE2768">
        <w:rPr>
          <w:rFonts w:ascii="GHEA Grapalat" w:hAnsi="GHEA Grapalat" w:cs="Sylfaen"/>
          <w:i w:val="0"/>
          <w:lang w:val="af-ZA"/>
        </w:rPr>
        <w:t xml:space="preserve"> </w:t>
      </w:r>
      <w:r w:rsidRPr="00AE2768">
        <w:rPr>
          <w:rFonts w:ascii="GHEA Grapalat" w:hAnsi="GHEA Grapalat" w:cs="Sylfaen"/>
          <w:i w:val="0"/>
        </w:rPr>
        <w:t>առարկա</w:t>
      </w:r>
      <w:r w:rsidRPr="00AE2768">
        <w:rPr>
          <w:rFonts w:ascii="GHEA Grapalat" w:hAnsi="GHEA Grapalat" w:cs="Sylfaen"/>
          <w:i w:val="0"/>
          <w:lang w:val="af-ZA"/>
        </w:rPr>
        <w:t xml:space="preserve"> </w:t>
      </w:r>
      <w:r w:rsidRPr="00AE2768">
        <w:rPr>
          <w:rFonts w:ascii="GHEA Grapalat" w:hAnsi="GHEA Grapalat" w:cs="Sylfaen"/>
          <w:i w:val="0"/>
        </w:rPr>
        <w:t>է</w:t>
      </w:r>
      <w:r w:rsidRPr="00AE2768">
        <w:rPr>
          <w:rFonts w:ascii="GHEA Grapalat" w:hAnsi="GHEA Grapalat" w:cs="Sylfaen"/>
          <w:i w:val="0"/>
          <w:lang w:val="af-ZA"/>
        </w:rPr>
        <w:t xml:space="preserve"> </w:t>
      </w:r>
      <w:r w:rsidRPr="00AE2768">
        <w:rPr>
          <w:rFonts w:ascii="GHEA Grapalat" w:hAnsi="GHEA Grapalat" w:cs="Sylfaen"/>
          <w:i w:val="0"/>
        </w:rPr>
        <w:t>հանդիսանում</w:t>
      </w:r>
      <w:r w:rsidRPr="00AE2768">
        <w:rPr>
          <w:rFonts w:ascii="GHEA Grapalat" w:hAnsi="GHEA Grapalat" w:cs="Sylfaen"/>
          <w:i w:val="0"/>
          <w:lang w:val="af-ZA"/>
        </w:rPr>
        <w:t xml:space="preserve"> </w:t>
      </w:r>
      <w:r w:rsidR="00793238">
        <w:rPr>
          <w:rFonts w:ascii="GHEA Grapalat" w:hAnsi="GHEA Grapalat" w:cs="Sylfaen"/>
          <w:i w:val="0"/>
          <w:lang w:val="hy-AM"/>
        </w:rPr>
        <w:t>«Ե</w:t>
      </w:r>
      <w:r w:rsidRPr="00B92997">
        <w:rPr>
          <w:rFonts w:ascii="GHEA Grapalat" w:hAnsi="GHEA Grapalat" w:cs="Sylfaen"/>
          <w:i w:val="0"/>
        </w:rPr>
        <w:t>րքաղլույս</w:t>
      </w:r>
      <w:r w:rsidR="00793238">
        <w:rPr>
          <w:rFonts w:ascii="GHEA Grapalat" w:hAnsi="GHEA Grapalat" w:cs="Sylfaen"/>
          <w:i w:val="0"/>
          <w:lang w:val="hy-AM"/>
        </w:rPr>
        <w:t>»</w:t>
      </w:r>
      <w:r w:rsidRPr="00B92997">
        <w:rPr>
          <w:rFonts w:ascii="GHEA Grapalat" w:hAnsi="GHEA Grapalat" w:cs="Sylfaen"/>
          <w:i w:val="0"/>
        </w:rPr>
        <w:t xml:space="preserve"> ՓԲԸ </w:t>
      </w:r>
      <w:r w:rsidRPr="00AE2768">
        <w:rPr>
          <w:rFonts w:ascii="GHEA Grapalat" w:hAnsi="GHEA Grapalat" w:cs="Sylfaen"/>
          <w:i w:val="0"/>
        </w:rPr>
        <w:t>կարիքների</w:t>
      </w:r>
      <w:r w:rsidRPr="00B92997">
        <w:rPr>
          <w:rFonts w:ascii="GHEA Grapalat" w:hAnsi="GHEA Grapalat" w:cs="Sylfaen"/>
          <w:i w:val="0"/>
        </w:rPr>
        <w:t xml:space="preserve"> </w:t>
      </w:r>
      <w:r w:rsidRPr="00AE2768">
        <w:rPr>
          <w:rFonts w:ascii="GHEA Grapalat" w:hAnsi="GHEA Grapalat" w:cs="Sylfaen"/>
          <w:i w:val="0"/>
        </w:rPr>
        <w:t>համար</w:t>
      </w:r>
      <w:r w:rsidRPr="00B92997">
        <w:rPr>
          <w:rFonts w:ascii="GHEA Grapalat" w:hAnsi="GHEA Grapalat" w:cs="Sylfaen"/>
          <w:i w:val="0"/>
        </w:rPr>
        <w:t xml:space="preserve">` </w:t>
      </w:r>
      <w:r>
        <w:rPr>
          <w:rFonts w:ascii="GHEA Grapalat" w:hAnsi="GHEA Grapalat" w:cs="Sylfaen"/>
          <w:i w:val="0"/>
          <w:lang w:val="hy-AM"/>
        </w:rPr>
        <w:t>մետաղական կոնստրուկցիաների</w:t>
      </w:r>
      <w:r>
        <w:rPr>
          <w:rFonts w:ascii="GHEA Grapalat" w:hAnsi="GHEA Grapalat" w:cs="Sylfaen"/>
          <w:i w:val="0"/>
        </w:rPr>
        <w:t xml:space="preserve"> </w:t>
      </w:r>
      <w:r w:rsidRPr="00AE2768">
        <w:rPr>
          <w:rFonts w:ascii="GHEA Grapalat" w:hAnsi="GHEA Grapalat"/>
          <w:i w:val="0"/>
        </w:rPr>
        <w:t>ձեռքբերումը (այսուհետ` նաև ապրանք)</w:t>
      </w:r>
      <w:r w:rsidRPr="00AE2768">
        <w:rPr>
          <w:rFonts w:ascii="GHEA Grapalat" w:hAnsi="GHEA Grapalat"/>
          <w:i w:val="0"/>
          <w:lang w:val="af-ZA"/>
        </w:rPr>
        <w:t xml:space="preserve">, </w:t>
      </w:r>
      <w:r>
        <w:rPr>
          <w:rFonts w:ascii="GHEA Grapalat" w:hAnsi="GHEA Grapalat"/>
          <w:i w:val="0"/>
        </w:rPr>
        <w:t>որը</w:t>
      </w:r>
      <w:r w:rsidRPr="00AE2768">
        <w:rPr>
          <w:rFonts w:ascii="GHEA Grapalat" w:hAnsi="GHEA Grapalat"/>
          <w:i w:val="0"/>
          <w:lang w:val="af-ZA"/>
        </w:rPr>
        <w:t xml:space="preserve"> </w:t>
      </w:r>
      <w:r w:rsidRPr="00AE2768">
        <w:rPr>
          <w:rFonts w:ascii="GHEA Grapalat" w:hAnsi="GHEA Grapalat"/>
          <w:i w:val="0"/>
        </w:rPr>
        <w:t>խմբավորված</w:t>
      </w:r>
      <w:r w:rsidRPr="00AE2768">
        <w:rPr>
          <w:rFonts w:ascii="GHEA Grapalat" w:hAnsi="GHEA Grapalat"/>
          <w:i w:val="0"/>
          <w:lang w:val="af-ZA"/>
        </w:rPr>
        <w:t xml:space="preserve"> </w:t>
      </w:r>
      <w:r>
        <w:rPr>
          <w:rFonts w:ascii="GHEA Grapalat" w:hAnsi="GHEA Grapalat"/>
          <w:i w:val="0"/>
          <w:lang w:val="af-ZA"/>
        </w:rPr>
        <w:t>է</w:t>
      </w:r>
      <w:r w:rsidRPr="00AE2768">
        <w:rPr>
          <w:rFonts w:ascii="GHEA Grapalat" w:hAnsi="GHEA Grapalat"/>
          <w:i w:val="0"/>
          <w:lang w:val="af-ZA"/>
        </w:rPr>
        <w:t xml:space="preserve"> </w:t>
      </w:r>
      <w:r w:rsidRPr="006F695A">
        <w:rPr>
          <w:rFonts w:ascii="GHEA Grapalat" w:hAnsi="GHEA Grapalat"/>
          <w:i w:val="0"/>
          <w:sz w:val="24"/>
        </w:rPr>
        <w:t>«</w:t>
      </w:r>
      <w:r w:rsidR="008316E3">
        <w:rPr>
          <w:rFonts w:ascii="GHEA Grapalat" w:hAnsi="GHEA Grapalat"/>
          <w:i w:val="0"/>
          <w:sz w:val="24"/>
        </w:rPr>
        <w:t>5</w:t>
      </w:r>
      <w:r w:rsidRPr="006F695A">
        <w:rPr>
          <w:rFonts w:ascii="GHEA Grapalat" w:hAnsi="GHEA Grapalat"/>
          <w:i w:val="0"/>
          <w:sz w:val="24"/>
        </w:rPr>
        <w:t>»</w:t>
      </w:r>
      <w:r w:rsidRPr="006F695A">
        <w:rPr>
          <w:rFonts w:ascii="GHEA Grapalat" w:hAnsi="GHEA Grapalat"/>
          <w:i w:val="0"/>
          <w:sz w:val="24"/>
          <w:lang w:val="af-ZA"/>
        </w:rPr>
        <w:t xml:space="preserve"> </w:t>
      </w:r>
      <w:r w:rsidRPr="00AE2768">
        <w:rPr>
          <w:rFonts w:ascii="GHEA Grapalat" w:hAnsi="GHEA Grapalat" w:cs="Sylfaen"/>
          <w:i w:val="0"/>
        </w:rPr>
        <w:t>չափաբաժ</w:t>
      </w:r>
      <w:r>
        <w:rPr>
          <w:rFonts w:ascii="GHEA Grapalat" w:hAnsi="GHEA Grapalat" w:cs="Sylfaen"/>
          <w:i w:val="0"/>
          <w:lang w:val="hy-AM"/>
        </w:rPr>
        <w:t>ին</w:t>
      </w:r>
      <w:r w:rsidRPr="00AE2768">
        <w:rPr>
          <w:rFonts w:ascii="GHEA Grapalat" w:hAnsi="GHEA Grapalat" w:cs="Sylfaen"/>
          <w:i w:val="0"/>
        </w:rPr>
        <w:t>ն</w:t>
      </w:r>
      <w:r>
        <w:rPr>
          <w:rFonts w:ascii="GHEA Grapalat" w:hAnsi="GHEA Grapalat" w:cs="Sylfaen"/>
          <w:i w:val="0"/>
          <w:lang w:val="hy-AM"/>
        </w:rPr>
        <w:t>եր</w:t>
      </w:r>
      <w:r w:rsidRPr="00AE2768">
        <w:rPr>
          <w:rFonts w:ascii="GHEA Grapalat" w:hAnsi="GHEA Grapalat" w:cs="Sylfaen"/>
          <w:i w:val="0"/>
        </w:rPr>
        <w:t>ում</w:t>
      </w:r>
      <w:r w:rsidRPr="00AE2768">
        <w:rPr>
          <w:rFonts w:ascii="GHEA Grapalat" w:hAnsi="GHEA Grapalat" w:cs="Times Armenian"/>
          <w:i w:val="0"/>
          <w:lang w:val="af-ZA"/>
        </w:rPr>
        <w:t>`</w:t>
      </w:r>
    </w:p>
    <w:p w14:paraId="325C1C91" w14:textId="77777777" w:rsidR="008316E3" w:rsidRPr="008316E3" w:rsidRDefault="008316E3" w:rsidP="008316E3">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709"/>
        <w:gridCol w:w="5940"/>
      </w:tblGrid>
      <w:tr w:rsidR="008D31B8" w:rsidRPr="00161552" w14:paraId="1F133B88" w14:textId="77777777" w:rsidTr="00FC2EB8">
        <w:trPr>
          <w:trHeight w:val="480"/>
        </w:trPr>
        <w:tc>
          <w:tcPr>
            <w:tcW w:w="4410" w:type="dxa"/>
            <w:gridSpan w:val="2"/>
            <w:vAlign w:val="center"/>
          </w:tcPr>
          <w:p w14:paraId="374F9B83" w14:textId="77777777" w:rsidR="008D31B8" w:rsidRPr="00BC5647" w:rsidRDefault="008D31B8" w:rsidP="00FC2EB8">
            <w:pPr>
              <w:pStyle w:val="BodyTextIndent2"/>
              <w:spacing w:line="240" w:lineRule="auto"/>
              <w:ind w:firstLine="0"/>
              <w:jc w:val="center"/>
              <w:rPr>
                <w:rFonts w:ascii="GHEA Grapalat" w:hAnsi="GHEA Grapalat"/>
                <w:b/>
                <w:bCs/>
                <w:i/>
                <w:iCs/>
                <w:sz w:val="22"/>
                <w:szCs w:val="22"/>
              </w:rPr>
            </w:pPr>
            <w:r w:rsidRPr="00BC5647">
              <w:rPr>
                <w:rFonts w:ascii="GHEA Grapalat" w:hAnsi="GHEA Grapalat"/>
                <w:b/>
                <w:bCs/>
                <w:i/>
                <w:iCs/>
                <w:sz w:val="22"/>
                <w:szCs w:val="22"/>
              </w:rPr>
              <w:t xml:space="preserve">Չափաբաժինների </w:t>
            </w:r>
          </w:p>
        </w:tc>
        <w:tc>
          <w:tcPr>
            <w:tcW w:w="5940" w:type="dxa"/>
            <w:vMerge w:val="restart"/>
            <w:vAlign w:val="center"/>
          </w:tcPr>
          <w:p w14:paraId="040DC38A" w14:textId="77777777" w:rsidR="008D31B8" w:rsidRPr="00BC5647" w:rsidRDefault="008D31B8" w:rsidP="00FC2EB8">
            <w:pPr>
              <w:pStyle w:val="BodyTextIndent2"/>
              <w:spacing w:line="240" w:lineRule="auto"/>
              <w:ind w:firstLine="0"/>
              <w:jc w:val="center"/>
              <w:rPr>
                <w:rFonts w:ascii="GHEA Grapalat" w:hAnsi="GHEA Grapalat"/>
                <w:b/>
                <w:bCs/>
                <w:i/>
                <w:iCs/>
                <w:sz w:val="22"/>
                <w:szCs w:val="22"/>
              </w:rPr>
            </w:pPr>
            <w:r w:rsidRPr="00BC5647">
              <w:rPr>
                <w:rFonts w:ascii="GHEA Grapalat" w:hAnsi="GHEA Grapalat"/>
                <w:b/>
                <w:bCs/>
                <w:i/>
                <w:iCs/>
                <w:sz w:val="22"/>
                <w:szCs w:val="22"/>
              </w:rPr>
              <w:t>Չափաբաժնի անվանումը</w:t>
            </w:r>
          </w:p>
        </w:tc>
      </w:tr>
      <w:tr w:rsidR="008D31B8" w:rsidRPr="00161552" w14:paraId="5D5635DB" w14:textId="77777777" w:rsidTr="00FC2EB8">
        <w:trPr>
          <w:trHeight w:val="292"/>
        </w:trPr>
        <w:tc>
          <w:tcPr>
            <w:tcW w:w="1701" w:type="dxa"/>
            <w:vAlign w:val="center"/>
          </w:tcPr>
          <w:p w14:paraId="3FDFA54D" w14:textId="77777777" w:rsidR="008D31B8" w:rsidRPr="00BC5647" w:rsidRDefault="008D31B8" w:rsidP="00FC2EB8">
            <w:pPr>
              <w:pStyle w:val="BodyTextIndent2"/>
              <w:spacing w:line="240" w:lineRule="auto"/>
              <w:ind w:firstLine="0"/>
              <w:jc w:val="center"/>
              <w:rPr>
                <w:rFonts w:ascii="GHEA Grapalat" w:hAnsi="GHEA Grapalat"/>
                <w:b/>
                <w:bCs/>
                <w:i/>
                <w:iCs/>
                <w:sz w:val="22"/>
                <w:szCs w:val="22"/>
              </w:rPr>
            </w:pPr>
            <w:r w:rsidRPr="00BC5647">
              <w:rPr>
                <w:rFonts w:ascii="GHEA Grapalat" w:hAnsi="GHEA Grapalat"/>
                <w:b/>
                <w:bCs/>
                <w:i/>
                <w:iCs/>
                <w:sz w:val="22"/>
                <w:szCs w:val="22"/>
              </w:rPr>
              <w:t>համարները</w:t>
            </w:r>
          </w:p>
        </w:tc>
        <w:tc>
          <w:tcPr>
            <w:tcW w:w="2709" w:type="dxa"/>
            <w:vAlign w:val="center"/>
          </w:tcPr>
          <w:p w14:paraId="01D54D19" w14:textId="77777777" w:rsidR="008D31B8" w:rsidRPr="00BC5647" w:rsidRDefault="008D31B8" w:rsidP="00FC2EB8">
            <w:pPr>
              <w:pStyle w:val="BodyTextIndent2"/>
              <w:spacing w:line="240" w:lineRule="auto"/>
              <w:ind w:hanging="9"/>
              <w:jc w:val="center"/>
              <w:rPr>
                <w:rFonts w:ascii="GHEA Grapalat" w:hAnsi="GHEA Grapalat"/>
                <w:b/>
                <w:bCs/>
                <w:i/>
                <w:iCs/>
                <w:sz w:val="22"/>
                <w:szCs w:val="22"/>
                <w:lang w:val="en-US"/>
              </w:rPr>
            </w:pPr>
            <w:r w:rsidRPr="00BC5647">
              <w:rPr>
                <w:rFonts w:ascii="GHEA Grapalat" w:hAnsi="GHEA Grapalat"/>
                <w:b/>
                <w:bCs/>
                <w:i/>
                <w:iCs/>
                <w:sz w:val="22"/>
                <w:szCs w:val="22"/>
                <w:lang w:val="hy-AM"/>
              </w:rPr>
              <w:t>գնման</w:t>
            </w:r>
            <w:r w:rsidRPr="00BC5647">
              <w:rPr>
                <w:rFonts w:ascii="GHEA Grapalat" w:hAnsi="GHEA Grapalat"/>
                <w:b/>
                <w:bCs/>
                <w:i/>
                <w:iCs/>
                <w:sz w:val="22"/>
                <w:szCs w:val="22"/>
                <w:lang w:val="en-US"/>
              </w:rPr>
              <w:t xml:space="preserve"> </w:t>
            </w:r>
            <w:r w:rsidRPr="00BC5647">
              <w:rPr>
                <w:rFonts w:ascii="GHEA Grapalat" w:hAnsi="GHEA Grapalat"/>
                <w:b/>
                <w:bCs/>
                <w:i/>
                <w:iCs/>
                <w:sz w:val="22"/>
                <w:szCs w:val="22"/>
                <w:lang w:val="hy-AM"/>
              </w:rPr>
              <w:t xml:space="preserve"> գինը</w:t>
            </w:r>
          </w:p>
          <w:p w14:paraId="6EFB6E8D" w14:textId="77777777" w:rsidR="008D31B8" w:rsidRPr="00BC5647" w:rsidRDefault="008D31B8" w:rsidP="00FC2EB8">
            <w:pPr>
              <w:pStyle w:val="BodyTextIndent2"/>
              <w:spacing w:line="240" w:lineRule="auto"/>
              <w:ind w:hanging="9"/>
              <w:jc w:val="center"/>
              <w:rPr>
                <w:rFonts w:ascii="GHEA Grapalat" w:hAnsi="GHEA Grapalat"/>
                <w:b/>
                <w:bCs/>
                <w:i/>
                <w:iCs/>
                <w:sz w:val="22"/>
                <w:szCs w:val="22"/>
                <w:lang w:val="en-US"/>
              </w:rPr>
            </w:pPr>
            <w:r w:rsidRPr="00BC5647">
              <w:rPr>
                <w:rFonts w:ascii="GHEA Grapalat" w:hAnsi="GHEA Grapalat"/>
                <w:b/>
                <w:bCs/>
                <w:i/>
                <w:iCs/>
                <w:sz w:val="22"/>
                <w:szCs w:val="22"/>
                <w:lang w:val="en-US"/>
              </w:rPr>
              <w:t xml:space="preserve"> ՀՀ դրամ </w:t>
            </w:r>
          </w:p>
        </w:tc>
        <w:tc>
          <w:tcPr>
            <w:tcW w:w="5940" w:type="dxa"/>
            <w:vMerge/>
            <w:vAlign w:val="center"/>
          </w:tcPr>
          <w:p w14:paraId="3ECD1973" w14:textId="77777777" w:rsidR="008D31B8" w:rsidRPr="00BC5647" w:rsidRDefault="008D31B8" w:rsidP="00FC2EB8">
            <w:pPr>
              <w:pStyle w:val="BodyTextIndent2"/>
              <w:spacing w:line="240" w:lineRule="auto"/>
              <w:ind w:firstLine="0"/>
              <w:jc w:val="center"/>
              <w:rPr>
                <w:rFonts w:ascii="GHEA Grapalat" w:hAnsi="GHEA Grapalat"/>
                <w:b/>
                <w:bCs/>
                <w:i/>
                <w:iCs/>
                <w:sz w:val="22"/>
                <w:szCs w:val="22"/>
              </w:rPr>
            </w:pPr>
          </w:p>
        </w:tc>
      </w:tr>
      <w:tr w:rsidR="00377E69" w14:paraId="53D0DD0A" w14:textId="77777777" w:rsidTr="00FC2EB8">
        <w:trPr>
          <w:trHeight w:val="395"/>
        </w:trPr>
        <w:tc>
          <w:tcPr>
            <w:tcW w:w="1701" w:type="dxa"/>
            <w:tcBorders>
              <w:top w:val="single" w:sz="4" w:space="0" w:color="auto"/>
              <w:left w:val="single" w:sz="4" w:space="0" w:color="auto"/>
              <w:bottom w:val="single" w:sz="4" w:space="0" w:color="auto"/>
              <w:right w:val="single" w:sz="4" w:space="0" w:color="auto"/>
            </w:tcBorders>
          </w:tcPr>
          <w:p w14:paraId="4F5CEDAC" w14:textId="5B1E3B49" w:rsidR="00377E69" w:rsidRPr="00BC5647" w:rsidRDefault="00377E69" w:rsidP="00377E69">
            <w:pPr>
              <w:pStyle w:val="BodyTextIndent2"/>
              <w:spacing w:line="240" w:lineRule="auto"/>
              <w:ind w:firstLine="0"/>
              <w:jc w:val="center"/>
              <w:rPr>
                <w:rFonts w:ascii="GHEA Grapalat" w:hAnsi="GHEA Grapalat" w:cs="Arial"/>
                <w:sz w:val="22"/>
                <w:szCs w:val="22"/>
              </w:rPr>
            </w:pPr>
            <w:r w:rsidRPr="00BC5647">
              <w:rPr>
                <w:rFonts w:ascii="GHEA Grapalat" w:hAnsi="GHEA Grapalat"/>
                <w:sz w:val="22"/>
                <w:szCs w:val="22"/>
              </w:rPr>
              <w:t>1</w:t>
            </w:r>
            <w:r w:rsidRPr="00BC5647">
              <w:rPr>
                <w:rFonts w:ascii="GHEA Grapalat" w:hAnsi="GHEA Grapalat" w:cs="Arial"/>
                <w:sz w:val="22"/>
                <w:szCs w:val="22"/>
                <w:lang w:val="hy-AM"/>
              </w:rPr>
              <w:t xml:space="preserve"> </w:t>
            </w:r>
          </w:p>
        </w:tc>
        <w:tc>
          <w:tcPr>
            <w:tcW w:w="2709" w:type="dxa"/>
            <w:tcBorders>
              <w:top w:val="single" w:sz="4" w:space="0" w:color="auto"/>
              <w:left w:val="single" w:sz="4" w:space="0" w:color="auto"/>
              <w:bottom w:val="single" w:sz="4" w:space="0" w:color="auto"/>
              <w:right w:val="single" w:sz="4" w:space="0" w:color="auto"/>
            </w:tcBorders>
            <w:vAlign w:val="center"/>
          </w:tcPr>
          <w:p w14:paraId="3B16B487" w14:textId="5CCCA72B" w:rsidR="00377E69" w:rsidRPr="00BC5647" w:rsidRDefault="00377E69" w:rsidP="00377E69">
            <w:pPr>
              <w:jc w:val="center"/>
              <w:rPr>
                <w:rFonts w:ascii="GHEA Grapalat" w:hAnsi="GHEA Grapalat" w:cs="Arial"/>
                <w:sz w:val="22"/>
                <w:szCs w:val="22"/>
              </w:rPr>
            </w:pPr>
            <w:r w:rsidRPr="00BC5647">
              <w:rPr>
                <w:rFonts w:ascii="GHEA Grapalat" w:hAnsi="GHEA Grapalat" w:cs="Arial"/>
                <w:sz w:val="22"/>
                <w:szCs w:val="22"/>
                <w:lang w:val="hy-AM"/>
              </w:rPr>
              <w:t>Մինչև</w:t>
            </w:r>
            <w:r>
              <w:rPr>
                <w:rFonts w:ascii="Arial LatArm" w:hAnsi="Arial LatArm" w:cs="Arial"/>
              </w:rPr>
              <w:t xml:space="preserve"> 27860000</w:t>
            </w:r>
          </w:p>
        </w:tc>
        <w:tc>
          <w:tcPr>
            <w:tcW w:w="5940" w:type="dxa"/>
            <w:tcBorders>
              <w:top w:val="single" w:sz="4" w:space="0" w:color="auto"/>
              <w:left w:val="single" w:sz="4" w:space="0" w:color="auto"/>
              <w:bottom w:val="single" w:sz="4" w:space="0" w:color="auto"/>
              <w:right w:val="single" w:sz="4" w:space="0" w:color="auto"/>
            </w:tcBorders>
            <w:vAlign w:val="center"/>
          </w:tcPr>
          <w:p w14:paraId="71187F19" w14:textId="2186087E" w:rsidR="00377E69" w:rsidRPr="00BC5647" w:rsidRDefault="00377E69" w:rsidP="00377E69">
            <w:pPr>
              <w:rPr>
                <w:rFonts w:ascii="GHEA Grapalat" w:hAnsi="GHEA Grapalat" w:cs="Arial"/>
                <w:sz w:val="22"/>
                <w:szCs w:val="22"/>
              </w:rPr>
            </w:pPr>
            <w:r>
              <w:rPr>
                <w:rFonts w:ascii="Arial" w:hAnsi="Arial" w:cs="Arial"/>
                <w:color w:val="000000"/>
              </w:rPr>
              <w:t xml:space="preserve">Մետաղական խողովակ Փ </w:t>
            </w:r>
            <w:r>
              <w:rPr>
                <w:rFonts w:ascii="Arial LatArm" w:hAnsi="Arial LatArm" w:cs="Arial"/>
                <w:color w:val="000000"/>
              </w:rPr>
              <w:t xml:space="preserve">108*4 </w:t>
            </w:r>
            <w:r>
              <w:rPr>
                <w:rFonts w:ascii="Arial" w:hAnsi="Arial" w:cs="Arial"/>
                <w:color w:val="000000"/>
              </w:rPr>
              <w:t>մմ</w:t>
            </w:r>
          </w:p>
        </w:tc>
      </w:tr>
      <w:tr w:rsidR="00377E69" w14:paraId="14D2EA0B" w14:textId="77777777" w:rsidTr="00A5373C">
        <w:trPr>
          <w:trHeight w:val="395"/>
        </w:trPr>
        <w:tc>
          <w:tcPr>
            <w:tcW w:w="1701" w:type="dxa"/>
            <w:tcBorders>
              <w:top w:val="single" w:sz="4" w:space="0" w:color="auto"/>
              <w:left w:val="single" w:sz="4" w:space="0" w:color="auto"/>
              <w:bottom w:val="single" w:sz="4" w:space="0" w:color="auto"/>
              <w:right w:val="single" w:sz="4" w:space="0" w:color="auto"/>
            </w:tcBorders>
            <w:vAlign w:val="center"/>
          </w:tcPr>
          <w:p w14:paraId="160F78C0" w14:textId="4BB0AC7C" w:rsidR="00377E69" w:rsidRPr="00BC5647" w:rsidRDefault="00377E69" w:rsidP="00377E69">
            <w:pPr>
              <w:pStyle w:val="BodyTextIndent2"/>
              <w:spacing w:line="240" w:lineRule="auto"/>
              <w:ind w:firstLine="0"/>
              <w:jc w:val="center"/>
              <w:rPr>
                <w:rFonts w:ascii="GHEA Grapalat" w:hAnsi="GHEA Grapalat"/>
                <w:sz w:val="22"/>
                <w:szCs w:val="22"/>
              </w:rPr>
            </w:pPr>
            <w:r>
              <w:rPr>
                <w:rFonts w:ascii="Arial" w:hAnsi="Arial" w:cs="Arial"/>
              </w:rPr>
              <w:t>2</w:t>
            </w:r>
          </w:p>
        </w:tc>
        <w:tc>
          <w:tcPr>
            <w:tcW w:w="2709" w:type="dxa"/>
            <w:tcBorders>
              <w:top w:val="single" w:sz="4" w:space="0" w:color="auto"/>
              <w:left w:val="single" w:sz="4" w:space="0" w:color="auto"/>
              <w:bottom w:val="single" w:sz="4" w:space="0" w:color="auto"/>
              <w:right w:val="single" w:sz="4" w:space="0" w:color="auto"/>
            </w:tcBorders>
            <w:vAlign w:val="center"/>
          </w:tcPr>
          <w:p w14:paraId="6A981904" w14:textId="5E8CD863" w:rsidR="00377E69" w:rsidRPr="00BC5647" w:rsidRDefault="00377E69" w:rsidP="00377E69">
            <w:pPr>
              <w:jc w:val="center"/>
              <w:rPr>
                <w:rFonts w:ascii="GHEA Grapalat" w:hAnsi="GHEA Grapalat" w:cs="Arial"/>
                <w:sz w:val="22"/>
                <w:szCs w:val="22"/>
                <w:lang w:val="hy-AM"/>
              </w:rPr>
            </w:pPr>
            <w:r w:rsidRPr="00BC5647">
              <w:rPr>
                <w:rFonts w:ascii="GHEA Grapalat" w:hAnsi="GHEA Grapalat" w:cs="Arial"/>
                <w:sz w:val="22"/>
                <w:szCs w:val="22"/>
                <w:lang w:val="hy-AM"/>
              </w:rPr>
              <w:t>Մինչև</w:t>
            </w:r>
            <w:r>
              <w:rPr>
                <w:rFonts w:ascii="Arial LatArm" w:hAnsi="Arial LatArm" w:cs="Arial"/>
              </w:rPr>
              <w:t xml:space="preserve"> 1488000</w:t>
            </w:r>
          </w:p>
        </w:tc>
        <w:tc>
          <w:tcPr>
            <w:tcW w:w="5940" w:type="dxa"/>
            <w:tcBorders>
              <w:top w:val="single" w:sz="4" w:space="0" w:color="auto"/>
              <w:left w:val="single" w:sz="4" w:space="0" w:color="auto"/>
              <w:bottom w:val="single" w:sz="4" w:space="0" w:color="auto"/>
              <w:right w:val="single" w:sz="4" w:space="0" w:color="auto"/>
            </w:tcBorders>
            <w:vAlign w:val="center"/>
          </w:tcPr>
          <w:p w14:paraId="6804A24A" w14:textId="5FA0D4CD" w:rsidR="00377E69" w:rsidRPr="00BC5647" w:rsidRDefault="00377E69" w:rsidP="00377E69">
            <w:pPr>
              <w:rPr>
                <w:rFonts w:ascii="GHEA Grapalat" w:hAnsi="GHEA Grapalat" w:cs="Arial"/>
                <w:color w:val="000000"/>
                <w:sz w:val="22"/>
                <w:szCs w:val="22"/>
              </w:rPr>
            </w:pPr>
            <w:r>
              <w:rPr>
                <w:rFonts w:ascii="Arial" w:hAnsi="Arial" w:cs="Arial"/>
                <w:color w:val="000000"/>
              </w:rPr>
              <w:t>Մետաղական խողովակ Փ</w:t>
            </w:r>
            <w:r>
              <w:rPr>
                <w:rFonts w:ascii="Arial LatArm" w:hAnsi="Arial LatArm" w:cs="Arial"/>
                <w:color w:val="000000"/>
              </w:rPr>
              <w:t xml:space="preserve"> 89*3</w:t>
            </w:r>
            <w:r>
              <w:rPr>
                <w:rFonts w:ascii="Arial" w:hAnsi="Arial" w:cs="Arial"/>
                <w:color w:val="000000"/>
              </w:rPr>
              <w:t>մմ</w:t>
            </w:r>
          </w:p>
        </w:tc>
      </w:tr>
      <w:tr w:rsidR="00377E69" w14:paraId="0D08D295" w14:textId="77777777" w:rsidTr="00A5373C">
        <w:trPr>
          <w:trHeight w:val="395"/>
        </w:trPr>
        <w:tc>
          <w:tcPr>
            <w:tcW w:w="1701" w:type="dxa"/>
            <w:tcBorders>
              <w:top w:val="single" w:sz="4" w:space="0" w:color="auto"/>
              <w:left w:val="single" w:sz="4" w:space="0" w:color="auto"/>
              <w:bottom w:val="single" w:sz="4" w:space="0" w:color="auto"/>
              <w:right w:val="single" w:sz="4" w:space="0" w:color="auto"/>
            </w:tcBorders>
            <w:vAlign w:val="center"/>
          </w:tcPr>
          <w:p w14:paraId="58C41B03" w14:textId="4FDA810F" w:rsidR="00377E69" w:rsidRPr="00BC5647" w:rsidRDefault="00377E69" w:rsidP="00377E69">
            <w:pPr>
              <w:pStyle w:val="BodyTextIndent2"/>
              <w:spacing w:line="240" w:lineRule="auto"/>
              <w:ind w:firstLine="0"/>
              <w:jc w:val="center"/>
              <w:rPr>
                <w:rFonts w:ascii="GHEA Grapalat" w:hAnsi="GHEA Grapalat"/>
                <w:sz w:val="22"/>
                <w:szCs w:val="22"/>
              </w:rPr>
            </w:pPr>
            <w:r>
              <w:rPr>
                <w:rFonts w:ascii="Arial" w:hAnsi="Arial" w:cs="Arial"/>
              </w:rPr>
              <w:t>3</w:t>
            </w:r>
          </w:p>
        </w:tc>
        <w:tc>
          <w:tcPr>
            <w:tcW w:w="2709" w:type="dxa"/>
            <w:tcBorders>
              <w:top w:val="single" w:sz="4" w:space="0" w:color="auto"/>
              <w:left w:val="single" w:sz="4" w:space="0" w:color="auto"/>
              <w:bottom w:val="single" w:sz="4" w:space="0" w:color="auto"/>
              <w:right w:val="single" w:sz="4" w:space="0" w:color="auto"/>
            </w:tcBorders>
            <w:vAlign w:val="center"/>
          </w:tcPr>
          <w:p w14:paraId="764D169B" w14:textId="5C563344" w:rsidR="00377E69" w:rsidRPr="00BC5647" w:rsidRDefault="00377E69" w:rsidP="00377E69">
            <w:pPr>
              <w:jc w:val="center"/>
              <w:rPr>
                <w:rFonts w:ascii="GHEA Grapalat" w:hAnsi="GHEA Grapalat" w:cs="Arial"/>
                <w:sz w:val="22"/>
                <w:szCs w:val="22"/>
                <w:lang w:val="hy-AM"/>
              </w:rPr>
            </w:pPr>
            <w:r w:rsidRPr="00BC5647">
              <w:rPr>
                <w:rFonts w:ascii="GHEA Grapalat" w:hAnsi="GHEA Grapalat" w:cs="Arial"/>
                <w:sz w:val="22"/>
                <w:szCs w:val="22"/>
                <w:lang w:val="hy-AM"/>
              </w:rPr>
              <w:t>Մինչև</w:t>
            </w:r>
            <w:r>
              <w:rPr>
                <w:rFonts w:ascii="Arial LatArm" w:hAnsi="Arial LatArm" w:cs="Arial"/>
              </w:rPr>
              <w:t xml:space="preserve"> 2119230</w:t>
            </w:r>
          </w:p>
        </w:tc>
        <w:tc>
          <w:tcPr>
            <w:tcW w:w="5940" w:type="dxa"/>
            <w:tcBorders>
              <w:top w:val="single" w:sz="4" w:space="0" w:color="auto"/>
              <w:left w:val="single" w:sz="4" w:space="0" w:color="auto"/>
              <w:bottom w:val="single" w:sz="4" w:space="0" w:color="auto"/>
              <w:right w:val="single" w:sz="4" w:space="0" w:color="auto"/>
            </w:tcBorders>
            <w:vAlign w:val="center"/>
          </w:tcPr>
          <w:p w14:paraId="06693452" w14:textId="38109B08" w:rsidR="00377E69" w:rsidRPr="00BC5647" w:rsidRDefault="00377E69" w:rsidP="00377E69">
            <w:pPr>
              <w:rPr>
                <w:rFonts w:ascii="GHEA Grapalat" w:hAnsi="GHEA Grapalat" w:cs="Arial"/>
                <w:color w:val="000000"/>
                <w:sz w:val="22"/>
                <w:szCs w:val="22"/>
              </w:rPr>
            </w:pPr>
            <w:r>
              <w:rPr>
                <w:rFonts w:ascii="Arial" w:hAnsi="Arial" w:cs="Arial"/>
                <w:color w:val="000000"/>
              </w:rPr>
              <w:t>Մետաղական խողովակ Փ</w:t>
            </w:r>
            <w:r>
              <w:rPr>
                <w:rFonts w:ascii="Arial LatArm" w:hAnsi="Arial LatArm" w:cs="Arial"/>
                <w:color w:val="000000"/>
              </w:rPr>
              <w:t xml:space="preserve"> 76*3</w:t>
            </w:r>
            <w:r>
              <w:rPr>
                <w:rFonts w:ascii="Arial" w:hAnsi="Arial" w:cs="Arial"/>
                <w:color w:val="000000"/>
              </w:rPr>
              <w:t>մմ</w:t>
            </w:r>
          </w:p>
        </w:tc>
      </w:tr>
      <w:tr w:rsidR="00377E69" w14:paraId="33352864" w14:textId="77777777" w:rsidTr="00A5373C">
        <w:trPr>
          <w:trHeight w:val="395"/>
        </w:trPr>
        <w:tc>
          <w:tcPr>
            <w:tcW w:w="1701" w:type="dxa"/>
            <w:tcBorders>
              <w:top w:val="single" w:sz="4" w:space="0" w:color="auto"/>
              <w:left w:val="single" w:sz="4" w:space="0" w:color="auto"/>
              <w:bottom w:val="single" w:sz="4" w:space="0" w:color="auto"/>
              <w:right w:val="single" w:sz="4" w:space="0" w:color="auto"/>
            </w:tcBorders>
            <w:vAlign w:val="center"/>
          </w:tcPr>
          <w:p w14:paraId="039F82F2" w14:textId="72638C0A" w:rsidR="00377E69" w:rsidRPr="00BC5647" w:rsidRDefault="00377E69" w:rsidP="00377E69">
            <w:pPr>
              <w:pStyle w:val="BodyTextIndent2"/>
              <w:spacing w:line="240" w:lineRule="auto"/>
              <w:ind w:firstLine="0"/>
              <w:jc w:val="center"/>
              <w:rPr>
                <w:rFonts w:ascii="GHEA Grapalat" w:hAnsi="GHEA Grapalat"/>
                <w:sz w:val="22"/>
                <w:szCs w:val="22"/>
              </w:rPr>
            </w:pPr>
            <w:r>
              <w:rPr>
                <w:rFonts w:ascii="Arial" w:hAnsi="Arial" w:cs="Arial"/>
              </w:rPr>
              <w:t>4</w:t>
            </w:r>
          </w:p>
        </w:tc>
        <w:tc>
          <w:tcPr>
            <w:tcW w:w="2709" w:type="dxa"/>
            <w:tcBorders>
              <w:top w:val="single" w:sz="4" w:space="0" w:color="auto"/>
              <w:left w:val="single" w:sz="4" w:space="0" w:color="auto"/>
              <w:bottom w:val="single" w:sz="4" w:space="0" w:color="auto"/>
              <w:right w:val="single" w:sz="4" w:space="0" w:color="auto"/>
            </w:tcBorders>
            <w:vAlign w:val="center"/>
          </w:tcPr>
          <w:p w14:paraId="196F3164" w14:textId="71F9A7B8" w:rsidR="00377E69" w:rsidRPr="00BC5647" w:rsidRDefault="00377E69" w:rsidP="00377E69">
            <w:pPr>
              <w:jc w:val="center"/>
              <w:rPr>
                <w:rFonts w:ascii="GHEA Grapalat" w:hAnsi="GHEA Grapalat" w:cs="Arial"/>
                <w:sz w:val="22"/>
                <w:szCs w:val="22"/>
                <w:lang w:val="hy-AM"/>
              </w:rPr>
            </w:pPr>
            <w:r w:rsidRPr="00BC5647">
              <w:rPr>
                <w:rFonts w:ascii="GHEA Grapalat" w:hAnsi="GHEA Grapalat" w:cs="Arial"/>
                <w:sz w:val="22"/>
                <w:szCs w:val="22"/>
                <w:lang w:val="hy-AM"/>
              </w:rPr>
              <w:t>Մինչև</w:t>
            </w:r>
            <w:r>
              <w:rPr>
                <w:rFonts w:ascii="Arial LatArm" w:hAnsi="Arial LatArm" w:cs="Arial"/>
              </w:rPr>
              <w:t xml:space="preserve"> 93000</w:t>
            </w:r>
          </w:p>
        </w:tc>
        <w:tc>
          <w:tcPr>
            <w:tcW w:w="5940" w:type="dxa"/>
            <w:tcBorders>
              <w:top w:val="single" w:sz="4" w:space="0" w:color="auto"/>
              <w:left w:val="single" w:sz="4" w:space="0" w:color="auto"/>
              <w:bottom w:val="single" w:sz="4" w:space="0" w:color="auto"/>
              <w:right w:val="single" w:sz="4" w:space="0" w:color="auto"/>
            </w:tcBorders>
            <w:vAlign w:val="center"/>
          </w:tcPr>
          <w:p w14:paraId="59C69B00" w14:textId="70186496" w:rsidR="00377E69" w:rsidRPr="00BC5647" w:rsidRDefault="00377E69" w:rsidP="00377E69">
            <w:pPr>
              <w:rPr>
                <w:rFonts w:ascii="GHEA Grapalat" w:hAnsi="GHEA Grapalat" w:cs="Arial"/>
                <w:color w:val="000000"/>
                <w:sz w:val="22"/>
                <w:szCs w:val="22"/>
              </w:rPr>
            </w:pPr>
            <w:r>
              <w:rPr>
                <w:rFonts w:ascii="Arial" w:hAnsi="Arial" w:cs="Arial"/>
              </w:rPr>
              <w:t>Ամրան</w:t>
            </w:r>
            <w:r>
              <w:rPr>
                <w:rFonts w:ascii="Arial LatArm" w:hAnsi="Arial LatArm" w:cs="Arial"/>
              </w:rPr>
              <w:t xml:space="preserve"> A-III  </w:t>
            </w:r>
            <w:r>
              <w:rPr>
                <w:rFonts w:ascii="Arial" w:hAnsi="Arial" w:cs="Arial"/>
              </w:rPr>
              <w:t>Փ</w:t>
            </w:r>
            <w:r>
              <w:rPr>
                <w:rFonts w:ascii="Arial LatArm" w:hAnsi="Arial LatArm" w:cs="Arial"/>
              </w:rPr>
              <w:t>16</w:t>
            </w:r>
          </w:p>
        </w:tc>
      </w:tr>
      <w:tr w:rsidR="00256FB5" w14:paraId="7BA7DE70" w14:textId="77777777" w:rsidTr="00A5373C">
        <w:trPr>
          <w:trHeight w:val="395"/>
        </w:trPr>
        <w:tc>
          <w:tcPr>
            <w:tcW w:w="1701" w:type="dxa"/>
            <w:tcBorders>
              <w:top w:val="single" w:sz="4" w:space="0" w:color="auto"/>
              <w:left w:val="single" w:sz="4" w:space="0" w:color="auto"/>
              <w:bottom w:val="single" w:sz="4" w:space="0" w:color="auto"/>
              <w:right w:val="single" w:sz="4" w:space="0" w:color="auto"/>
            </w:tcBorders>
            <w:vAlign w:val="center"/>
          </w:tcPr>
          <w:p w14:paraId="0FEC5803" w14:textId="378A4579" w:rsidR="00256FB5" w:rsidRDefault="00256FB5" w:rsidP="00377E69">
            <w:pPr>
              <w:pStyle w:val="BodyTextIndent2"/>
              <w:spacing w:line="240" w:lineRule="auto"/>
              <w:ind w:firstLine="0"/>
              <w:jc w:val="center"/>
              <w:rPr>
                <w:rFonts w:ascii="Arial" w:hAnsi="Arial" w:cs="Arial"/>
              </w:rPr>
            </w:pPr>
            <w:r>
              <w:rPr>
                <w:rFonts w:ascii="Arial" w:hAnsi="Arial" w:cs="Arial"/>
              </w:rPr>
              <w:t>5</w:t>
            </w:r>
          </w:p>
        </w:tc>
        <w:tc>
          <w:tcPr>
            <w:tcW w:w="2709" w:type="dxa"/>
            <w:tcBorders>
              <w:top w:val="single" w:sz="4" w:space="0" w:color="auto"/>
              <w:left w:val="single" w:sz="4" w:space="0" w:color="auto"/>
              <w:bottom w:val="single" w:sz="4" w:space="0" w:color="auto"/>
              <w:right w:val="single" w:sz="4" w:space="0" w:color="auto"/>
            </w:tcBorders>
            <w:vAlign w:val="center"/>
          </w:tcPr>
          <w:p w14:paraId="78F9223C" w14:textId="6865E539" w:rsidR="00256FB5" w:rsidRPr="00BC5647" w:rsidRDefault="00256FB5" w:rsidP="00256FB5">
            <w:pPr>
              <w:jc w:val="center"/>
              <w:rPr>
                <w:rFonts w:ascii="GHEA Grapalat" w:hAnsi="GHEA Grapalat" w:cs="Arial"/>
                <w:sz w:val="22"/>
                <w:szCs w:val="22"/>
                <w:lang w:val="hy-AM"/>
              </w:rPr>
            </w:pPr>
            <w:r w:rsidRPr="00BC5647">
              <w:rPr>
                <w:rFonts w:ascii="GHEA Grapalat" w:hAnsi="GHEA Grapalat" w:cs="Arial"/>
                <w:sz w:val="22"/>
                <w:szCs w:val="22"/>
                <w:lang w:val="hy-AM"/>
              </w:rPr>
              <w:t>Մինչև</w:t>
            </w:r>
            <w:r>
              <w:rPr>
                <w:rFonts w:ascii="Arial LatArm" w:hAnsi="Arial LatArm" w:cs="Arial"/>
              </w:rPr>
              <w:t xml:space="preserve"> 1760000</w:t>
            </w:r>
          </w:p>
        </w:tc>
        <w:tc>
          <w:tcPr>
            <w:tcW w:w="5940" w:type="dxa"/>
            <w:tcBorders>
              <w:top w:val="single" w:sz="4" w:space="0" w:color="auto"/>
              <w:left w:val="single" w:sz="4" w:space="0" w:color="auto"/>
              <w:bottom w:val="single" w:sz="4" w:space="0" w:color="auto"/>
              <w:right w:val="single" w:sz="4" w:space="0" w:color="auto"/>
            </w:tcBorders>
            <w:vAlign w:val="center"/>
          </w:tcPr>
          <w:p w14:paraId="08A34C04" w14:textId="3D386512" w:rsidR="00256FB5" w:rsidRPr="00256FB5" w:rsidRDefault="00256FB5" w:rsidP="00377E69">
            <w:pPr>
              <w:rPr>
                <w:rFonts w:ascii="Arial LatArm" w:hAnsi="Arial LatArm" w:cs="Arial"/>
              </w:rPr>
            </w:pPr>
            <w:r>
              <w:rPr>
                <w:rFonts w:ascii="Arial" w:hAnsi="Arial" w:cs="Arial"/>
              </w:rPr>
              <w:t>Ձգալար</w:t>
            </w:r>
            <w:r>
              <w:rPr>
                <w:rFonts w:ascii="Arial LatArm" w:hAnsi="Arial LatArm" w:cs="Arial"/>
              </w:rPr>
              <w:t xml:space="preserve"> </w:t>
            </w:r>
            <w:r>
              <w:rPr>
                <w:rFonts w:ascii="Arial" w:hAnsi="Arial" w:cs="Arial"/>
              </w:rPr>
              <w:t>չայրած</w:t>
            </w:r>
            <w:r>
              <w:rPr>
                <w:rFonts w:ascii="Arial LatArm" w:hAnsi="Arial LatArm" w:cs="Arial"/>
              </w:rPr>
              <w:t xml:space="preserve">        </w:t>
            </w:r>
          </w:p>
        </w:tc>
      </w:tr>
    </w:tbl>
    <w:p w14:paraId="7C607D99" w14:textId="77777777" w:rsidR="008D31B8" w:rsidRPr="00B80749" w:rsidRDefault="008D31B8" w:rsidP="008D31B8">
      <w:pPr>
        <w:pStyle w:val="BodyTextIndent2"/>
        <w:spacing w:line="240" w:lineRule="auto"/>
        <w:ind w:firstLine="567"/>
        <w:rPr>
          <w:rFonts w:ascii="Sylfaen" w:hAnsi="Sylfaen" w:cs="Sylfaen"/>
          <w:b/>
          <w:i/>
          <w:sz w:val="32"/>
          <w:szCs w:val="24"/>
          <w:lang w:val="en-US"/>
        </w:rPr>
      </w:pPr>
    </w:p>
    <w:p w14:paraId="1CBF4268" w14:textId="77777777" w:rsidR="008D31B8" w:rsidRPr="00CA78F4" w:rsidRDefault="008D31B8" w:rsidP="008D31B8">
      <w:pPr>
        <w:pStyle w:val="BodyTextIndent2"/>
        <w:spacing w:line="240" w:lineRule="auto"/>
        <w:ind w:firstLine="567"/>
        <w:rPr>
          <w:rFonts w:ascii="GHEA Grapalat" w:hAnsi="GHEA Grapalat"/>
          <w:sz w:val="32"/>
        </w:rPr>
      </w:pPr>
      <w:r w:rsidRPr="00CA78F4">
        <w:rPr>
          <w:rFonts w:ascii="Sylfaen" w:hAnsi="Sylfaen" w:cs="Sylfaen"/>
          <w:b/>
          <w:i/>
          <w:sz w:val="32"/>
          <w:szCs w:val="24"/>
          <w:lang w:val="ru-RU"/>
        </w:rPr>
        <w:t>Գնումն</w:t>
      </w:r>
      <w:r w:rsidRPr="00CA78F4">
        <w:rPr>
          <w:rFonts w:ascii="GHEA Grapalat" w:hAnsi="GHEA Grapalat" w:cs="Sylfaen"/>
          <w:b/>
          <w:i/>
          <w:sz w:val="32"/>
          <w:szCs w:val="24"/>
        </w:rPr>
        <w:t xml:space="preserve"> </w:t>
      </w:r>
      <w:r w:rsidRPr="00CA78F4">
        <w:rPr>
          <w:rFonts w:ascii="Sylfaen" w:hAnsi="Sylfaen" w:cs="Sylfaen"/>
          <w:b/>
          <w:i/>
          <w:sz w:val="32"/>
          <w:szCs w:val="24"/>
          <w:lang w:val="ru-RU"/>
        </w:rPr>
        <w:t>իրականացվում</w:t>
      </w:r>
      <w:r w:rsidRPr="00CA78F4">
        <w:rPr>
          <w:rFonts w:ascii="GHEA Grapalat" w:hAnsi="GHEA Grapalat" w:cs="Sylfaen"/>
          <w:b/>
          <w:i/>
          <w:sz w:val="32"/>
          <w:szCs w:val="24"/>
        </w:rPr>
        <w:t xml:space="preserve"> </w:t>
      </w:r>
      <w:r w:rsidRPr="00CA78F4">
        <w:rPr>
          <w:rFonts w:ascii="Sylfaen" w:hAnsi="Sylfaen" w:cs="Sylfaen"/>
          <w:b/>
          <w:i/>
          <w:sz w:val="32"/>
          <w:szCs w:val="24"/>
          <w:lang w:val="ru-RU"/>
        </w:rPr>
        <w:t>է</w:t>
      </w:r>
      <w:r w:rsidRPr="00CA78F4">
        <w:rPr>
          <w:rFonts w:ascii="GHEA Grapalat" w:hAnsi="GHEA Grapalat" w:cs="Sylfaen"/>
          <w:b/>
          <w:i/>
          <w:sz w:val="32"/>
          <w:szCs w:val="24"/>
        </w:rPr>
        <w:t xml:space="preserve"> </w:t>
      </w:r>
      <w:r w:rsidRPr="00CA78F4">
        <w:rPr>
          <w:rFonts w:ascii="Arial" w:hAnsi="Arial" w:cs="Arial"/>
          <w:b/>
          <w:i/>
          <w:sz w:val="32"/>
          <w:szCs w:val="24"/>
        </w:rPr>
        <w:t>&lt;&lt;</w:t>
      </w:r>
      <w:r w:rsidRPr="00CA78F4">
        <w:rPr>
          <w:rFonts w:ascii="Sylfaen" w:hAnsi="Sylfaen" w:cs="Sylfaen"/>
          <w:b/>
          <w:i/>
          <w:sz w:val="32"/>
          <w:szCs w:val="24"/>
          <w:lang w:val="ru-RU"/>
        </w:rPr>
        <w:t>Գնումների</w:t>
      </w:r>
      <w:r w:rsidRPr="00CA78F4">
        <w:rPr>
          <w:rFonts w:ascii="Arial" w:hAnsi="Arial" w:cs="Arial"/>
          <w:b/>
          <w:i/>
          <w:sz w:val="32"/>
          <w:szCs w:val="24"/>
        </w:rPr>
        <w:t xml:space="preserve"> </w:t>
      </w:r>
      <w:r w:rsidRPr="00CA78F4">
        <w:rPr>
          <w:rFonts w:ascii="Sylfaen" w:hAnsi="Sylfaen" w:cs="Sylfaen"/>
          <w:b/>
          <w:i/>
          <w:sz w:val="32"/>
          <w:szCs w:val="24"/>
          <w:lang w:val="ru-RU"/>
        </w:rPr>
        <w:t>մասին</w:t>
      </w:r>
      <w:r w:rsidRPr="00CA78F4">
        <w:rPr>
          <w:rFonts w:ascii="Arial" w:hAnsi="Arial" w:cs="Arial"/>
          <w:b/>
          <w:i/>
          <w:sz w:val="32"/>
          <w:szCs w:val="24"/>
        </w:rPr>
        <w:t xml:space="preserve">&gt;&gt; </w:t>
      </w:r>
      <w:r w:rsidRPr="00CA78F4">
        <w:rPr>
          <w:rFonts w:ascii="Sylfaen" w:hAnsi="Sylfaen" w:cs="Sylfaen"/>
          <w:b/>
          <w:i/>
          <w:sz w:val="32"/>
          <w:szCs w:val="24"/>
          <w:lang w:val="ru-RU"/>
        </w:rPr>
        <w:t>ՀՀ</w:t>
      </w:r>
      <w:r w:rsidRPr="00CA78F4">
        <w:rPr>
          <w:rFonts w:ascii="Arial" w:hAnsi="Arial" w:cs="Arial"/>
          <w:b/>
          <w:i/>
          <w:sz w:val="32"/>
          <w:szCs w:val="24"/>
        </w:rPr>
        <w:t xml:space="preserve"> </w:t>
      </w:r>
      <w:r w:rsidRPr="00CA78F4">
        <w:rPr>
          <w:rFonts w:ascii="Sylfaen" w:hAnsi="Sylfaen" w:cs="Sylfaen"/>
          <w:b/>
          <w:i/>
          <w:sz w:val="32"/>
          <w:szCs w:val="24"/>
          <w:lang w:val="ru-RU"/>
        </w:rPr>
        <w:t>Օրենքի</w:t>
      </w:r>
      <w:r w:rsidRPr="00CA78F4">
        <w:rPr>
          <w:rFonts w:ascii="GHEA Grapalat" w:hAnsi="GHEA Grapalat" w:cs="Sylfaen"/>
          <w:b/>
          <w:i/>
          <w:sz w:val="32"/>
          <w:szCs w:val="24"/>
        </w:rPr>
        <w:t xml:space="preserve"> 15-</w:t>
      </w:r>
      <w:r w:rsidRPr="00CA78F4">
        <w:rPr>
          <w:rFonts w:ascii="Sylfaen" w:hAnsi="Sylfaen" w:cs="Sylfaen"/>
          <w:b/>
          <w:i/>
          <w:sz w:val="32"/>
          <w:szCs w:val="24"/>
          <w:lang w:val="ru-RU"/>
        </w:rPr>
        <w:t>րդ</w:t>
      </w:r>
      <w:r w:rsidRPr="00CA78F4">
        <w:rPr>
          <w:rFonts w:ascii="GHEA Grapalat" w:hAnsi="GHEA Grapalat" w:cs="Sylfaen"/>
          <w:b/>
          <w:i/>
          <w:sz w:val="32"/>
          <w:szCs w:val="24"/>
        </w:rPr>
        <w:t xml:space="preserve"> </w:t>
      </w:r>
      <w:r w:rsidRPr="00CA78F4">
        <w:rPr>
          <w:rFonts w:ascii="Sylfaen" w:hAnsi="Sylfaen" w:cs="Sylfaen"/>
          <w:b/>
          <w:i/>
          <w:sz w:val="32"/>
          <w:szCs w:val="24"/>
          <w:lang w:val="ru-RU"/>
        </w:rPr>
        <w:t>հոդվածի</w:t>
      </w:r>
      <w:r w:rsidRPr="00CA78F4">
        <w:rPr>
          <w:rFonts w:ascii="GHEA Grapalat" w:hAnsi="GHEA Grapalat" w:cs="Sylfaen"/>
          <w:b/>
          <w:i/>
          <w:sz w:val="32"/>
          <w:szCs w:val="24"/>
        </w:rPr>
        <w:t xml:space="preserve"> 6-</w:t>
      </w:r>
      <w:r w:rsidRPr="00CA78F4">
        <w:rPr>
          <w:rFonts w:ascii="Sylfaen" w:hAnsi="Sylfaen" w:cs="Sylfaen"/>
          <w:b/>
          <w:i/>
          <w:sz w:val="32"/>
          <w:szCs w:val="24"/>
          <w:lang w:val="ru-RU"/>
        </w:rPr>
        <w:t>րդ</w:t>
      </w:r>
      <w:r w:rsidRPr="00CA78F4">
        <w:rPr>
          <w:rFonts w:ascii="GHEA Grapalat" w:hAnsi="GHEA Grapalat" w:cs="Sylfaen"/>
          <w:b/>
          <w:i/>
          <w:sz w:val="32"/>
          <w:szCs w:val="24"/>
        </w:rPr>
        <w:t xml:space="preserve"> </w:t>
      </w:r>
      <w:r w:rsidRPr="00CA78F4">
        <w:rPr>
          <w:rFonts w:ascii="Sylfaen" w:hAnsi="Sylfaen" w:cs="Sylfaen"/>
          <w:b/>
          <w:i/>
          <w:sz w:val="32"/>
          <w:szCs w:val="24"/>
          <w:lang w:val="ru-RU"/>
        </w:rPr>
        <w:t>մասի</w:t>
      </w:r>
      <w:r w:rsidRPr="00B80749">
        <w:rPr>
          <w:rFonts w:ascii="Arial" w:hAnsi="Arial" w:cs="Arial"/>
          <w:b/>
          <w:i/>
          <w:sz w:val="32"/>
          <w:szCs w:val="24"/>
          <w:lang w:val="en-US"/>
        </w:rPr>
        <w:t xml:space="preserve"> 2-</w:t>
      </w:r>
      <w:r w:rsidRPr="00B8510D">
        <w:rPr>
          <w:rFonts w:ascii="Sylfaen" w:hAnsi="Sylfaen" w:cs="Sylfaen"/>
          <w:b/>
          <w:i/>
          <w:sz w:val="32"/>
          <w:szCs w:val="24"/>
          <w:lang w:val="ru-RU"/>
        </w:rPr>
        <w:t>րդ</w:t>
      </w:r>
      <w:r w:rsidRPr="00B80749">
        <w:rPr>
          <w:rFonts w:ascii="Arial" w:hAnsi="Arial" w:cs="Arial"/>
          <w:b/>
          <w:i/>
          <w:sz w:val="32"/>
          <w:szCs w:val="24"/>
          <w:lang w:val="en-US"/>
        </w:rPr>
        <w:t xml:space="preserve"> </w:t>
      </w:r>
      <w:r w:rsidRPr="00B8510D">
        <w:rPr>
          <w:rFonts w:ascii="Sylfaen" w:hAnsi="Sylfaen" w:cs="Sylfaen"/>
          <w:b/>
          <w:i/>
          <w:sz w:val="32"/>
          <w:szCs w:val="24"/>
          <w:lang w:val="ru-RU"/>
        </w:rPr>
        <w:t>կետի</w:t>
      </w:r>
      <w:r w:rsidRPr="00B80749">
        <w:rPr>
          <w:rFonts w:ascii="GHEA Grapalat" w:hAnsi="GHEA Grapalat"/>
          <w:sz w:val="24"/>
          <w:szCs w:val="24"/>
          <w:lang w:val="en-US" w:eastAsia="ru-RU"/>
        </w:rPr>
        <w:t xml:space="preserve"> </w:t>
      </w:r>
      <w:r w:rsidRPr="00CA78F4">
        <w:rPr>
          <w:rFonts w:ascii="Sylfaen" w:hAnsi="Sylfaen" w:cs="Sylfaen"/>
          <w:b/>
          <w:i/>
          <w:sz w:val="32"/>
          <w:szCs w:val="24"/>
          <w:lang w:val="ru-RU"/>
        </w:rPr>
        <w:t>հիման</w:t>
      </w:r>
      <w:r w:rsidRPr="00CA78F4">
        <w:rPr>
          <w:rFonts w:ascii="GHEA Grapalat" w:hAnsi="GHEA Grapalat" w:cs="Sylfaen"/>
          <w:b/>
          <w:i/>
          <w:sz w:val="32"/>
          <w:szCs w:val="24"/>
        </w:rPr>
        <w:t xml:space="preserve"> </w:t>
      </w:r>
      <w:r w:rsidRPr="00CA78F4">
        <w:rPr>
          <w:rFonts w:ascii="Sylfaen" w:hAnsi="Sylfaen" w:cs="Sylfaen"/>
          <w:b/>
          <w:i/>
          <w:sz w:val="32"/>
          <w:szCs w:val="24"/>
          <w:lang w:val="ru-RU"/>
        </w:rPr>
        <w:t>վրա</w:t>
      </w:r>
      <w:r w:rsidRPr="00CA78F4">
        <w:rPr>
          <w:rFonts w:ascii="Tahoma" w:hAnsi="Tahoma" w:cs="Tahoma"/>
          <w:b/>
          <w:i/>
          <w:sz w:val="32"/>
          <w:szCs w:val="24"/>
          <w:lang w:val="ru-RU"/>
        </w:rPr>
        <w:t>։</w:t>
      </w:r>
    </w:p>
    <w:p w14:paraId="34940A7D" w14:textId="77777777" w:rsidR="00F53652" w:rsidRDefault="00F53652" w:rsidP="00F53652">
      <w:pPr>
        <w:pStyle w:val="BodyTextIndent2"/>
        <w:spacing w:line="240" w:lineRule="auto"/>
        <w:ind w:firstLine="567"/>
        <w:rPr>
          <w:rFonts w:ascii="GHEA Grapalat" w:hAnsi="GHEA Grapalat"/>
        </w:rPr>
      </w:pPr>
    </w:p>
    <w:p w14:paraId="2E6329D7" w14:textId="77777777" w:rsidR="00F53652" w:rsidRDefault="00F53652" w:rsidP="00F53652">
      <w:pPr>
        <w:pStyle w:val="BodyTextIndent2"/>
        <w:spacing w:line="240" w:lineRule="auto"/>
        <w:ind w:firstLine="567"/>
        <w:rPr>
          <w:rFonts w:ascii="GHEA Grapalat" w:hAnsi="GHEA Grapalat"/>
        </w:rPr>
      </w:pPr>
      <w:r w:rsidRPr="00A71D81">
        <w:rPr>
          <w:rFonts w:ascii="GHEA Grapalat" w:hAnsi="GHEA Grapalat"/>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14:paraId="2D48DB13" w14:textId="77777777" w:rsidR="00F53652" w:rsidRPr="00A71D81" w:rsidRDefault="00F53652" w:rsidP="00F53652">
      <w:pPr>
        <w:pStyle w:val="BodyTextIndent2"/>
        <w:spacing w:line="240" w:lineRule="auto"/>
        <w:ind w:firstLine="567"/>
        <w:rPr>
          <w:rFonts w:ascii="GHEA Grapalat" w:hAnsi="GHEA Grapalat"/>
        </w:rPr>
      </w:pPr>
    </w:p>
    <w:p w14:paraId="5F0923B2" w14:textId="77777777" w:rsidR="00F53652" w:rsidRDefault="00F53652" w:rsidP="00F53652">
      <w:pPr>
        <w:pStyle w:val="BodyTextIndent2"/>
        <w:numPr>
          <w:ilvl w:val="1"/>
          <w:numId w:val="3"/>
        </w:numPr>
        <w:spacing w:line="240" w:lineRule="auto"/>
        <w:rPr>
          <w:rFonts w:ascii="GHEA Grapalat" w:hAnsi="GHEA Grapalat"/>
        </w:rPr>
      </w:pPr>
      <w:r w:rsidRPr="007C07A9">
        <w:rPr>
          <w:rFonts w:ascii="GHEA Grapalat" w:hAnsi="GHEA Grapalat"/>
          <w:b/>
        </w:rPr>
        <w:t>Սույն ընթացակարգի շրջանակում, ընտրված մասնակցին կանխավճար չի հատկացվի</w:t>
      </w:r>
      <w:r w:rsidRPr="000E2DAE">
        <w:rPr>
          <w:rFonts w:ascii="GHEA Grapalat" w:hAnsi="GHEA Grapalat"/>
        </w:rPr>
        <w:t>:</w:t>
      </w:r>
    </w:p>
    <w:p w14:paraId="144F4F85" w14:textId="77777777" w:rsidR="00845AA5" w:rsidRPr="00A71D81" w:rsidRDefault="00845AA5" w:rsidP="00EF3662">
      <w:pPr>
        <w:ind w:firstLine="567"/>
        <w:rPr>
          <w:rFonts w:ascii="GHEA Grapalat" w:hAnsi="GHEA Grapalat" w:cs="Sylfaen"/>
          <w:i/>
          <w:sz w:val="20"/>
          <w:lang w:val="es-ES"/>
        </w:rPr>
      </w:pPr>
    </w:p>
    <w:p w14:paraId="23F94610" w14:textId="194B2D8C" w:rsidR="00265BC4" w:rsidRPr="00241918" w:rsidRDefault="00265BC4" w:rsidP="007A0729">
      <w:pPr>
        <w:rPr>
          <w:rFonts w:ascii="GHEA Grapalat" w:hAnsi="GHEA Grapalat" w:cs="Sylfaen"/>
          <w:b/>
          <w:sz w:val="20"/>
          <w:lang w:val="af-ZA"/>
        </w:rPr>
      </w:pPr>
    </w:p>
    <w:p w14:paraId="77FBB4C6" w14:textId="77777777" w:rsidR="00265BC4" w:rsidRPr="00D1688E" w:rsidRDefault="00265BC4" w:rsidP="00265BC4">
      <w:pPr>
        <w:pStyle w:val="ListParagraph"/>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C022A1D" w14:textId="77777777" w:rsidR="005E2022"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p>
    <w:p w14:paraId="7F33F708" w14:textId="7A169B8F"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Եվրասիական</w:t>
      </w:r>
      <w:r w:rsidRPr="005078F9">
        <w:rPr>
          <w:rFonts w:ascii="GHEA Grapalat" w:hAnsi="GHEA Grapalat"/>
          <w:sz w:val="20"/>
          <w:szCs w:val="20"/>
          <w:lang w:val="es-ES"/>
        </w:rPr>
        <w:t xml:space="preserve"> </w:t>
      </w:r>
      <w:r w:rsidRPr="00051569">
        <w:rPr>
          <w:rFonts w:ascii="GHEA Grapalat" w:hAnsi="GHEA Grapalat"/>
          <w:sz w:val="20"/>
          <w:szCs w:val="20"/>
        </w:rPr>
        <w:t>տնտեսական</w:t>
      </w:r>
      <w:r w:rsidRPr="005078F9">
        <w:rPr>
          <w:rFonts w:ascii="GHEA Grapalat" w:hAnsi="GHEA Grapalat"/>
          <w:sz w:val="20"/>
          <w:szCs w:val="20"/>
          <w:lang w:val="es-ES"/>
        </w:rPr>
        <w:t xml:space="preserve"> </w:t>
      </w:r>
      <w:r w:rsidRPr="00051569">
        <w:rPr>
          <w:rFonts w:ascii="GHEA Grapalat" w:hAnsi="GHEA Grapalat"/>
          <w:sz w:val="20"/>
          <w:szCs w:val="20"/>
        </w:rPr>
        <w:t>միությանն</w:t>
      </w:r>
      <w:r w:rsidRPr="005078F9">
        <w:rPr>
          <w:rFonts w:ascii="GHEA Grapalat" w:hAnsi="GHEA Grapalat"/>
          <w:sz w:val="20"/>
          <w:szCs w:val="20"/>
          <w:lang w:val="es-ES"/>
        </w:rPr>
        <w:t xml:space="preserve"> </w:t>
      </w:r>
      <w:r w:rsidRPr="00051569">
        <w:rPr>
          <w:rFonts w:ascii="GHEA Grapalat" w:hAnsi="GHEA Grapalat"/>
          <w:sz w:val="20"/>
          <w:szCs w:val="20"/>
        </w:rPr>
        <w:t>անդամակցող</w:t>
      </w:r>
      <w:r w:rsidRPr="005078F9">
        <w:rPr>
          <w:rFonts w:ascii="GHEA Grapalat" w:hAnsi="GHEA Grapalat"/>
          <w:sz w:val="20"/>
          <w:szCs w:val="20"/>
          <w:lang w:val="es-ES"/>
        </w:rPr>
        <w:t xml:space="preserve"> </w:t>
      </w:r>
      <w:r w:rsidRPr="00051569">
        <w:rPr>
          <w:rFonts w:ascii="GHEA Grapalat" w:hAnsi="GHEA Grapalat"/>
          <w:sz w:val="20"/>
          <w:szCs w:val="20"/>
        </w:rPr>
        <w:t>երկրների</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մասին</w:t>
      </w:r>
      <w:r w:rsidRPr="005078F9">
        <w:rPr>
          <w:rFonts w:ascii="GHEA Grapalat" w:hAnsi="GHEA Grapalat"/>
          <w:sz w:val="20"/>
          <w:szCs w:val="20"/>
          <w:lang w:val="es-ES"/>
        </w:rPr>
        <w:t xml:space="preserve"> </w:t>
      </w:r>
      <w:r w:rsidRPr="00051569">
        <w:rPr>
          <w:rFonts w:ascii="GHEA Grapalat" w:hAnsi="GHEA Grapalat"/>
          <w:sz w:val="20"/>
          <w:szCs w:val="20"/>
        </w:rPr>
        <w:t>օրենսդրության</w:t>
      </w:r>
      <w:r w:rsidRPr="005078F9">
        <w:rPr>
          <w:rFonts w:ascii="GHEA Grapalat" w:hAnsi="GHEA Grapalat"/>
          <w:sz w:val="20"/>
          <w:szCs w:val="20"/>
          <w:lang w:val="es-ES"/>
        </w:rPr>
        <w:t xml:space="preserve"> </w:t>
      </w:r>
      <w:r w:rsidRPr="00051569">
        <w:rPr>
          <w:rFonts w:ascii="GHEA Grapalat" w:hAnsi="GHEA Grapalat"/>
          <w:sz w:val="20"/>
          <w:szCs w:val="20"/>
        </w:rPr>
        <w:t>համաձայն</w:t>
      </w:r>
      <w:r w:rsidRPr="005078F9">
        <w:rPr>
          <w:rFonts w:ascii="GHEA Grapalat" w:hAnsi="GHEA Grapalat"/>
          <w:sz w:val="20"/>
          <w:szCs w:val="20"/>
          <w:lang w:val="es-ES"/>
        </w:rPr>
        <w:t xml:space="preserve"> </w:t>
      </w:r>
      <w:r w:rsidRPr="00051569">
        <w:rPr>
          <w:rFonts w:ascii="GHEA Grapalat" w:hAnsi="GHEA Grapalat"/>
          <w:sz w:val="20"/>
          <w:szCs w:val="20"/>
        </w:rPr>
        <w:t>հրապարակված</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t xml:space="preserve">   6) </w:t>
      </w:r>
      <w:r w:rsidRPr="006D2E03">
        <w:rPr>
          <w:rFonts w:ascii="GHEA Grapalat" w:hAnsi="GHEA Grapalat"/>
          <w:sz w:val="20"/>
          <w:szCs w:val="20"/>
        </w:rPr>
        <w:t>որոնք</w:t>
      </w:r>
      <w:r w:rsidRPr="005078F9">
        <w:rPr>
          <w:rFonts w:ascii="GHEA Grapalat" w:hAnsi="GHEA Grapalat"/>
          <w:sz w:val="20"/>
          <w:szCs w:val="20"/>
          <w:lang w:val="es-ES"/>
        </w:rPr>
        <w:t xml:space="preserve"> </w:t>
      </w:r>
      <w:r w:rsidRPr="006D2E03">
        <w:rPr>
          <w:rFonts w:ascii="GHEA Grapalat" w:hAnsi="GHEA Grapalat"/>
          <w:sz w:val="20"/>
          <w:szCs w:val="20"/>
        </w:rPr>
        <w:t>հայտը</w:t>
      </w:r>
      <w:r w:rsidRPr="005078F9">
        <w:rPr>
          <w:rFonts w:ascii="GHEA Grapalat" w:hAnsi="GHEA Grapalat"/>
          <w:sz w:val="20"/>
          <w:szCs w:val="20"/>
          <w:lang w:val="es-ES"/>
        </w:rPr>
        <w:t xml:space="preserve"> </w:t>
      </w:r>
      <w:r w:rsidRPr="006D2E03">
        <w:rPr>
          <w:rFonts w:ascii="GHEA Grapalat" w:hAnsi="GHEA Grapalat"/>
          <w:sz w:val="20"/>
          <w:szCs w:val="20"/>
        </w:rPr>
        <w:t>ներկայացնելու</w:t>
      </w:r>
      <w:r w:rsidRPr="005078F9">
        <w:rPr>
          <w:rFonts w:ascii="GHEA Grapalat" w:hAnsi="GHEA Grapalat"/>
          <w:sz w:val="20"/>
          <w:szCs w:val="20"/>
          <w:lang w:val="es-ES"/>
        </w:rPr>
        <w:t xml:space="preserve"> </w:t>
      </w:r>
      <w:r w:rsidRPr="006D2E03">
        <w:rPr>
          <w:rFonts w:ascii="GHEA Grapalat" w:hAnsi="GHEA Grapalat"/>
          <w:sz w:val="20"/>
          <w:szCs w:val="20"/>
        </w:rPr>
        <w:t>օրվա</w:t>
      </w:r>
      <w:r w:rsidRPr="005078F9">
        <w:rPr>
          <w:rFonts w:ascii="GHEA Grapalat" w:hAnsi="GHEA Grapalat"/>
          <w:sz w:val="20"/>
          <w:szCs w:val="20"/>
          <w:lang w:val="es-ES"/>
        </w:rPr>
        <w:t xml:space="preserve"> </w:t>
      </w:r>
      <w:r w:rsidRPr="006D2E03">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004762EE" w:rsidRPr="005078F9">
        <w:rPr>
          <w:rFonts w:ascii="GHEA Grapalat" w:hAnsi="GHEA Grapalat"/>
          <w:sz w:val="20"/>
          <w:szCs w:val="20"/>
          <w:lang w:val="es-ES"/>
        </w:rPr>
        <w:t>.</w:t>
      </w:r>
    </w:p>
    <w:p w14:paraId="0401EC05" w14:textId="77777777" w:rsidR="004762EE" w:rsidRPr="005078F9" w:rsidRDefault="004762EE" w:rsidP="004762EE">
      <w:pPr>
        <w:ind w:firstLine="567"/>
        <w:jc w:val="both"/>
        <w:rPr>
          <w:rFonts w:ascii="GHEA Grapalat" w:hAnsi="GHEA Grapalat"/>
          <w:sz w:val="20"/>
          <w:szCs w:val="20"/>
          <w:lang w:val="es-ES"/>
        </w:rPr>
      </w:pPr>
      <w:bookmarkStart w:id="2" w:name="_Hlk201928925"/>
      <w:r w:rsidRPr="005078F9">
        <w:rPr>
          <w:rFonts w:ascii="GHEA Grapalat" w:hAnsi="GHEA Grapalat"/>
          <w:sz w:val="20"/>
          <w:szCs w:val="20"/>
          <w:lang w:val="es-ES"/>
        </w:rPr>
        <w:t xml:space="preserve">7) </w:t>
      </w:r>
      <w:r w:rsidRPr="00051569">
        <w:rPr>
          <w:rFonts w:ascii="GHEA Grapalat" w:hAnsi="GHEA Grapalat"/>
          <w:sz w:val="20"/>
          <w:szCs w:val="20"/>
        </w:rPr>
        <w:t>որոնք</w:t>
      </w:r>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r w:rsidRPr="00051569">
        <w:rPr>
          <w:rFonts w:ascii="GHEA Grapalat" w:hAnsi="GHEA Grapalat"/>
          <w:sz w:val="20"/>
          <w:szCs w:val="20"/>
        </w:rPr>
        <w:t>կառավարության</w:t>
      </w:r>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1-</w:t>
      </w:r>
      <w:r w:rsidRPr="00051569">
        <w:rPr>
          <w:rFonts w:ascii="GHEA Grapalat" w:hAnsi="GHEA Grapalat"/>
          <w:sz w:val="20"/>
          <w:szCs w:val="20"/>
        </w:rPr>
        <w:t>ին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ենթակետի</w:t>
      </w:r>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r w:rsidRPr="00051569">
        <w:rPr>
          <w:rFonts w:ascii="GHEA Grapalat" w:hAnsi="GHEA Grapalat"/>
          <w:sz w:val="20"/>
          <w:szCs w:val="20"/>
        </w:rPr>
        <w:t>պարբերության</w:t>
      </w:r>
      <w:r w:rsidRPr="005078F9">
        <w:rPr>
          <w:rFonts w:ascii="GHEA Grapalat" w:hAnsi="GHEA Grapalat"/>
          <w:sz w:val="20"/>
          <w:szCs w:val="20"/>
          <w:lang w:val="es-ES"/>
        </w:rPr>
        <w:t xml:space="preserve"> </w:t>
      </w:r>
      <w:r w:rsidRPr="00051569">
        <w:rPr>
          <w:rFonts w:ascii="GHEA Grapalat" w:hAnsi="GHEA Grapalat"/>
          <w:sz w:val="20"/>
          <w:szCs w:val="20"/>
        </w:rPr>
        <w:t>հիման</w:t>
      </w:r>
      <w:r w:rsidRPr="005078F9">
        <w:rPr>
          <w:rFonts w:ascii="GHEA Grapalat" w:hAnsi="GHEA Grapalat"/>
          <w:sz w:val="20"/>
          <w:szCs w:val="20"/>
          <w:lang w:val="es-ES"/>
        </w:rPr>
        <w:t xml:space="preserve"> </w:t>
      </w:r>
      <w:r w:rsidRPr="00051569">
        <w:rPr>
          <w:rFonts w:ascii="GHEA Grapalat" w:hAnsi="GHEA Grapalat"/>
          <w:sz w:val="20"/>
          <w:szCs w:val="20"/>
        </w:rPr>
        <w:t>վրա՝</w:t>
      </w:r>
      <w:r w:rsidRPr="005078F9">
        <w:rPr>
          <w:rFonts w:ascii="GHEA Grapalat" w:hAnsi="GHEA Grapalat"/>
          <w:sz w:val="20"/>
          <w:szCs w:val="20"/>
          <w:lang w:val="es-ES"/>
        </w:rPr>
        <w:t xml:space="preserve"> </w:t>
      </w:r>
      <w:r w:rsidRPr="00051569">
        <w:rPr>
          <w:rFonts w:ascii="GHEA Grapalat" w:hAnsi="GHEA Grapalat"/>
          <w:sz w:val="20"/>
          <w:szCs w:val="20"/>
        </w:rPr>
        <w:t>գնման</w:t>
      </w:r>
      <w:r w:rsidRPr="005078F9">
        <w:rPr>
          <w:rFonts w:ascii="GHEA Grapalat" w:hAnsi="GHEA Grapalat"/>
          <w:sz w:val="20"/>
          <w:szCs w:val="20"/>
          <w:lang w:val="es-ES"/>
        </w:rPr>
        <w:t xml:space="preserve"> </w:t>
      </w:r>
      <w:r w:rsidRPr="00051569">
        <w:rPr>
          <w:rFonts w:ascii="GHEA Grapalat" w:hAnsi="GHEA Grapalat"/>
          <w:sz w:val="20"/>
          <w:szCs w:val="20"/>
        </w:rPr>
        <w:t>գործընթացներին</w:t>
      </w:r>
      <w:r w:rsidRPr="005078F9">
        <w:rPr>
          <w:rFonts w:ascii="GHEA Grapalat" w:hAnsi="GHEA Grapalat"/>
          <w:sz w:val="20"/>
          <w:szCs w:val="20"/>
          <w:lang w:val="es-ES"/>
        </w:rPr>
        <w:t xml:space="preserve"> </w:t>
      </w:r>
      <w:r w:rsidRPr="00051569">
        <w:rPr>
          <w:rFonts w:ascii="GHEA Grapalat" w:hAnsi="GHEA Grapalat"/>
          <w:sz w:val="20"/>
          <w:szCs w:val="20"/>
        </w:rPr>
        <w:t>չմասնակցելու</w:t>
      </w:r>
      <w:r w:rsidRPr="005078F9">
        <w:rPr>
          <w:rFonts w:ascii="GHEA Grapalat" w:hAnsi="GHEA Grapalat"/>
          <w:sz w:val="20"/>
          <w:szCs w:val="20"/>
          <w:lang w:val="es-ES"/>
        </w:rPr>
        <w:t xml:space="preserve"> </w:t>
      </w:r>
      <w:r w:rsidRPr="00051569">
        <w:rPr>
          <w:rFonts w:ascii="GHEA Grapalat" w:hAnsi="GHEA Grapalat"/>
          <w:sz w:val="20"/>
          <w:szCs w:val="20"/>
        </w:rPr>
        <w:t>պարտավորագրերի</w:t>
      </w:r>
      <w:r w:rsidRPr="005078F9">
        <w:rPr>
          <w:rFonts w:ascii="GHEA Grapalat" w:hAnsi="GHEA Grapalat"/>
          <w:sz w:val="20"/>
          <w:szCs w:val="20"/>
          <w:lang w:val="es-ES"/>
        </w:rPr>
        <w:t xml:space="preserve"> </w:t>
      </w:r>
      <w:r w:rsidRPr="00051569">
        <w:rPr>
          <w:rFonts w:ascii="GHEA Grapalat" w:hAnsi="GHEA Grapalat"/>
          <w:sz w:val="20"/>
          <w:szCs w:val="20"/>
        </w:rPr>
        <w:t>հիմքով</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w:t>
      </w:r>
      <w:r w:rsidRPr="005078F9">
        <w:rPr>
          <w:rFonts w:ascii="GHEA Grapalat" w:hAnsi="GHEA Grapalat"/>
          <w:sz w:val="20"/>
          <w:szCs w:val="20"/>
          <w:lang w:val="es-ES"/>
        </w:rPr>
        <w:t xml:space="preserve"> </w:t>
      </w:r>
      <w:r w:rsidRPr="00051569">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նույն</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bookmarkEnd w:id="2"/>
    <w:p w14:paraId="0DFC9C10" w14:textId="77777777" w:rsidR="00990561" w:rsidRPr="005078F9" w:rsidRDefault="00990561" w:rsidP="00EF3662">
      <w:pPr>
        <w:ind w:firstLine="567"/>
        <w:jc w:val="both"/>
        <w:rPr>
          <w:rFonts w:ascii="GHEA Grapalat" w:hAnsi="GHEA Grapalat"/>
          <w:sz w:val="20"/>
          <w:szCs w:val="20"/>
          <w:lang w:val="es-ES"/>
        </w:rPr>
      </w:pPr>
      <w:r w:rsidRPr="00051569">
        <w:rPr>
          <w:rFonts w:ascii="GHEA Grapalat" w:hAnsi="GHEA Grapalat"/>
          <w:sz w:val="20"/>
          <w:szCs w:val="20"/>
        </w:rPr>
        <w:lastRenderedPageBreak/>
        <w:t>Ընդ</w:t>
      </w:r>
      <w:r w:rsidRPr="005078F9">
        <w:rPr>
          <w:rFonts w:ascii="GHEA Grapalat" w:hAnsi="GHEA Grapalat"/>
          <w:sz w:val="20"/>
          <w:szCs w:val="20"/>
          <w:lang w:val="es-ES"/>
        </w:rPr>
        <w:t xml:space="preserve"> </w:t>
      </w:r>
      <w:r w:rsidRPr="00051569">
        <w:rPr>
          <w:rFonts w:ascii="GHEA Grapalat" w:hAnsi="GHEA Grapalat"/>
          <w:sz w:val="20"/>
          <w:szCs w:val="20"/>
        </w:rPr>
        <w:t>որում</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 xml:space="preserve"> </w:t>
      </w:r>
      <w:r w:rsidRPr="00051569">
        <w:rPr>
          <w:rFonts w:ascii="GHEA Grapalat" w:hAnsi="GHEA Grapalat"/>
          <w:sz w:val="20"/>
          <w:szCs w:val="20"/>
        </w:rPr>
        <w:t>մասնակիցը</w:t>
      </w:r>
      <w:r w:rsidRPr="005078F9">
        <w:rPr>
          <w:rFonts w:ascii="GHEA Grapalat" w:hAnsi="GHEA Grapalat"/>
          <w:sz w:val="20"/>
          <w:szCs w:val="20"/>
          <w:lang w:val="es-ES"/>
        </w:rPr>
        <w:t xml:space="preserve"> </w:t>
      </w:r>
      <w:r w:rsidRPr="00051569">
        <w:rPr>
          <w:rFonts w:ascii="GHEA Grapalat" w:hAnsi="GHEA Grapalat"/>
          <w:sz w:val="20"/>
          <w:szCs w:val="20"/>
        </w:rPr>
        <w:t>սույն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5-</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ենթակետերով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ցուցակներում</w:t>
      </w:r>
      <w:r w:rsidRPr="005078F9">
        <w:rPr>
          <w:rFonts w:ascii="GHEA Grapalat" w:hAnsi="GHEA Grapalat"/>
          <w:sz w:val="20"/>
          <w:szCs w:val="20"/>
          <w:lang w:val="es-ES"/>
        </w:rPr>
        <w:t xml:space="preserve"> </w:t>
      </w:r>
      <w:r w:rsidRPr="00051569">
        <w:rPr>
          <w:rFonts w:ascii="GHEA Grapalat" w:hAnsi="GHEA Grapalat"/>
          <w:sz w:val="20"/>
          <w:szCs w:val="20"/>
        </w:rPr>
        <w:t>ներառվել</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օրվանից</w:t>
      </w:r>
      <w:r w:rsidRPr="005078F9">
        <w:rPr>
          <w:rFonts w:ascii="GHEA Grapalat" w:hAnsi="GHEA Grapalat"/>
          <w:sz w:val="20"/>
          <w:szCs w:val="20"/>
          <w:lang w:val="es-ES"/>
        </w:rPr>
        <w:t xml:space="preserve"> </w:t>
      </w:r>
      <w:r w:rsidRPr="00051569">
        <w:rPr>
          <w:rFonts w:ascii="GHEA Grapalat" w:hAnsi="GHEA Grapalat"/>
          <w:sz w:val="20"/>
          <w:szCs w:val="20"/>
        </w:rPr>
        <w:t>հետո</w:t>
      </w:r>
      <w:r w:rsidRPr="005078F9">
        <w:rPr>
          <w:rFonts w:ascii="GHEA Grapalat" w:hAnsi="GHEA Grapalat"/>
          <w:sz w:val="20"/>
          <w:szCs w:val="20"/>
          <w:lang w:val="es-ES"/>
        </w:rPr>
        <w:t xml:space="preserve">, </w:t>
      </w:r>
      <w:r w:rsidRPr="00051569">
        <w:rPr>
          <w:rFonts w:ascii="GHEA Grapalat" w:hAnsi="GHEA Grapalat"/>
          <w:sz w:val="20"/>
          <w:szCs w:val="20"/>
        </w:rPr>
        <w:t>ապա</w:t>
      </w:r>
      <w:r w:rsidRPr="005078F9">
        <w:rPr>
          <w:rFonts w:ascii="GHEA Grapalat" w:hAnsi="GHEA Grapalat"/>
          <w:sz w:val="20"/>
          <w:szCs w:val="20"/>
          <w:lang w:val="es-ES"/>
        </w:rPr>
        <w:t xml:space="preserve"> </w:t>
      </w:r>
      <w:r w:rsidRPr="00051569">
        <w:rPr>
          <w:rFonts w:ascii="GHEA Grapalat" w:hAnsi="GHEA Grapalat"/>
          <w:sz w:val="20"/>
          <w:szCs w:val="20"/>
        </w:rPr>
        <w:t>նրա</w:t>
      </w:r>
      <w:r w:rsidRPr="005078F9">
        <w:rPr>
          <w:rFonts w:ascii="GHEA Grapalat" w:hAnsi="GHEA Grapalat"/>
          <w:sz w:val="20"/>
          <w:szCs w:val="20"/>
          <w:lang w:val="es-ES"/>
        </w:rPr>
        <w:t xml:space="preserve"> </w:t>
      </w:r>
      <w:r w:rsidRPr="00051569">
        <w:rPr>
          <w:rFonts w:ascii="GHEA Grapalat" w:hAnsi="GHEA Grapalat"/>
          <w:sz w:val="20"/>
          <w:szCs w:val="20"/>
        </w:rPr>
        <w:t>տվյալ</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ենթակա</w:t>
      </w:r>
      <w:r w:rsidRPr="005078F9">
        <w:rPr>
          <w:rFonts w:ascii="GHEA Grapalat" w:hAnsi="GHEA Grapalat"/>
          <w:sz w:val="20"/>
          <w:szCs w:val="20"/>
          <w:lang w:val="es-ES"/>
        </w:rPr>
        <w:t xml:space="preserve"> </w:t>
      </w:r>
      <w:r w:rsidRPr="00051569">
        <w:rPr>
          <w:rFonts w:ascii="GHEA Grapalat" w:hAnsi="GHEA Grapalat"/>
          <w:sz w:val="20"/>
          <w:szCs w:val="20"/>
        </w:rPr>
        <w:t>չէ</w:t>
      </w:r>
      <w:r w:rsidRPr="005078F9">
        <w:rPr>
          <w:rFonts w:ascii="GHEA Grapalat" w:hAnsi="GHEA Grapalat"/>
          <w:sz w:val="20"/>
          <w:szCs w:val="20"/>
          <w:lang w:val="es-ES"/>
        </w:rPr>
        <w:t xml:space="preserve"> </w:t>
      </w:r>
      <w:r w:rsidRPr="00051569">
        <w:rPr>
          <w:rFonts w:ascii="GHEA Grapalat" w:hAnsi="GHEA Grapalat"/>
          <w:sz w:val="20"/>
          <w:szCs w:val="20"/>
        </w:rPr>
        <w:t>մերժման</w:t>
      </w:r>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r w:rsidRPr="00051569">
        <w:rPr>
          <w:rFonts w:ascii="GHEA Grapalat" w:hAnsi="GHEA Grapalat"/>
          <w:sz w:val="20"/>
          <w:szCs w:val="20"/>
        </w:rPr>
        <w:t>Մասնակիցն</w:t>
      </w:r>
      <w:r w:rsidRPr="005078F9">
        <w:rPr>
          <w:rFonts w:ascii="GHEA Grapalat" w:hAnsi="GHEA Grapalat"/>
          <w:sz w:val="20"/>
          <w:szCs w:val="20"/>
          <w:lang w:val="es-ES"/>
        </w:rPr>
        <w:t xml:space="preserve"> </w:t>
      </w:r>
      <w:r w:rsidRPr="00051569">
        <w:rPr>
          <w:rFonts w:ascii="GHEA Grapalat" w:hAnsi="GHEA Grapalat"/>
          <w:sz w:val="20"/>
          <w:szCs w:val="20"/>
        </w:rPr>
        <w:t>ընդգրկվում</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r w:rsidRPr="00051569">
        <w:rPr>
          <w:rFonts w:ascii="GHEA Grapalat" w:hAnsi="GHEA Grapalat"/>
          <w:sz w:val="20"/>
          <w:szCs w:val="20"/>
        </w:rPr>
        <w:t>այսուհետ</w:t>
      </w:r>
      <w:r w:rsidRPr="005078F9">
        <w:rPr>
          <w:rFonts w:ascii="GHEA Grapalat" w:hAnsi="GHEA Grapalat"/>
          <w:sz w:val="20"/>
          <w:szCs w:val="20"/>
          <w:lang w:val="es-ES"/>
        </w:rPr>
        <w:t xml:space="preserve"> </w:t>
      </w:r>
      <w:r w:rsidRPr="00051569">
        <w:rPr>
          <w:rFonts w:ascii="GHEA Grapalat" w:hAnsi="GHEA Grapalat"/>
          <w:sz w:val="20"/>
          <w:szCs w:val="20"/>
        </w:rPr>
        <w:t>նաև</w:t>
      </w:r>
      <w:r w:rsidRPr="005078F9">
        <w:rPr>
          <w:rFonts w:ascii="GHEA Grapalat" w:hAnsi="GHEA Grapalat"/>
          <w:sz w:val="20"/>
          <w:szCs w:val="20"/>
          <w:lang w:val="es-ES"/>
        </w:rPr>
        <w:t xml:space="preserve"> </w:t>
      </w:r>
      <w:r w:rsidRPr="00051569">
        <w:rPr>
          <w:rFonts w:ascii="GHEA Grapalat" w:hAnsi="GHEA Grapalat"/>
          <w:sz w:val="20"/>
          <w:szCs w:val="20"/>
        </w:rPr>
        <w:t>ցուցակ</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proofErr w:type="gramStart"/>
      <w:r w:rsidRPr="00051569">
        <w:rPr>
          <w:rFonts w:ascii="GHEA Grapalat" w:hAnsi="GHEA Grapalat"/>
          <w:sz w:val="20"/>
          <w:szCs w:val="20"/>
          <w:lang w:val="en-US" w:eastAsia="en-US"/>
        </w:rPr>
        <w:t>խախտել</w:t>
      </w:r>
      <w:proofErr w:type="gramEnd"/>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պայմանագրով</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նախատեսված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կամ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գնման</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գործընթացի</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շրջանակում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ստանձնած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պարտավորությունը</w:t>
      </w:r>
      <w:r w:rsidRPr="006D2E03">
        <w:rPr>
          <w:rFonts w:ascii="GHEA Grapalat" w:hAnsi="GHEA Grapalat" w:cs="Arial"/>
          <w:sz w:val="20"/>
          <w:lang w:val="es-ES" w:eastAsia="en-US"/>
        </w:rPr>
        <w:t>,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47E3A607" w14:textId="790F77E6" w:rsidR="00BA3554" w:rsidRPr="00A71D81" w:rsidRDefault="00BA3554" w:rsidP="004762EE">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3" w:name="_Hlk201942661"/>
      <w:r w:rsidR="004762EE" w:rsidRPr="00BA48A4">
        <w:rPr>
          <w:rFonts w:ascii="GHEA Grapalat" w:hAnsi="GHEA Grapalat" w:cs="Sylfaen"/>
          <w:sz w:val="20"/>
          <w:szCs w:val="20"/>
        </w:rPr>
        <w:t>Մասնակիցի՝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r w:rsidR="004762EE" w:rsidRPr="00BA48A4">
        <w:rPr>
          <w:rFonts w:ascii="GHEA Grapalat" w:hAnsi="GHEA Grapalat" w:cs="Sylfaen"/>
          <w:sz w:val="20"/>
          <w:szCs w:val="20"/>
        </w:rPr>
        <w:t>րենքի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հոդվածի</w:t>
      </w:r>
      <w:r w:rsidR="004762EE" w:rsidRPr="00BA48A4">
        <w:rPr>
          <w:rFonts w:ascii="GHEA Grapalat" w:hAnsi="GHEA Grapalat" w:cs="Sylfaen"/>
          <w:sz w:val="20"/>
          <w:szCs w:val="20"/>
          <w:lang w:val="es-ES"/>
        </w:rPr>
        <w:t xml:space="preserve"> 1-</w:t>
      </w:r>
      <w:r w:rsidR="004762EE" w:rsidRPr="00BA48A4">
        <w:rPr>
          <w:rFonts w:ascii="GHEA Grapalat" w:hAnsi="GHEA Grapalat" w:cs="Sylfaen"/>
          <w:sz w:val="20"/>
          <w:szCs w:val="20"/>
        </w:rPr>
        <w:t>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կետով</w:t>
      </w:r>
      <w:r w:rsidR="004762EE" w:rsidRPr="00BA48A4">
        <w:rPr>
          <w:rFonts w:ascii="GHEA Grapalat" w:hAnsi="GHEA Grapalat" w:cs="Sylfaen"/>
          <w:sz w:val="20"/>
          <w:szCs w:val="20"/>
          <w:lang w:val="es-ES"/>
        </w:rPr>
        <w:t xml:space="preserve"> </w:t>
      </w:r>
      <w:bookmarkStart w:id="4" w:name="_Hlk201928997"/>
      <w:r w:rsidR="004762EE">
        <w:rPr>
          <w:rFonts w:ascii="GHEA Grapalat" w:hAnsi="GHEA Grapalat" w:cs="Sylfaen"/>
          <w:sz w:val="20"/>
          <w:szCs w:val="20"/>
          <w:lang w:val="es-ES"/>
        </w:rPr>
        <w:t xml:space="preserve">ինչպես նաև </w:t>
      </w:r>
      <w:r w:rsidR="004762EE" w:rsidRPr="00564A7B">
        <w:rPr>
          <w:rFonts w:ascii="GHEA Grapalat" w:hAnsi="GHEA Grapalat" w:cs="Calibri"/>
          <w:color w:val="000000"/>
          <w:lang w:val="hy-AM"/>
        </w:rPr>
        <w:t xml:space="preserve">ՀՀ </w:t>
      </w:r>
      <w:r w:rsidR="004762EE" w:rsidRPr="00880AC0">
        <w:rPr>
          <w:rFonts w:ascii="GHEA Grapalat" w:hAnsi="GHEA Grapalat" w:cs="Sylfaen"/>
          <w:sz w:val="20"/>
          <w:szCs w:val="20"/>
        </w:rPr>
        <w:t>կառավարության</w:t>
      </w:r>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r w:rsidR="004762EE" w:rsidRPr="00880AC0">
        <w:rPr>
          <w:rFonts w:ascii="GHEA Grapalat" w:hAnsi="GHEA Grapalat" w:cs="Sylfaen"/>
          <w:sz w:val="20"/>
          <w:szCs w:val="20"/>
        </w:rPr>
        <w:t>որոշման</w:t>
      </w:r>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կետի 2-րդ ենթակետով նախատեսված </w:t>
      </w:r>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r w:rsidR="004762EE">
        <w:rPr>
          <w:rFonts w:ascii="GHEA Grapalat" w:hAnsi="GHEA Grapalat" w:cs="Sylfaen"/>
          <w:sz w:val="20"/>
          <w:szCs w:val="20"/>
          <w:lang w:val="es-ES"/>
        </w:rPr>
        <w:t xml:space="preserve"> </w:t>
      </w:r>
      <w:bookmarkEnd w:id="4"/>
      <w:r w:rsidR="004762EE" w:rsidRPr="00BA48A4">
        <w:rPr>
          <w:rFonts w:ascii="GHEA Grapalat" w:hAnsi="GHEA Grapalat" w:cs="Sylfaen"/>
          <w:sz w:val="20"/>
          <w:szCs w:val="20"/>
        </w:rPr>
        <w:t>ներառվելը</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գտնվելու</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ժամանակահատվածում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ինքնաբերաբար</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հանգեցնում</w:t>
      </w:r>
      <w:r w:rsidR="004762EE" w:rsidRPr="00BA48A4">
        <w:rPr>
          <w:rFonts w:ascii="GHEA Grapalat" w:hAnsi="GHEA Grapalat" w:cs="Sylfaen"/>
          <w:sz w:val="20"/>
          <w:szCs w:val="20"/>
          <w:lang w:val="es-ES"/>
        </w:rPr>
        <w:t xml:space="preserve"> </w:t>
      </w:r>
      <w:r w:rsidR="004762EE">
        <w:rPr>
          <w:rFonts w:ascii="GHEA Grapalat" w:hAnsi="GHEA Grapalat" w:cs="Sylfaen"/>
          <w:sz w:val="20"/>
          <w:szCs w:val="20"/>
        </w:rPr>
        <w:t>են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վերջինիս</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հետ</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փոխկապակցված</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անձանց</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գնումների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գործընթացին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մասնակցության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իրավունքի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սահմանափակման</w:t>
      </w:r>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3"/>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2631756"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w:t>
      </w:r>
      <w:r w:rsidR="008E2D5C">
        <w:rPr>
          <w:rFonts w:ascii="GHEA Grapalat" w:hAnsi="GHEA Grapalat"/>
          <w:color w:val="000000"/>
          <w:sz w:val="20"/>
          <w:szCs w:val="20"/>
          <w:lang w:val="hy-AM"/>
        </w:rPr>
        <w:t>պ</w:t>
      </w:r>
      <w:r w:rsidRPr="00A71D81">
        <w:rPr>
          <w:rFonts w:ascii="GHEA Grapalat" w:hAnsi="GHEA Grapalat"/>
          <w:color w:val="000000"/>
          <w:sz w:val="20"/>
          <w:szCs w:val="20"/>
          <w:lang w:val="hy-AM"/>
        </w:rPr>
        <w:t xml:space="preserve">ությունը, հայտերը բացելու օրվա դրությամբ ունի միջազգային հեղինակավոր կազմակերպությունների (Fitch, Moodys, </w:t>
      </w:r>
      <w:hyperlink r:id="rId10"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D45BA2">
        <w:rPr>
          <w:rStyle w:val="FootnoteReference"/>
          <w:rFonts w:ascii="GHEA Grapalat" w:hAnsi="GHEA Grapalat" w:cs="Tahoma"/>
          <w:sz w:val="20"/>
        </w:rPr>
        <w:footnoteReference w:id="1"/>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lastRenderedPageBreak/>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6979F77D"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D45BA2" w:rsidRPr="00D45BA2">
        <w:rPr>
          <w:rFonts w:ascii="GHEA Grapalat" w:hAnsi="GHEA Grapalat" w:cs="Sylfaen"/>
          <w:color w:val="000000" w:themeColor="text1"/>
          <w:sz w:val="20"/>
          <w:shd w:val="clear" w:color="auto" w:fill="FFFFFF"/>
          <w:lang w:val="hy-AM"/>
        </w:rPr>
        <w:t>:</w:t>
      </w:r>
      <w:r w:rsidR="00D45BA2">
        <w:rPr>
          <w:rStyle w:val="FootnoteReference"/>
          <w:rFonts w:ascii="GHEA Grapalat" w:hAnsi="GHEA Grapalat" w:cs="Sylfaen"/>
          <w:color w:val="000000" w:themeColor="text1"/>
          <w:sz w:val="20"/>
          <w:shd w:val="clear" w:color="auto" w:fill="FFFFFF"/>
          <w:lang w:val="hy-AM"/>
        </w:rPr>
        <w:footnoteReference w:id="2"/>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2403DD3D"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4C74BA">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69E43338" w14:textId="72E402B1" w:rsidR="0059282A" w:rsidRPr="00A631E4" w:rsidRDefault="00096865" w:rsidP="0059282A">
      <w:pPr>
        <w:pStyle w:val="BodyTextIndent2"/>
        <w:spacing w:line="240" w:lineRule="auto"/>
        <w:ind w:firstLine="567"/>
        <w:rPr>
          <w:rFonts w:ascii="GHEA Grapalat" w:hAnsi="GHEA Grapalat" w:cs="Sylfaen"/>
          <w:b/>
          <w:szCs w:val="24"/>
          <w:lang w:val="hy-AM"/>
        </w:rPr>
      </w:pPr>
      <w:r w:rsidRPr="00A71D81">
        <w:rPr>
          <w:rFonts w:ascii="GHEA Grapalat" w:hAnsi="GHEA Grapalat" w:cs="Sylfaen"/>
          <w:szCs w:val="24"/>
          <w:lang w:val="hy-AM"/>
        </w:rPr>
        <w:t xml:space="preserve">4.2 </w:t>
      </w:r>
      <w:r w:rsidR="0059282A" w:rsidRPr="00AE2768">
        <w:rPr>
          <w:rFonts w:ascii="GHEA Grapalat" w:hAnsi="GHEA Grapalat" w:cs="Sylfaen"/>
          <w:szCs w:val="24"/>
          <w:lang w:val="hy-AM"/>
        </w:rPr>
        <w:t xml:space="preserve">Ընթացակարգի հայտերն անհրաժեշտ է ներկայացնել </w:t>
      </w:r>
      <w:r w:rsidR="0059282A" w:rsidRPr="002F58FE">
        <w:rPr>
          <w:rFonts w:ascii="GHEA Grapalat" w:hAnsi="GHEA Grapalat" w:cs="Sylfaen"/>
          <w:szCs w:val="24"/>
          <w:lang w:val="hy-AM"/>
        </w:rPr>
        <w:t xml:space="preserve">հանձնաժողովին </w:t>
      </w:r>
      <w:r w:rsidR="0059282A" w:rsidRPr="00AE2768">
        <w:rPr>
          <w:rFonts w:ascii="GHEA Grapalat" w:hAnsi="GHEA Grapalat" w:cs="Sylfaen"/>
          <w:szCs w:val="24"/>
          <w:lang w:val="hy-AM"/>
        </w:rPr>
        <w:t xml:space="preserve">ոչ ուշ, քան սույն ընթացակարգի հայտարարությունը և հրավերը </w:t>
      </w:r>
      <w:r w:rsidR="0059282A" w:rsidRPr="002F58FE">
        <w:rPr>
          <w:rFonts w:ascii="GHEA Grapalat" w:hAnsi="GHEA Grapalat" w:cs="Sylfaen"/>
          <w:szCs w:val="24"/>
          <w:lang w:val="hy-AM"/>
        </w:rPr>
        <w:t xml:space="preserve">տեղեկագրում </w:t>
      </w:r>
      <w:r w:rsidR="0059282A" w:rsidRPr="00AE2768">
        <w:rPr>
          <w:rFonts w:ascii="GHEA Grapalat" w:hAnsi="GHEA Grapalat" w:cs="Sylfaen"/>
          <w:szCs w:val="24"/>
          <w:lang w:val="hy-AM"/>
        </w:rPr>
        <w:t xml:space="preserve">հրապարակվելու օրվանից հաշված </w:t>
      </w:r>
      <w:r w:rsidR="0059282A" w:rsidRPr="008C1D39">
        <w:rPr>
          <w:rFonts w:ascii="GHEA Grapalat" w:hAnsi="GHEA Grapalat" w:cs="Sylfaen"/>
          <w:b/>
          <w:szCs w:val="24"/>
          <w:lang w:val="hy-AM"/>
        </w:rPr>
        <w:t>7</w:t>
      </w:r>
      <w:r w:rsidR="0059282A" w:rsidRPr="00A631E4">
        <w:rPr>
          <w:rFonts w:ascii="GHEA Grapalat" w:hAnsi="GHEA Grapalat" w:cs="Sylfaen"/>
          <w:b/>
          <w:szCs w:val="24"/>
          <w:lang w:val="hy-AM"/>
        </w:rPr>
        <w:t xml:space="preserve">-րդ օրվա ժամը 11:00-ն, ք. Երևան Բուզանդի 1/4  հասցեով։  </w:t>
      </w:r>
    </w:p>
    <w:p w14:paraId="0DE93E7A" w14:textId="775BA901" w:rsidR="00A232D9" w:rsidRPr="00A71D81" w:rsidRDefault="0059282A"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E9097E" w:rsidRPr="007170FA">
        <w:rPr>
          <w:rFonts w:ascii="GHEA Grapalat" w:hAnsi="GHEA Grapalat" w:cs="Sylfaen"/>
          <w:szCs w:val="24"/>
          <w:lang w:val="hy-AM"/>
        </w:rPr>
        <w:t>Նարինե Աբրահամյանը</w:t>
      </w:r>
      <w:r w:rsidRPr="00A71D81">
        <w:rPr>
          <w:rFonts w:ascii="GHEA Grapalat" w:hAnsi="GHEA Grapalat" w:cs="Sylfaen"/>
          <w:szCs w:val="24"/>
          <w:lang w:val="hy-AM"/>
        </w:rPr>
        <w:t xml:space="preserve">։ </w:t>
      </w:r>
      <w:r w:rsidR="00A232D9" w:rsidRPr="00A71D81">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5"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6" w:name="_Hlk9261892"/>
      <w:bookmarkEnd w:id="5"/>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0D69F5">
        <w:rPr>
          <w:rFonts w:ascii="GHEA Grapalat" w:hAnsi="GHEA Grapalat" w:cs="Sylfaen"/>
          <w:b/>
          <w:sz w:val="20"/>
          <w:szCs w:val="24"/>
          <w:lang w:val="hy-AM" w:eastAsia="en-US"/>
        </w:rPr>
        <w:t>իրական շահառուների վերաբերյալ հայտարարագիր՝ համաձայն հավելված 1-ի:</w:t>
      </w:r>
      <w:r w:rsidR="005F1C06" w:rsidRPr="005F1C06">
        <w:rPr>
          <w:rFonts w:ascii="GHEA Grapalat" w:hAnsi="GHEA Grapalat" w:cs="Sylfaen"/>
          <w:sz w:val="20"/>
          <w:szCs w:val="24"/>
          <w:lang w:val="hy-AM" w:eastAsia="en-US"/>
        </w:rPr>
        <w:t xml:space="preserve"> </w:t>
      </w:r>
      <w:r w:rsidR="005F1C06" w:rsidRPr="000D69F5">
        <w:rPr>
          <w:rFonts w:ascii="GHEA Grapalat" w:hAnsi="GHEA Grapalat" w:cs="Sylfaen"/>
          <w:b/>
          <w:sz w:val="20"/>
          <w:szCs w:val="24"/>
          <w:lang w:val="hy-AM" w:eastAsia="en-US"/>
        </w:rPr>
        <w:t>Հայտարարագիր չի ներկայացվում, եթե մասնակիցը անհատ ձեռնարկատեր կամ ֆիզիկական անձ է:</w:t>
      </w:r>
      <w:r w:rsidR="005F1C06" w:rsidRPr="005F1C06">
        <w:rPr>
          <w:rFonts w:ascii="GHEA Grapalat" w:hAnsi="GHEA Grapalat" w:cs="Sylfaen"/>
          <w:sz w:val="20"/>
          <w:szCs w:val="24"/>
          <w:lang w:val="hy-AM" w:eastAsia="en-US"/>
        </w:rPr>
        <w:t xml:space="preserve">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3"/>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0D69F5">
        <w:rPr>
          <w:rFonts w:ascii="GHEA Grapalat" w:hAnsi="GHEA Grapalat" w:cs="Sylfaen"/>
          <w:b/>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0D69F5">
        <w:rPr>
          <w:rFonts w:ascii="GHEA Grapalat" w:hAnsi="GHEA Grapalat" w:cs="Sylfaen"/>
          <w:b/>
          <w:sz w:val="20"/>
          <w:szCs w:val="24"/>
          <w:lang w:val="hy-AM" w:eastAsia="en-US"/>
        </w:rPr>
        <w:t xml:space="preserve">մոդելը </w:t>
      </w:r>
      <w:r w:rsidR="00737D93" w:rsidRPr="000D69F5">
        <w:rPr>
          <w:rFonts w:ascii="GHEA Grapalat" w:hAnsi="GHEA Grapalat" w:cs="Sylfaen"/>
          <w:b/>
          <w:sz w:val="20"/>
          <w:szCs w:val="24"/>
          <w:lang w:val="hy-AM" w:eastAsia="en-US"/>
        </w:rPr>
        <w:t>և արտադրողի անվանումը (այսուհետ՝ ապրանքի ամբողջական նկարագիր)</w:t>
      </w:r>
      <w:r w:rsidR="00C01EE8" w:rsidRPr="000D69F5">
        <w:rPr>
          <w:rFonts w:ascii="GHEA Grapalat" w:hAnsi="GHEA Grapalat" w:cs="Sylfaen"/>
          <w:b/>
          <w:sz w:val="20"/>
          <w:lang w:val="hy-AM"/>
        </w:rPr>
        <w:t xml:space="preserve">: Ընդ որում մասնակիցը կարող է ներկայացնել մեկից ավելի </w:t>
      </w:r>
      <w:r w:rsidR="00C01EE8" w:rsidRPr="000D69F5">
        <w:rPr>
          <w:rFonts w:ascii="GHEA Grapalat" w:hAnsi="GHEA Grapalat" w:cs="Sylfaen"/>
          <w:b/>
          <w:sz w:val="20"/>
          <w:lang w:val="hy-AM"/>
        </w:rPr>
        <w:lastRenderedPageBreak/>
        <w:t xml:space="preserve">արտադրողների կողմից արտադրված, ինչպես նաև տարբեր ապրանքային նշան, ֆիրմային անվանում և </w:t>
      </w:r>
      <w:r w:rsidR="00AE74A0" w:rsidRPr="000D69F5">
        <w:rPr>
          <w:rFonts w:ascii="GHEA Grapalat" w:hAnsi="GHEA Grapalat" w:cs="Sylfaen"/>
          <w:b/>
          <w:sz w:val="20"/>
          <w:lang w:val="hy-AM"/>
        </w:rPr>
        <w:t>մոդել</w:t>
      </w:r>
      <w:r w:rsidR="00E56508" w:rsidRPr="000D69F5">
        <w:rPr>
          <w:rFonts w:ascii="GHEA Grapalat" w:hAnsi="GHEA Grapalat" w:cs="Sylfaen"/>
          <w:b/>
          <w:sz w:val="20"/>
          <w:lang w:val="hy-AM"/>
        </w:rPr>
        <w:t xml:space="preserve"> </w:t>
      </w:r>
      <w:r w:rsidR="00C01EE8" w:rsidRPr="000D69F5">
        <w:rPr>
          <w:rFonts w:ascii="GHEA Grapalat" w:hAnsi="GHEA Grapalat" w:cs="Sylfaen"/>
          <w:b/>
          <w:sz w:val="20"/>
          <w:lang w:val="hy-AM"/>
        </w:rPr>
        <w:t>ունեցող ապրանքներ</w:t>
      </w:r>
      <w:r w:rsidR="00CC049D" w:rsidRPr="000D69F5">
        <w:rPr>
          <w:rFonts w:ascii="GHEA Grapalat" w:hAnsi="GHEA Grapalat" w:cs="Sylfaen"/>
          <w:b/>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FootnoteReference"/>
          <w:rFonts w:ascii="GHEA Grapalat" w:hAnsi="GHEA Grapalat" w:cs="Sylfaen"/>
          <w:sz w:val="20"/>
          <w:lang w:val="hy-AM"/>
        </w:rPr>
        <w:footnoteReference w:id="4"/>
      </w:r>
    </w:p>
    <w:bookmarkEnd w:id="6"/>
    <w:p w14:paraId="35346DF6" w14:textId="77777777" w:rsidR="00B67CCD"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0AE9EE5F" w14:textId="2D5A94F4" w:rsidR="002F0D56" w:rsidRPr="005B02BB" w:rsidRDefault="002F0D56" w:rsidP="002F0D56">
      <w:pPr>
        <w:ind w:firstLine="567"/>
        <w:jc w:val="both"/>
        <w:rPr>
          <w:rFonts w:ascii="GHEA Grapalat" w:hAnsi="GHEA Grapalat" w:cs="Sylfaen"/>
          <w:color w:val="FFFFFF"/>
          <w:sz w:val="20"/>
          <w:lang w:val="hy-AM"/>
        </w:rPr>
      </w:pPr>
      <w:r w:rsidRPr="005B02BB">
        <w:rPr>
          <w:rFonts w:ascii="GHEA Grapalat" w:hAnsi="GHEA Grapalat" w:cs="Sylfaen"/>
          <w:sz w:val="20"/>
          <w:lang w:val="hy-AM"/>
        </w:rPr>
        <w:t xml:space="preserve">  </w:t>
      </w:r>
      <w:r w:rsidRPr="00CB46E3">
        <w:rPr>
          <w:rFonts w:ascii="GHEA Grapalat" w:hAnsi="GHEA Grapalat" w:cs="Sylfaen"/>
          <w:sz w:val="20"/>
          <w:lang w:val="hy-AM"/>
        </w:rPr>
        <w:t>3</w:t>
      </w:r>
      <w:r w:rsidRPr="00F61ECA">
        <w:rPr>
          <w:rFonts w:ascii="GHEA Grapalat" w:hAnsi="GHEA Grapalat" w:cs="Sylfaen"/>
          <w:sz w:val="20"/>
          <w:lang w:val="hy-AM"/>
        </w:rPr>
        <w:t xml:space="preserve">) </w:t>
      </w:r>
      <w:r w:rsidRPr="00CB46E3">
        <w:rPr>
          <w:rFonts w:ascii="GHEA Grapalat" w:hAnsi="GHEA Grapalat" w:cs="Sylfaen"/>
          <w:b/>
          <w:sz w:val="20"/>
          <w:lang w:val="hy-AM"/>
        </w:rPr>
        <w:t>1-ին</w:t>
      </w:r>
      <w:r w:rsidRPr="00F61ECA">
        <w:rPr>
          <w:rFonts w:ascii="GHEA Grapalat" w:hAnsi="GHEA Grapalat" w:cs="Sylfaen"/>
          <w:b/>
          <w:sz w:val="20"/>
          <w:lang w:val="hy-AM"/>
        </w:rPr>
        <w:t xml:space="preserve"> չափաբաժնի մասով</w:t>
      </w:r>
      <w:r w:rsidRPr="002A18E2">
        <w:rPr>
          <w:rFonts w:ascii="GHEA Grapalat" w:hAnsi="GHEA Grapalat" w:cs="Sylfaen"/>
          <w:b/>
          <w:sz w:val="20"/>
          <w:lang w:val="hy-AM"/>
        </w:rPr>
        <w:t xml:space="preserve"> </w:t>
      </w:r>
      <w:r w:rsidRPr="001E1331">
        <w:rPr>
          <w:rFonts w:ascii="GHEA Grapalat" w:hAnsi="GHEA Grapalat" w:cs="Sylfaen"/>
          <w:b/>
          <w:sz w:val="20"/>
          <w:lang w:val="hy-AM"/>
        </w:rPr>
        <w:t>հայտի ապահովում կանխիկ փողի կամ բանկային երաշխիքի ձևով:</w:t>
      </w:r>
      <w:r w:rsidRPr="001E1331">
        <w:rPr>
          <w:rStyle w:val="FootnoteReference"/>
          <w:rFonts w:ascii="GHEA Grapalat" w:hAnsi="GHEA Grapalat" w:cs="Sylfaen"/>
          <w:b/>
          <w:sz w:val="20"/>
          <w:lang w:val="hy-AM"/>
        </w:rPr>
        <w:footnoteReference w:id="5"/>
      </w:r>
    </w:p>
    <w:p w14:paraId="276A3B89" w14:textId="32E580AF" w:rsidR="000845F6" w:rsidRPr="00A71D81" w:rsidRDefault="00E326DD" w:rsidP="001E26A0">
      <w:pPr>
        <w:ind w:firstLine="567"/>
        <w:jc w:val="both"/>
        <w:rPr>
          <w:rFonts w:ascii="GHEA Grapalat" w:hAnsi="GHEA Grapalat" w:cs="Sylfaen"/>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4</w:t>
      </w:r>
      <w:r w:rsidR="003E3FD0" w:rsidRPr="00A71D81">
        <w:rPr>
          <w:rFonts w:ascii="GHEA Grapalat" w:hAnsi="GHEA Grapalat" w:cs="Sylfaen"/>
          <w:sz w:val="20"/>
          <w:lang w:val="hy-AM"/>
        </w:rPr>
        <w:t>)</w:t>
      </w:r>
      <w:r w:rsidR="000845F6" w:rsidRPr="00A71D81">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lang w:val="hy-AM"/>
        </w:rPr>
        <w:t xml:space="preserve">կնքվելիք </w:t>
      </w:r>
      <w:r w:rsidR="000845F6" w:rsidRPr="00A71D81">
        <w:rPr>
          <w:rFonts w:ascii="GHEA Grapalat" w:hAnsi="GHEA Grapalat" w:cs="Sylfaen"/>
          <w:sz w:val="20"/>
          <w:lang w:val="hy-AM"/>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7"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CB54D6">
        <w:rPr>
          <w:rFonts w:ascii="GHEA Grapalat" w:hAnsi="GHEA Grapalat" w:cs="Sylfaen"/>
          <w:b/>
          <w:sz w:val="20"/>
          <w:szCs w:val="24"/>
          <w:lang w:eastAsia="en-US"/>
        </w:rPr>
        <w:t>Մ</w:t>
      </w:r>
      <w:r w:rsidR="00A45946" w:rsidRPr="00CB54D6">
        <w:rPr>
          <w:rFonts w:ascii="GHEA Grapalat" w:hAnsi="GHEA Grapalat" w:cs="Sylfaen"/>
          <w:b/>
          <w:sz w:val="20"/>
          <w:szCs w:val="24"/>
          <w:lang w:val="hy-AM" w:eastAsia="en-US"/>
        </w:rPr>
        <w:t xml:space="preserve">ասնակիցների գնային առաջարկների </w:t>
      </w:r>
      <w:r w:rsidR="00934B33" w:rsidRPr="00CB54D6">
        <w:rPr>
          <w:rFonts w:ascii="GHEA Grapalat" w:hAnsi="GHEA Grapalat" w:cs="Sylfaen"/>
          <w:b/>
          <w:sz w:val="20"/>
          <w:szCs w:val="24"/>
          <w:lang w:val="hy-AM" w:eastAsia="en-US"/>
        </w:rPr>
        <w:t>գնահատում</w:t>
      </w:r>
      <w:r w:rsidR="00934B33" w:rsidRPr="00CB54D6">
        <w:rPr>
          <w:rFonts w:ascii="GHEA Grapalat" w:hAnsi="GHEA Grapalat" w:cs="Sylfaen"/>
          <w:b/>
          <w:sz w:val="20"/>
          <w:szCs w:val="24"/>
          <w:lang w:eastAsia="en-US"/>
        </w:rPr>
        <w:t>ն</w:t>
      </w:r>
      <w:r w:rsidR="00934B33" w:rsidRPr="00CB54D6">
        <w:rPr>
          <w:rFonts w:ascii="GHEA Grapalat" w:hAnsi="GHEA Grapalat" w:cs="Sylfaen"/>
          <w:b/>
          <w:sz w:val="20"/>
          <w:szCs w:val="24"/>
          <w:lang w:val="hy-AM" w:eastAsia="en-US"/>
        </w:rPr>
        <w:t xml:space="preserve"> </w:t>
      </w:r>
      <w:r w:rsidR="00934B33" w:rsidRPr="00CB54D6">
        <w:rPr>
          <w:rFonts w:ascii="GHEA Grapalat" w:hAnsi="GHEA Grapalat" w:cs="Sylfaen"/>
          <w:b/>
          <w:sz w:val="20"/>
          <w:szCs w:val="24"/>
          <w:lang w:eastAsia="en-US"/>
        </w:rPr>
        <w:t>ու</w:t>
      </w:r>
      <w:r w:rsidR="00A45946" w:rsidRPr="00CB54D6">
        <w:rPr>
          <w:rFonts w:ascii="GHEA Grapalat" w:hAnsi="GHEA Grapalat" w:cs="Sylfaen"/>
          <w:b/>
          <w:sz w:val="20"/>
          <w:szCs w:val="24"/>
          <w:lang w:val="hy-AM" w:eastAsia="en-US"/>
        </w:rPr>
        <w:t xml:space="preserve"> համեմատումն իրականացվում </w:t>
      </w:r>
      <w:r w:rsidR="00934B33" w:rsidRPr="00CB54D6">
        <w:rPr>
          <w:rFonts w:ascii="GHEA Grapalat" w:hAnsi="GHEA Grapalat" w:cs="Sylfaen"/>
          <w:b/>
          <w:sz w:val="20"/>
          <w:szCs w:val="24"/>
          <w:lang w:eastAsia="en-US"/>
        </w:rPr>
        <w:t>են</w:t>
      </w:r>
      <w:r w:rsidR="00A45946" w:rsidRPr="00CB54D6">
        <w:rPr>
          <w:rFonts w:ascii="GHEA Grapalat" w:hAnsi="GHEA Grapalat" w:cs="Sylfaen"/>
          <w:b/>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Default="00FA0E41" w:rsidP="00EF3662">
      <w:pPr>
        <w:ind w:firstLine="567"/>
        <w:jc w:val="center"/>
        <w:rPr>
          <w:rFonts w:ascii="GHEA Grapalat" w:hAnsi="GHEA Grapalat"/>
          <w:b/>
          <w:sz w:val="20"/>
          <w:lang w:val="af-ZA"/>
        </w:rPr>
      </w:pPr>
    </w:p>
    <w:p w14:paraId="4A9F5C5F" w14:textId="77777777" w:rsidR="00956E2B" w:rsidRPr="00A71D81" w:rsidRDefault="00956E2B" w:rsidP="00EF3662">
      <w:pPr>
        <w:ind w:firstLine="567"/>
        <w:jc w:val="center"/>
        <w:rPr>
          <w:rFonts w:ascii="GHEA Grapalat" w:hAnsi="GHEA Grapalat"/>
          <w:b/>
          <w:sz w:val="20"/>
          <w:lang w:val="af-ZA"/>
        </w:rPr>
      </w:pPr>
    </w:p>
    <w:p w14:paraId="2D427AE4" w14:textId="77777777" w:rsidR="002F0D56" w:rsidRPr="006D2E03" w:rsidRDefault="002F0D56" w:rsidP="002F0D56">
      <w:pPr>
        <w:rPr>
          <w:rFonts w:ascii="GHEA Grapalat" w:hAnsi="GHEA Grapalat"/>
          <w:b/>
          <w:sz w:val="20"/>
          <w:lang w:val="af-ZA"/>
        </w:rPr>
      </w:pPr>
      <w:r>
        <w:rPr>
          <w:rFonts w:ascii="GHEA Grapalat" w:hAnsi="GHEA Grapalat"/>
          <w:b/>
          <w:sz w:val="20"/>
          <w:lang w:val="af-ZA"/>
        </w:rPr>
        <w:t xml:space="preserve">                                                       </w:t>
      </w:r>
      <w:r w:rsidRPr="006D2E03">
        <w:rPr>
          <w:rFonts w:ascii="GHEA Grapalat" w:hAnsi="GHEA Grapalat"/>
          <w:b/>
          <w:sz w:val="20"/>
          <w:lang w:val="af-ZA"/>
        </w:rPr>
        <w:t xml:space="preserve">7. </w:t>
      </w:r>
      <w:r w:rsidRPr="006D2E03">
        <w:rPr>
          <w:rFonts w:ascii="GHEA Grapalat" w:hAnsi="GHEA Grapalat" w:cs="Sylfaen"/>
          <w:b/>
          <w:sz w:val="20"/>
          <w:lang w:val="es-ES"/>
        </w:rPr>
        <w:t>ՀԱՅՏԻ</w:t>
      </w:r>
      <w:r w:rsidRPr="006D2E03">
        <w:rPr>
          <w:rFonts w:ascii="GHEA Grapalat" w:hAnsi="GHEA Grapalat" w:cs="Times Armenian"/>
          <w:b/>
          <w:sz w:val="20"/>
          <w:lang w:val="af-ZA"/>
        </w:rPr>
        <w:t xml:space="preserve"> </w:t>
      </w:r>
      <w:r w:rsidRPr="006D2E03">
        <w:rPr>
          <w:rFonts w:ascii="GHEA Grapalat" w:hAnsi="GHEA Grapalat" w:cs="Sylfaen"/>
          <w:b/>
          <w:sz w:val="20"/>
          <w:lang w:val="es-ES"/>
        </w:rPr>
        <w:t>ԱՊԱՀՈՎՈՒՄԸ</w:t>
      </w:r>
      <w:r w:rsidRPr="006D2E03">
        <w:rPr>
          <w:rFonts w:ascii="GHEA Grapalat" w:hAnsi="GHEA Grapalat" w:cs="Times Armenian"/>
          <w:b/>
          <w:color w:val="FFFFFF"/>
          <w:sz w:val="20"/>
          <w:lang w:val="af-ZA"/>
        </w:rPr>
        <w:t xml:space="preserve"> </w:t>
      </w:r>
    </w:p>
    <w:p w14:paraId="6A71449B" w14:textId="77777777" w:rsidR="002F0D56" w:rsidRPr="006D2E03" w:rsidRDefault="002F0D56" w:rsidP="002F0D56">
      <w:pPr>
        <w:ind w:firstLine="567"/>
        <w:jc w:val="both"/>
        <w:rPr>
          <w:rFonts w:ascii="GHEA Grapalat" w:hAnsi="GHEA Grapalat"/>
          <w:b/>
          <w:sz w:val="20"/>
          <w:lang w:val="af-ZA"/>
        </w:rPr>
      </w:pPr>
    </w:p>
    <w:p w14:paraId="3ACDBE21" w14:textId="75C19CE8" w:rsidR="00FC1D5B" w:rsidRPr="005B02BB" w:rsidRDefault="00FC1D5B" w:rsidP="00FC1D5B">
      <w:pPr>
        <w:ind w:firstLine="567"/>
        <w:jc w:val="both"/>
        <w:rPr>
          <w:rFonts w:ascii="GHEA Grapalat" w:hAnsi="GHEA Grapalat"/>
          <w:sz w:val="20"/>
          <w:szCs w:val="20"/>
          <w:lang w:val="af-ZA"/>
        </w:rPr>
      </w:pPr>
      <w:r w:rsidRPr="005B02BB">
        <w:rPr>
          <w:rFonts w:ascii="GHEA Grapalat" w:hAnsi="GHEA Grapalat"/>
          <w:sz w:val="20"/>
          <w:lang w:val="af-ZA"/>
        </w:rPr>
        <w:t xml:space="preserve">7.1 </w:t>
      </w:r>
      <w:r w:rsidRPr="005B02BB">
        <w:rPr>
          <w:rFonts w:ascii="GHEA Grapalat" w:hAnsi="GHEA Grapalat" w:cs="Sylfaen"/>
          <w:sz w:val="20"/>
          <w:lang w:val="ru-RU"/>
        </w:rPr>
        <w:t>Մասնակիցը</w:t>
      </w:r>
      <w:r w:rsidRPr="005B02BB">
        <w:rPr>
          <w:rFonts w:ascii="GHEA Grapalat" w:hAnsi="GHEA Grapalat" w:cs="Sylfaen"/>
          <w:sz w:val="20"/>
          <w:lang w:val="af-ZA"/>
        </w:rPr>
        <w:t xml:space="preserve"> </w:t>
      </w:r>
      <w:r w:rsidRPr="005B02BB">
        <w:rPr>
          <w:rFonts w:ascii="GHEA Grapalat" w:hAnsi="GHEA Grapalat" w:cs="Sylfaen"/>
          <w:sz w:val="20"/>
          <w:lang w:val="ru-RU"/>
        </w:rPr>
        <w:t>հայտով</w:t>
      </w:r>
      <w:r w:rsidRPr="005B02BB">
        <w:rPr>
          <w:rFonts w:ascii="GHEA Grapalat" w:hAnsi="GHEA Grapalat" w:cs="Sylfaen"/>
          <w:sz w:val="20"/>
          <w:lang w:val="af-ZA"/>
        </w:rPr>
        <w:t xml:space="preserve">` </w:t>
      </w:r>
      <w:r w:rsidRPr="005B02BB">
        <w:rPr>
          <w:rFonts w:ascii="GHEA Grapalat" w:hAnsi="GHEA Grapalat" w:cs="Sylfaen"/>
          <w:sz w:val="20"/>
          <w:lang w:val="ru-RU"/>
        </w:rPr>
        <w:t>սույն</w:t>
      </w:r>
      <w:r w:rsidRPr="005B02BB">
        <w:rPr>
          <w:rFonts w:ascii="GHEA Grapalat" w:hAnsi="GHEA Grapalat" w:cs="Sylfaen"/>
          <w:sz w:val="20"/>
          <w:lang w:val="af-ZA"/>
        </w:rPr>
        <w:t xml:space="preserve"> </w:t>
      </w:r>
      <w:r w:rsidRPr="005B02BB">
        <w:rPr>
          <w:rFonts w:ascii="GHEA Grapalat" w:hAnsi="GHEA Grapalat" w:cs="Sylfaen"/>
          <w:sz w:val="20"/>
          <w:lang w:val="ru-RU"/>
        </w:rPr>
        <w:t>հրավերով</w:t>
      </w:r>
      <w:r w:rsidRPr="005B02BB">
        <w:rPr>
          <w:rFonts w:ascii="GHEA Grapalat" w:hAnsi="GHEA Grapalat" w:cs="Sylfaen"/>
          <w:sz w:val="20"/>
          <w:lang w:val="af-ZA"/>
        </w:rPr>
        <w:t xml:space="preserve"> </w:t>
      </w:r>
      <w:r w:rsidRPr="005B02BB">
        <w:rPr>
          <w:rFonts w:ascii="GHEA Grapalat" w:hAnsi="GHEA Grapalat" w:cs="Sylfaen"/>
          <w:sz w:val="20"/>
          <w:lang w:val="ru-RU"/>
        </w:rPr>
        <w:t>սահմանված</w:t>
      </w:r>
      <w:r w:rsidRPr="005B02BB">
        <w:rPr>
          <w:rFonts w:ascii="GHEA Grapalat" w:hAnsi="GHEA Grapalat" w:cs="Sylfaen"/>
          <w:sz w:val="20"/>
          <w:lang w:val="af-ZA"/>
        </w:rPr>
        <w:t xml:space="preserve"> կարգով </w:t>
      </w:r>
      <w:r w:rsidRPr="00B86FC4">
        <w:rPr>
          <w:rFonts w:ascii="GHEA Grapalat" w:hAnsi="GHEA Grapalat" w:cs="Sylfaen"/>
          <w:b/>
          <w:sz w:val="20"/>
          <w:lang w:val="af-ZA"/>
        </w:rPr>
        <w:t>1-ին</w:t>
      </w:r>
      <w:r w:rsidRPr="00B86FC4">
        <w:rPr>
          <w:rFonts w:ascii="GHEA Grapalat" w:hAnsi="GHEA Grapalat" w:cs="Sylfaen"/>
          <w:b/>
          <w:sz w:val="20"/>
          <w:highlight w:val="yellow"/>
          <w:lang w:val="af-ZA"/>
        </w:rPr>
        <w:t xml:space="preserve"> </w:t>
      </w:r>
      <w:r w:rsidRPr="00B86FC4">
        <w:rPr>
          <w:rFonts w:ascii="GHEA Grapalat" w:hAnsi="GHEA Grapalat" w:cs="Sylfaen"/>
          <w:b/>
          <w:sz w:val="20"/>
          <w:highlight w:val="yellow"/>
        </w:rPr>
        <w:t>չափաբաժնի</w:t>
      </w:r>
      <w:r w:rsidRPr="00E90F3F">
        <w:rPr>
          <w:rFonts w:ascii="GHEA Grapalat" w:hAnsi="GHEA Grapalat" w:cs="Sylfaen"/>
          <w:b/>
          <w:sz w:val="20"/>
          <w:highlight w:val="yellow"/>
          <w:lang w:val="af-ZA"/>
        </w:rPr>
        <w:t xml:space="preserve"> </w:t>
      </w:r>
      <w:r w:rsidRPr="00E90F3F">
        <w:rPr>
          <w:rFonts w:ascii="GHEA Grapalat" w:hAnsi="GHEA Grapalat" w:cs="Sylfaen"/>
          <w:b/>
          <w:sz w:val="20"/>
          <w:highlight w:val="yellow"/>
        </w:rPr>
        <w:t>մասով</w:t>
      </w:r>
      <w:r w:rsidRPr="002A18E2">
        <w:rPr>
          <w:rFonts w:ascii="GHEA Grapalat" w:hAnsi="GHEA Grapalat" w:cs="Sylfaen"/>
          <w:b/>
          <w:sz w:val="20"/>
          <w:lang w:val="af-ZA"/>
        </w:rPr>
        <w:t xml:space="preserve"> </w:t>
      </w:r>
      <w:r w:rsidRPr="005B02BB">
        <w:rPr>
          <w:rFonts w:ascii="GHEA Grapalat" w:hAnsi="GHEA Grapalat" w:cs="Sylfaen"/>
          <w:bCs/>
          <w:sz w:val="20"/>
          <w:szCs w:val="20"/>
        </w:rPr>
        <w:t>ներկայացնում</w:t>
      </w:r>
      <w:r w:rsidRPr="005B02BB">
        <w:rPr>
          <w:rFonts w:ascii="GHEA Grapalat" w:hAnsi="GHEA Grapalat" w:cs="Sylfaen"/>
          <w:bCs/>
          <w:sz w:val="20"/>
          <w:szCs w:val="20"/>
          <w:lang w:val="af-ZA"/>
        </w:rPr>
        <w:t xml:space="preserve"> </w:t>
      </w:r>
      <w:r w:rsidRPr="005B02BB">
        <w:rPr>
          <w:rFonts w:ascii="GHEA Grapalat" w:hAnsi="GHEA Grapalat" w:cs="Sylfaen"/>
          <w:bCs/>
          <w:sz w:val="20"/>
          <w:szCs w:val="20"/>
        </w:rPr>
        <w:t>է</w:t>
      </w:r>
      <w:r w:rsidRPr="005B02BB">
        <w:rPr>
          <w:rFonts w:ascii="GHEA Grapalat" w:hAnsi="GHEA Grapalat" w:cs="Sylfaen"/>
          <w:bCs/>
          <w:sz w:val="20"/>
          <w:szCs w:val="20"/>
          <w:lang w:val="af-ZA"/>
        </w:rPr>
        <w:t xml:space="preserve"> </w:t>
      </w:r>
      <w:r w:rsidRPr="005B02BB">
        <w:rPr>
          <w:rFonts w:ascii="GHEA Grapalat" w:hAnsi="GHEA Grapalat" w:cs="Sylfaen"/>
          <w:bCs/>
          <w:sz w:val="20"/>
          <w:szCs w:val="20"/>
        </w:rPr>
        <w:t>հայտի</w:t>
      </w:r>
      <w:r w:rsidRPr="005B02BB">
        <w:rPr>
          <w:rFonts w:ascii="GHEA Grapalat" w:hAnsi="GHEA Grapalat" w:cs="Sylfaen"/>
          <w:bCs/>
          <w:sz w:val="20"/>
          <w:szCs w:val="20"/>
          <w:lang w:val="af-ZA"/>
        </w:rPr>
        <w:t xml:space="preserve"> </w:t>
      </w:r>
      <w:r w:rsidRPr="005B02BB">
        <w:rPr>
          <w:rFonts w:ascii="GHEA Grapalat" w:hAnsi="GHEA Grapalat" w:cs="Sylfaen"/>
          <w:bCs/>
          <w:sz w:val="20"/>
          <w:szCs w:val="20"/>
        </w:rPr>
        <w:t>ապահովում</w:t>
      </w:r>
      <w:r w:rsidRPr="005B02BB">
        <w:rPr>
          <w:rFonts w:ascii="GHEA Grapalat" w:hAnsi="GHEA Grapalat" w:cs="Sylfaen"/>
          <w:bCs/>
          <w:sz w:val="20"/>
          <w:szCs w:val="20"/>
          <w:lang w:val="af-ZA"/>
        </w:rPr>
        <w:t>:</w:t>
      </w:r>
      <w:r w:rsidRPr="005B02BB">
        <w:rPr>
          <w:rFonts w:ascii="GHEA Grapalat" w:hAnsi="GHEA Grapalat"/>
          <w:sz w:val="20"/>
          <w:szCs w:val="20"/>
          <w:lang w:val="af-ZA"/>
        </w:rPr>
        <w:t xml:space="preserve"> </w:t>
      </w:r>
    </w:p>
    <w:p w14:paraId="4619287C" w14:textId="77777777" w:rsidR="002F0D56" w:rsidRPr="006D2E03" w:rsidRDefault="002F0D56" w:rsidP="002F0D56">
      <w:pPr>
        <w:ind w:firstLine="567"/>
        <w:jc w:val="both"/>
        <w:rPr>
          <w:rFonts w:ascii="GHEA Grapalat" w:hAnsi="GHEA Grapalat" w:cs="Sylfaen"/>
          <w:sz w:val="20"/>
          <w:szCs w:val="20"/>
          <w:lang w:val="af-ZA"/>
        </w:rPr>
      </w:pPr>
      <w:r w:rsidRPr="00B86FC4">
        <w:rPr>
          <w:rFonts w:ascii="GHEA Grapalat" w:hAnsi="GHEA Grapalat" w:cs="Sylfaen"/>
          <w:b/>
          <w:sz w:val="20"/>
          <w:szCs w:val="20"/>
        </w:rPr>
        <w:t>Հայտի</w:t>
      </w:r>
      <w:r w:rsidRPr="00B86FC4">
        <w:rPr>
          <w:rFonts w:ascii="GHEA Grapalat" w:hAnsi="GHEA Grapalat" w:cs="Sylfaen"/>
          <w:b/>
          <w:sz w:val="20"/>
          <w:szCs w:val="20"/>
          <w:lang w:val="af-ZA"/>
        </w:rPr>
        <w:t xml:space="preserve"> </w:t>
      </w:r>
      <w:r w:rsidRPr="00B86FC4">
        <w:rPr>
          <w:rFonts w:ascii="GHEA Grapalat" w:hAnsi="GHEA Grapalat" w:cs="Sylfaen"/>
          <w:b/>
          <w:sz w:val="20"/>
          <w:szCs w:val="20"/>
        </w:rPr>
        <w:t>ապահովումը</w:t>
      </w:r>
      <w:r w:rsidRPr="00B86FC4">
        <w:rPr>
          <w:rFonts w:ascii="GHEA Grapalat" w:hAnsi="GHEA Grapalat" w:cs="Sylfaen"/>
          <w:b/>
          <w:sz w:val="20"/>
          <w:szCs w:val="20"/>
          <w:lang w:val="af-ZA"/>
        </w:rPr>
        <w:t xml:space="preserve"> </w:t>
      </w:r>
      <w:r w:rsidRPr="00B86FC4">
        <w:rPr>
          <w:rFonts w:ascii="GHEA Grapalat" w:hAnsi="GHEA Grapalat" w:cs="Sylfaen"/>
          <w:b/>
          <w:sz w:val="20"/>
          <w:szCs w:val="20"/>
        </w:rPr>
        <w:t>ներկայացվում</w:t>
      </w:r>
      <w:r w:rsidRPr="00B86FC4">
        <w:rPr>
          <w:rFonts w:ascii="GHEA Grapalat" w:hAnsi="GHEA Grapalat" w:cs="Sylfaen"/>
          <w:b/>
          <w:sz w:val="20"/>
          <w:szCs w:val="20"/>
          <w:lang w:val="af-ZA"/>
        </w:rPr>
        <w:t xml:space="preserve"> </w:t>
      </w:r>
      <w:r w:rsidRPr="00B86FC4">
        <w:rPr>
          <w:rFonts w:ascii="GHEA Grapalat" w:hAnsi="GHEA Grapalat" w:cs="Sylfaen"/>
          <w:b/>
          <w:sz w:val="20"/>
          <w:szCs w:val="20"/>
        </w:rPr>
        <w:t>է</w:t>
      </w:r>
      <w:r w:rsidRPr="00B86FC4">
        <w:rPr>
          <w:rFonts w:ascii="GHEA Grapalat" w:hAnsi="GHEA Grapalat" w:cs="Sylfaen"/>
          <w:b/>
          <w:sz w:val="20"/>
          <w:szCs w:val="20"/>
          <w:lang w:val="af-ZA"/>
        </w:rPr>
        <w:t xml:space="preserve"> </w:t>
      </w:r>
      <w:r w:rsidRPr="00B86FC4">
        <w:rPr>
          <w:rFonts w:ascii="GHEA Grapalat" w:hAnsi="GHEA Grapalat" w:cs="Sylfaen"/>
          <w:b/>
          <w:sz w:val="20"/>
          <w:szCs w:val="20"/>
        </w:rPr>
        <w:t>բանկային</w:t>
      </w:r>
      <w:r w:rsidRPr="00B86FC4">
        <w:rPr>
          <w:rFonts w:ascii="GHEA Grapalat" w:hAnsi="GHEA Grapalat" w:cs="Sylfaen"/>
          <w:b/>
          <w:sz w:val="20"/>
          <w:szCs w:val="20"/>
          <w:lang w:val="af-ZA"/>
        </w:rPr>
        <w:t xml:space="preserve"> </w:t>
      </w:r>
      <w:r w:rsidRPr="00B86FC4">
        <w:rPr>
          <w:rFonts w:ascii="GHEA Grapalat" w:hAnsi="GHEA Grapalat" w:cs="Sylfaen"/>
          <w:b/>
          <w:sz w:val="20"/>
          <w:szCs w:val="20"/>
        </w:rPr>
        <w:t>երաշխիքի</w:t>
      </w:r>
      <w:r w:rsidRPr="00B86FC4">
        <w:rPr>
          <w:rFonts w:ascii="GHEA Grapalat" w:hAnsi="GHEA Grapalat" w:cs="Sylfaen"/>
          <w:b/>
          <w:sz w:val="20"/>
          <w:szCs w:val="20"/>
          <w:lang w:val="af-ZA"/>
        </w:rPr>
        <w:t xml:space="preserve"> (հավելված 3) </w:t>
      </w:r>
      <w:r w:rsidRPr="00B86FC4">
        <w:rPr>
          <w:rFonts w:ascii="GHEA Grapalat" w:hAnsi="GHEA Grapalat" w:cs="Sylfaen"/>
          <w:b/>
          <w:sz w:val="20"/>
          <w:szCs w:val="20"/>
        </w:rPr>
        <w:t>կամ</w:t>
      </w:r>
      <w:r w:rsidRPr="00B86FC4">
        <w:rPr>
          <w:rFonts w:ascii="GHEA Grapalat" w:hAnsi="GHEA Grapalat" w:cs="Sylfaen"/>
          <w:b/>
          <w:sz w:val="20"/>
          <w:szCs w:val="20"/>
          <w:lang w:val="af-ZA"/>
        </w:rPr>
        <w:t xml:space="preserve"> </w:t>
      </w:r>
      <w:r w:rsidRPr="00B86FC4">
        <w:rPr>
          <w:rFonts w:ascii="GHEA Grapalat" w:hAnsi="GHEA Grapalat" w:cs="Sylfaen"/>
          <w:b/>
          <w:sz w:val="20"/>
          <w:szCs w:val="20"/>
        </w:rPr>
        <w:t>կանխիկ</w:t>
      </w:r>
      <w:r w:rsidRPr="00B86FC4">
        <w:rPr>
          <w:rFonts w:ascii="GHEA Grapalat" w:hAnsi="GHEA Grapalat" w:cs="Sylfaen"/>
          <w:b/>
          <w:sz w:val="20"/>
          <w:szCs w:val="20"/>
          <w:lang w:val="af-ZA"/>
        </w:rPr>
        <w:t xml:space="preserve"> </w:t>
      </w:r>
      <w:r w:rsidRPr="00B86FC4">
        <w:rPr>
          <w:rFonts w:ascii="GHEA Grapalat" w:hAnsi="GHEA Grapalat" w:cs="Sylfaen"/>
          <w:b/>
          <w:sz w:val="20"/>
          <w:szCs w:val="20"/>
        </w:rPr>
        <w:t>փողի</w:t>
      </w:r>
      <w:r w:rsidRPr="00B86FC4">
        <w:rPr>
          <w:rFonts w:ascii="GHEA Grapalat" w:hAnsi="GHEA Grapalat" w:cs="Sylfaen"/>
          <w:b/>
          <w:sz w:val="20"/>
          <w:szCs w:val="20"/>
          <w:lang w:val="af-ZA"/>
        </w:rPr>
        <w:t xml:space="preserve"> </w:t>
      </w:r>
      <w:r w:rsidRPr="00B86FC4">
        <w:rPr>
          <w:rFonts w:ascii="GHEA Grapalat" w:hAnsi="GHEA Grapalat" w:cs="Sylfaen"/>
          <w:b/>
          <w:sz w:val="20"/>
          <w:szCs w:val="20"/>
        </w:rPr>
        <w:t>ձևով</w:t>
      </w:r>
      <w:r w:rsidRPr="00B86FC4">
        <w:rPr>
          <w:rFonts w:ascii="GHEA Grapalat" w:hAnsi="GHEA Grapalat" w:cs="Sylfaen"/>
          <w:b/>
          <w:sz w:val="20"/>
          <w:szCs w:val="20"/>
          <w:lang w:val="af-ZA"/>
        </w:rPr>
        <w:t xml:space="preserve">, </w:t>
      </w:r>
      <w:r w:rsidRPr="00B86FC4">
        <w:rPr>
          <w:rFonts w:ascii="GHEA Grapalat" w:hAnsi="GHEA Grapalat" w:cs="Sylfaen"/>
          <w:b/>
          <w:sz w:val="20"/>
          <w:szCs w:val="20"/>
        </w:rPr>
        <w:t>որի</w:t>
      </w:r>
      <w:r w:rsidRPr="00B86FC4">
        <w:rPr>
          <w:rFonts w:ascii="GHEA Grapalat" w:hAnsi="GHEA Grapalat" w:cs="Sylfaen"/>
          <w:b/>
          <w:sz w:val="20"/>
          <w:szCs w:val="20"/>
          <w:lang w:val="af-ZA"/>
        </w:rPr>
        <w:t xml:space="preserve"> </w:t>
      </w:r>
      <w:r w:rsidRPr="00B86FC4">
        <w:rPr>
          <w:rFonts w:ascii="GHEA Grapalat" w:hAnsi="GHEA Grapalat" w:cs="Sylfaen"/>
          <w:b/>
          <w:sz w:val="20"/>
          <w:szCs w:val="20"/>
        </w:rPr>
        <w:t>չափը</w:t>
      </w:r>
      <w:r w:rsidRPr="00B86FC4">
        <w:rPr>
          <w:rFonts w:ascii="GHEA Grapalat" w:hAnsi="GHEA Grapalat" w:cs="Sylfaen"/>
          <w:b/>
          <w:sz w:val="20"/>
          <w:szCs w:val="20"/>
          <w:lang w:val="af-ZA"/>
        </w:rPr>
        <w:t xml:space="preserve"> </w:t>
      </w:r>
      <w:r w:rsidRPr="00B86FC4">
        <w:rPr>
          <w:rFonts w:ascii="GHEA Grapalat" w:hAnsi="GHEA Grapalat" w:cs="Sylfaen"/>
          <w:b/>
          <w:sz w:val="20"/>
          <w:szCs w:val="20"/>
        </w:rPr>
        <w:t>հավասար</w:t>
      </w:r>
      <w:r w:rsidRPr="00B86FC4">
        <w:rPr>
          <w:rFonts w:ascii="GHEA Grapalat" w:hAnsi="GHEA Grapalat" w:cs="Sylfaen"/>
          <w:b/>
          <w:sz w:val="20"/>
          <w:szCs w:val="20"/>
          <w:lang w:val="af-ZA"/>
        </w:rPr>
        <w:t xml:space="preserve"> </w:t>
      </w:r>
      <w:proofErr w:type="gramStart"/>
      <w:r w:rsidRPr="00B86FC4">
        <w:rPr>
          <w:rFonts w:ascii="GHEA Grapalat" w:hAnsi="GHEA Grapalat" w:cs="Sylfaen"/>
          <w:b/>
          <w:sz w:val="20"/>
          <w:szCs w:val="20"/>
        </w:rPr>
        <w:t>է</w:t>
      </w:r>
      <w:r w:rsidRPr="00B86FC4">
        <w:rPr>
          <w:rFonts w:ascii="GHEA Grapalat" w:hAnsi="GHEA Grapalat" w:cs="Sylfaen"/>
          <w:b/>
          <w:sz w:val="20"/>
          <w:szCs w:val="20"/>
          <w:lang w:val="af-ZA"/>
        </w:rPr>
        <w:t xml:space="preserve"> </w:t>
      </w:r>
      <w:r w:rsidRPr="00B86FC4">
        <w:rPr>
          <w:rFonts w:ascii="GHEA Grapalat" w:hAnsi="GHEA Grapalat" w:cs="Sylfaen"/>
          <w:b/>
          <w:sz w:val="20"/>
          <w:szCs w:val="20"/>
          <w:lang w:val="hy-AM"/>
        </w:rPr>
        <w:t xml:space="preserve"> </w:t>
      </w:r>
      <w:r w:rsidRPr="00B86FC4">
        <w:rPr>
          <w:rFonts w:ascii="GHEA Grapalat" w:hAnsi="GHEA Grapalat" w:cs="Sylfaen"/>
          <w:b/>
          <w:szCs w:val="20"/>
          <w:lang w:val="hy-AM"/>
        </w:rPr>
        <w:t>գնման</w:t>
      </w:r>
      <w:proofErr w:type="gramEnd"/>
      <w:r w:rsidRPr="00B86FC4">
        <w:rPr>
          <w:rFonts w:ascii="GHEA Grapalat" w:hAnsi="GHEA Grapalat" w:cs="Sylfaen"/>
          <w:b/>
          <w:szCs w:val="20"/>
          <w:lang w:val="hy-AM"/>
        </w:rPr>
        <w:t xml:space="preserve"> գնի</w:t>
      </w:r>
      <w:r w:rsidRPr="00B86FC4" w:rsidDel="00074278">
        <w:rPr>
          <w:rFonts w:ascii="GHEA Grapalat" w:hAnsi="GHEA Grapalat" w:cs="Sylfaen"/>
          <w:b/>
          <w:szCs w:val="20"/>
          <w:lang w:val="af-ZA"/>
        </w:rPr>
        <w:t xml:space="preserve"> </w:t>
      </w:r>
      <w:r w:rsidRPr="00B86FC4">
        <w:rPr>
          <w:rFonts w:ascii="GHEA Grapalat" w:hAnsi="GHEA Grapalat" w:cs="Sylfaen"/>
          <w:b/>
          <w:szCs w:val="20"/>
        </w:rPr>
        <w:t>հինգ</w:t>
      </w:r>
      <w:r w:rsidRPr="00B86FC4">
        <w:rPr>
          <w:rFonts w:ascii="GHEA Grapalat" w:hAnsi="GHEA Grapalat" w:cs="Sylfaen"/>
          <w:b/>
          <w:szCs w:val="20"/>
          <w:lang w:val="af-ZA"/>
        </w:rPr>
        <w:t xml:space="preserve"> </w:t>
      </w:r>
      <w:r w:rsidRPr="00B86FC4">
        <w:rPr>
          <w:rFonts w:ascii="GHEA Grapalat" w:hAnsi="GHEA Grapalat" w:cs="Sylfaen"/>
          <w:b/>
          <w:szCs w:val="20"/>
        </w:rPr>
        <w:t>տոկոսին</w:t>
      </w:r>
      <w:r w:rsidRPr="00B86FC4">
        <w:rPr>
          <w:rFonts w:ascii="GHEA Grapalat" w:hAnsi="GHEA Grapalat" w:cs="Sylfaen"/>
          <w:b/>
          <w:sz w:val="20"/>
          <w:szCs w:val="20"/>
          <w:lang w:val="af-ZA"/>
        </w:rPr>
        <w:t>:</w:t>
      </w:r>
      <w:r w:rsidRPr="006D2E03">
        <w:rPr>
          <w:rFonts w:ascii="GHEA Grapalat" w:hAnsi="GHEA Grapalat" w:cs="Sylfaen"/>
          <w:sz w:val="20"/>
          <w:szCs w:val="20"/>
          <w:lang w:val="af-ZA"/>
        </w:rPr>
        <w:t xml:space="preserve"> </w:t>
      </w:r>
      <w:r w:rsidRPr="006D2E03">
        <w:rPr>
          <w:rFonts w:ascii="GHEA Grapalat" w:hAnsi="GHEA Grapalat" w:cs="Sylfaen"/>
          <w:bCs/>
          <w:sz w:val="20"/>
          <w:szCs w:val="20"/>
        </w:rPr>
        <w:t>Եթե</w:t>
      </w:r>
      <w:r w:rsidRPr="006D2E03">
        <w:rPr>
          <w:rFonts w:ascii="GHEA Grapalat" w:hAnsi="GHEA Grapalat" w:cs="Sylfaen"/>
          <w:bCs/>
          <w:sz w:val="20"/>
          <w:szCs w:val="20"/>
          <w:lang w:val="af-ZA"/>
        </w:rPr>
        <w:t xml:space="preserve"> </w:t>
      </w:r>
      <w:r w:rsidRPr="006D2E03">
        <w:rPr>
          <w:rFonts w:ascii="GHEA Grapalat" w:hAnsi="GHEA Grapalat" w:cs="Sylfaen"/>
          <w:bCs/>
          <w:sz w:val="20"/>
          <w:szCs w:val="20"/>
        </w:rPr>
        <w:t>մասնակցի</w:t>
      </w:r>
      <w:r w:rsidRPr="006D2E03">
        <w:rPr>
          <w:rFonts w:ascii="GHEA Grapalat" w:hAnsi="GHEA Grapalat" w:cs="Sylfaen"/>
          <w:bCs/>
          <w:sz w:val="20"/>
          <w:szCs w:val="20"/>
          <w:lang w:val="af-ZA"/>
        </w:rPr>
        <w:t xml:space="preserve"> </w:t>
      </w:r>
      <w:r w:rsidRPr="006D2E03">
        <w:rPr>
          <w:rFonts w:ascii="GHEA Grapalat" w:hAnsi="GHEA Grapalat" w:cs="Sylfaen"/>
          <w:bCs/>
          <w:sz w:val="20"/>
          <w:szCs w:val="20"/>
        </w:rPr>
        <w:t>գնային</w:t>
      </w:r>
      <w:r w:rsidRPr="006D2E03">
        <w:rPr>
          <w:rFonts w:ascii="GHEA Grapalat" w:hAnsi="GHEA Grapalat" w:cs="Sylfaen"/>
          <w:bCs/>
          <w:sz w:val="20"/>
          <w:szCs w:val="20"/>
          <w:lang w:val="af-ZA"/>
        </w:rPr>
        <w:t xml:space="preserve"> </w:t>
      </w:r>
      <w:r w:rsidRPr="006D2E03">
        <w:rPr>
          <w:rFonts w:ascii="GHEA Grapalat" w:hAnsi="GHEA Grapalat" w:cs="Sylfaen"/>
          <w:bCs/>
          <w:sz w:val="20"/>
          <w:szCs w:val="20"/>
        </w:rPr>
        <w:t>առաջարկը</w:t>
      </w:r>
      <w:r w:rsidRPr="006D2E03">
        <w:rPr>
          <w:rFonts w:ascii="GHEA Grapalat" w:hAnsi="GHEA Grapalat" w:cs="Sylfaen"/>
          <w:bCs/>
          <w:sz w:val="20"/>
          <w:szCs w:val="20"/>
          <w:lang w:val="af-ZA"/>
        </w:rPr>
        <w:t xml:space="preserve"> </w:t>
      </w:r>
      <w:r w:rsidRPr="006D2E03">
        <w:rPr>
          <w:rFonts w:ascii="GHEA Grapalat" w:hAnsi="GHEA Grapalat" w:cs="Sylfaen"/>
          <w:bCs/>
          <w:sz w:val="20"/>
          <w:szCs w:val="20"/>
        </w:rPr>
        <w:t>գերազանցում</w:t>
      </w:r>
      <w:r w:rsidRPr="006D2E03">
        <w:rPr>
          <w:rFonts w:ascii="GHEA Grapalat" w:hAnsi="GHEA Grapalat" w:cs="Sylfaen"/>
          <w:bCs/>
          <w:sz w:val="20"/>
          <w:szCs w:val="20"/>
          <w:lang w:val="af-ZA"/>
        </w:rPr>
        <w:t xml:space="preserve"> </w:t>
      </w:r>
      <w:r w:rsidRPr="006D2E03">
        <w:rPr>
          <w:rFonts w:ascii="GHEA Grapalat" w:hAnsi="GHEA Grapalat" w:cs="Sylfaen"/>
          <w:bCs/>
          <w:sz w:val="20"/>
          <w:szCs w:val="20"/>
        </w:rPr>
        <w:t>է</w:t>
      </w:r>
      <w:r w:rsidRPr="006D2E03">
        <w:rPr>
          <w:rFonts w:ascii="GHEA Grapalat" w:hAnsi="GHEA Grapalat" w:cs="Sylfaen"/>
          <w:bCs/>
          <w:sz w:val="20"/>
          <w:szCs w:val="20"/>
          <w:lang w:val="af-ZA"/>
        </w:rPr>
        <w:t xml:space="preserve"> </w:t>
      </w:r>
      <w:r w:rsidRPr="006D2E03">
        <w:rPr>
          <w:rFonts w:ascii="GHEA Grapalat" w:hAnsi="GHEA Grapalat" w:cs="Sylfaen"/>
          <w:bCs/>
          <w:sz w:val="20"/>
          <w:szCs w:val="20"/>
        </w:rPr>
        <w:t>գնման</w:t>
      </w:r>
      <w:r w:rsidRPr="006D2E03">
        <w:rPr>
          <w:rFonts w:ascii="GHEA Grapalat" w:hAnsi="GHEA Grapalat" w:cs="Sylfaen"/>
          <w:bCs/>
          <w:sz w:val="20"/>
          <w:szCs w:val="20"/>
          <w:lang w:val="af-ZA"/>
        </w:rPr>
        <w:t xml:space="preserve"> </w:t>
      </w:r>
      <w:r w:rsidRPr="006D2E03">
        <w:rPr>
          <w:rFonts w:ascii="GHEA Grapalat" w:hAnsi="GHEA Grapalat" w:cs="Sylfaen"/>
          <w:bCs/>
          <w:sz w:val="20"/>
          <w:szCs w:val="20"/>
        </w:rPr>
        <w:t>գինը</w:t>
      </w:r>
      <w:r w:rsidRPr="006D2E03">
        <w:rPr>
          <w:rFonts w:ascii="GHEA Grapalat" w:hAnsi="GHEA Grapalat" w:cs="Sylfaen"/>
          <w:bCs/>
          <w:sz w:val="20"/>
          <w:szCs w:val="20"/>
          <w:lang w:val="af-ZA"/>
        </w:rPr>
        <w:t xml:space="preserve">, </w:t>
      </w:r>
      <w:r w:rsidRPr="006D2E03">
        <w:rPr>
          <w:rFonts w:ascii="GHEA Grapalat" w:hAnsi="GHEA Grapalat" w:cs="Sylfaen"/>
          <w:bCs/>
          <w:sz w:val="20"/>
          <w:szCs w:val="20"/>
        </w:rPr>
        <w:t>ապա</w:t>
      </w:r>
      <w:r w:rsidRPr="006D2E03">
        <w:rPr>
          <w:rFonts w:ascii="GHEA Grapalat" w:hAnsi="GHEA Grapalat" w:cs="Sylfaen"/>
          <w:bCs/>
          <w:sz w:val="20"/>
          <w:szCs w:val="20"/>
          <w:lang w:val="af-ZA"/>
        </w:rPr>
        <w:t xml:space="preserve"> </w:t>
      </w:r>
      <w:r w:rsidRPr="006D2E03">
        <w:rPr>
          <w:rFonts w:ascii="GHEA Grapalat" w:hAnsi="GHEA Grapalat" w:cs="Sylfaen"/>
          <w:bCs/>
          <w:sz w:val="20"/>
          <w:szCs w:val="20"/>
        </w:rPr>
        <w:t>հայտի</w:t>
      </w:r>
      <w:r w:rsidRPr="006D2E03">
        <w:rPr>
          <w:rFonts w:ascii="GHEA Grapalat" w:hAnsi="GHEA Grapalat" w:cs="Sylfaen"/>
          <w:bCs/>
          <w:sz w:val="20"/>
          <w:szCs w:val="20"/>
          <w:lang w:val="af-ZA"/>
        </w:rPr>
        <w:t xml:space="preserve"> </w:t>
      </w:r>
      <w:r w:rsidRPr="006D2E03">
        <w:rPr>
          <w:rFonts w:ascii="GHEA Grapalat" w:hAnsi="GHEA Grapalat" w:cs="Sylfaen"/>
          <w:bCs/>
          <w:sz w:val="20"/>
          <w:szCs w:val="20"/>
        </w:rPr>
        <w:t>ապահովման</w:t>
      </w:r>
      <w:r w:rsidRPr="006D2E03">
        <w:rPr>
          <w:rFonts w:ascii="GHEA Grapalat" w:hAnsi="GHEA Grapalat" w:cs="Sylfaen"/>
          <w:bCs/>
          <w:sz w:val="20"/>
          <w:szCs w:val="20"/>
          <w:lang w:val="af-ZA"/>
        </w:rPr>
        <w:t xml:space="preserve"> </w:t>
      </w:r>
      <w:r w:rsidRPr="006D2E03">
        <w:rPr>
          <w:rFonts w:ascii="GHEA Grapalat" w:hAnsi="GHEA Grapalat" w:cs="Sylfaen"/>
          <w:bCs/>
          <w:sz w:val="20"/>
          <w:szCs w:val="20"/>
        </w:rPr>
        <w:t>չափը</w:t>
      </w:r>
      <w:r w:rsidRPr="006D2E03">
        <w:rPr>
          <w:rFonts w:ascii="GHEA Grapalat" w:hAnsi="GHEA Grapalat" w:cs="Sylfaen"/>
          <w:bCs/>
          <w:sz w:val="20"/>
          <w:szCs w:val="20"/>
          <w:lang w:val="af-ZA"/>
        </w:rPr>
        <w:t xml:space="preserve"> </w:t>
      </w:r>
      <w:r w:rsidRPr="006D2E03">
        <w:rPr>
          <w:rFonts w:ascii="GHEA Grapalat" w:hAnsi="GHEA Grapalat" w:cs="Sylfaen"/>
          <w:bCs/>
          <w:sz w:val="20"/>
          <w:szCs w:val="20"/>
        </w:rPr>
        <w:t>հավասար</w:t>
      </w:r>
      <w:r w:rsidRPr="006D2E03">
        <w:rPr>
          <w:rFonts w:ascii="GHEA Grapalat" w:hAnsi="GHEA Grapalat" w:cs="Sylfaen"/>
          <w:bCs/>
          <w:sz w:val="20"/>
          <w:szCs w:val="20"/>
          <w:lang w:val="af-ZA"/>
        </w:rPr>
        <w:t xml:space="preserve"> </w:t>
      </w:r>
      <w:r w:rsidRPr="006D2E03">
        <w:rPr>
          <w:rFonts w:ascii="GHEA Grapalat" w:hAnsi="GHEA Grapalat" w:cs="Sylfaen"/>
          <w:bCs/>
          <w:sz w:val="20"/>
          <w:szCs w:val="20"/>
        </w:rPr>
        <w:t>է</w:t>
      </w:r>
      <w:r w:rsidRPr="006D2E03">
        <w:rPr>
          <w:rFonts w:ascii="GHEA Grapalat" w:hAnsi="GHEA Grapalat" w:cs="Sylfaen"/>
          <w:bCs/>
          <w:sz w:val="20"/>
          <w:szCs w:val="20"/>
          <w:lang w:val="af-ZA"/>
        </w:rPr>
        <w:t xml:space="preserve"> </w:t>
      </w:r>
      <w:r w:rsidRPr="00B86FC4">
        <w:rPr>
          <w:rFonts w:ascii="GHEA Grapalat" w:hAnsi="GHEA Grapalat" w:cs="Sylfaen"/>
          <w:b/>
          <w:bCs/>
          <w:szCs w:val="20"/>
        </w:rPr>
        <w:t>գնային</w:t>
      </w:r>
      <w:r w:rsidRPr="00B86FC4">
        <w:rPr>
          <w:rFonts w:ascii="GHEA Grapalat" w:hAnsi="GHEA Grapalat" w:cs="Sylfaen"/>
          <w:b/>
          <w:bCs/>
          <w:szCs w:val="20"/>
          <w:lang w:val="af-ZA"/>
        </w:rPr>
        <w:t xml:space="preserve"> </w:t>
      </w:r>
      <w:r w:rsidRPr="00B86FC4">
        <w:rPr>
          <w:rFonts w:ascii="GHEA Grapalat" w:hAnsi="GHEA Grapalat" w:cs="Sylfaen"/>
          <w:b/>
          <w:bCs/>
          <w:szCs w:val="20"/>
        </w:rPr>
        <w:t>առաջարկի</w:t>
      </w:r>
      <w:r w:rsidRPr="00B86FC4">
        <w:rPr>
          <w:rFonts w:ascii="GHEA Grapalat" w:hAnsi="GHEA Grapalat" w:cs="Sylfaen"/>
          <w:b/>
          <w:bCs/>
          <w:szCs w:val="20"/>
          <w:lang w:val="af-ZA"/>
        </w:rPr>
        <w:t xml:space="preserve"> </w:t>
      </w:r>
      <w:r w:rsidRPr="00B86FC4">
        <w:rPr>
          <w:rFonts w:ascii="GHEA Grapalat" w:hAnsi="GHEA Grapalat" w:cs="Sylfaen"/>
          <w:b/>
          <w:bCs/>
          <w:szCs w:val="20"/>
        </w:rPr>
        <w:t>հինգ</w:t>
      </w:r>
      <w:r w:rsidRPr="00B86FC4">
        <w:rPr>
          <w:rFonts w:ascii="GHEA Grapalat" w:hAnsi="GHEA Grapalat" w:cs="Sylfaen"/>
          <w:b/>
          <w:bCs/>
          <w:szCs w:val="20"/>
          <w:lang w:val="af-ZA"/>
        </w:rPr>
        <w:t xml:space="preserve"> </w:t>
      </w:r>
      <w:r w:rsidRPr="00B86FC4">
        <w:rPr>
          <w:rFonts w:ascii="GHEA Grapalat" w:hAnsi="GHEA Grapalat" w:cs="Sylfaen"/>
          <w:b/>
          <w:bCs/>
          <w:szCs w:val="20"/>
        </w:rPr>
        <w:t>տոկոսին</w:t>
      </w:r>
      <w:r w:rsidRPr="006D2E03">
        <w:rPr>
          <w:rFonts w:ascii="GHEA Grapalat" w:hAnsi="GHEA Grapalat" w:cs="Sylfaen"/>
          <w:sz w:val="20"/>
          <w:szCs w:val="20"/>
          <w:lang w:val="af-ZA"/>
        </w:rPr>
        <w:t xml:space="preserve">: </w:t>
      </w:r>
      <w:r w:rsidRPr="006D2E03">
        <w:rPr>
          <w:rFonts w:ascii="GHEA Grapalat" w:hAnsi="GHEA Grapalat" w:cs="Sylfaen"/>
          <w:sz w:val="20"/>
          <w:szCs w:val="20"/>
        </w:rPr>
        <w:t>Ընդ</w:t>
      </w:r>
      <w:r w:rsidRPr="006D2E03">
        <w:rPr>
          <w:rFonts w:ascii="GHEA Grapalat" w:hAnsi="GHEA Grapalat" w:cs="Sylfaen"/>
          <w:sz w:val="20"/>
          <w:szCs w:val="20"/>
          <w:lang w:val="af-ZA"/>
        </w:rPr>
        <w:t xml:space="preserve"> </w:t>
      </w:r>
      <w:r w:rsidRPr="006D2E03">
        <w:rPr>
          <w:rFonts w:ascii="GHEA Grapalat" w:hAnsi="GHEA Grapalat" w:cs="Sylfaen"/>
          <w:sz w:val="20"/>
          <w:szCs w:val="20"/>
        </w:rPr>
        <w:t>որում</w:t>
      </w:r>
      <w:r w:rsidRPr="006D2E03">
        <w:rPr>
          <w:rFonts w:ascii="GHEA Grapalat" w:hAnsi="GHEA Grapalat" w:cs="Sylfaen"/>
          <w:sz w:val="20"/>
          <w:szCs w:val="20"/>
          <w:lang w:val="af-ZA"/>
        </w:rPr>
        <w:t xml:space="preserve">, </w:t>
      </w:r>
      <w:r w:rsidRPr="006D2E03">
        <w:rPr>
          <w:rFonts w:ascii="GHEA Grapalat" w:hAnsi="GHEA Grapalat" w:cs="Sylfaen"/>
          <w:sz w:val="20"/>
          <w:szCs w:val="20"/>
        </w:rPr>
        <w:t>եթե</w:t>
      </w:r>
      <w:r w:rsidRPr="006D2E03">
        <w:rPr>
          <w:rFonts w:ascii="GHEA Grapalat" w:hAnsi="GHEA Grapalat" w:cs="Sylfaen"/>
          <w:sz w:val="20"/>
          <w:szCs w:val="20"/>
          <w:lang w:val="af-ZA"/>
        </w:rPr>
        <w:t xml:space="preserve"> </w:t>
      </w:r>
      <w:r w:rsidRPr="006D2E03">
        <w:rPr>
          <w:rFonts w:ascii="GHEA Grapalat" w:hAnsi="GHEA Grapalat" w:cs="Sylfaen"/>
          <w:sz w:val="20"/>
          <w:szCs w:val="20"/>
        </w:rPr>
        <w:t>մասնակիցը</w:t>
      </w:r>
      <w:r w:rsidRPr="006D2E03">
        <w:rPr>
          <w:rFonts w:ascii="GHEA Grapalat" w:hAnsi="GHEA Grapalat" w:cs="Sylfaen"/>
          <w:sz w:val="20"/>
          <w:szCs w:val="20"/>
          <w:lang w:val="af-ZA"/>
        </w:rPr>
        <w:t xml:space="preserve"> </w:t>
      </w:r>
      <w:r w:rsidRPr="006D2E03">
        <w:rPr>
          <w:rFonts w:ascii="GHEA Grapalat" w:hAnsi="GHEA Grapalat" w:cs="Sylfaen"/>
          <w:sz w:val="20"/>
          <w:szCs w:val="20"/>
        </w:rPr>
        <w:t>հայտի</w:t>
      </w:r>
      <w:r w:rsidRPr="006D2E03">
        <w:rPr>
          <w:rFonts w:ascii="GHEA Grapalat" w:hAnsi="GHEA Grapalat" w:cs="Sylfaen"/>
          <w:sz w:val="20"/>
          <w:szCs w:val="20"/>
          <w:lang w:val="af-ZA"/>
        </w:rPr>
        <w:t xml:space="preserve"> </w:t>
      </w:r>
      <w:r w:rsidRPr="006D2E03">
        <w:rPr>
          <w:rFonts w:ascii="GHEA Grapalat" w:hAnsi="GHEA Grapalat" w:cs="Sylfaen"/>
          <w:sz w:val="20"/>
          <w:szCs w:val="20"/>
        </w:rPr>
        <w:t>ապահովումը</w:t>
      </w:r>
      <w:r w:rsidRPr="006D2E03">
        <w:rPr>
          <w:rFonts w:ascii="GHEA Grapalat" w:hAnsi="GHEA Grapalat" w:cs="Sylfaen"/>
          <w:sz w:val="20"/>
          <w:szCs w:val="20"/>
          <w:lang w:val="af-ZA"/>
        </w:rPr>
        <w:t xml:space="preserve"> </w:t>
      </w:r>
      <w:r w:rsidRPr="006D2E03">
        <w:rPr>
          <w:rFonts w:ascii="GHEA Grapalat" w:hAnsi="GHEA Grapalat" w:cs="Sylfaen"/>
          <w:sz w:val="20"/>
          <w:szCs w:val="20"/>
        </w:rPr>
        <w:t>ներկայացրել</w:t>
      </w:r>
      <w:r w:rsidRPr="006D2E03">
        <w:rPr>
          <w:rFonts w:ascii="GHEA Grapalat" w:hAnsi="GHEA Grapalat" w:cs="Sylfaen"/>
          <w:sz w:val="20"/>
          <w:szCs w:val="20"/>
          <w:lang w:val="af-ZA"/>
        </w:rPr>
        <w:t xml:space="preserve"> </w:t>
      </w:r>
      <w:r w:rsidRPr="006D2E03">
        <w:rPr>
          <w:rFonts w:ascii="GHEA Grapalat" w:hAnsi="GHEA Grapalat" w:cs="Sylfaen"/>
          <w:sz w:val="20"/>
          <w:szCs w:val="20"/>
        </w:rPr>
        <w:t>է</w:t>
      </w:r>
      <w:r w:rsidRPr="006D2E03">
        <w:rPr>
          <w:rFonts w:ascii="GHEA Grapalat" w:hAnsi="GHEA Grapalat" w:cs="Sylfaen"/>
          <w:sz w:val="20"/>
          <w:szCs w:val="20"/>
          <w:lang w:val="af-ZA"/>
        </w:rPr>
        <w:t xml:space="preserve"> </w:t>
      </w:r>
      <w:r w:rsidRPr="006D2E03">
        <w:rPr>
          <w:rFonts w:ascii="GHEA Grapalat" w:hAnsi="GHEA Grapalat" w:cs="Sylfaen"/>
          <w:sz w:val="20"/>
          <w:szCs w:val="20"/>
        </w:rPr>
        <w:t>սույն</w:t>
      </w:r>
      <w:r w:rsidRPr="006D2E03">
        <w:rPr>
          <w:rFonts w:ascii="GHEA Grapalat" w:hAnsi="GHEA Grapalat" w:cs="Sylfaen"/>
          <w:sz w:val="20"/>
          <w:szCs w:val="20"/>
          <w:lang w:val="af-ZA"/>
        </w:rPr>
        <w:t xml:space="preserve"> </w:t>
      </w:r>
      <w:r w:rsidRPr="006D2E03">
        <w:rPr>
          <w:rFonts w:ascii="GHEA Grapalat" w:hAnsi="GHEA Grapalat" w:cs="Sylfaen"/>
          <w:sz w:val="20"/>
          <w:szCs w:val="20"/>
        </w:rPr>
        <w:t>կետով</w:t>
      </w:r>
      <w:r w:rsidRPr="006D2E03">
        <w:rPr>
          <w:rFonts w:ascii="GHEA Grapalat" w:hAnsi="GHEA Grapalat" w:cs="Sylfaen"/>
          <w:sz w:val="20"/>
          <w:szCs w:val="20"/>
          <w:lang w:val="af-ZA"/>
        </w:rPr>
        <w:t xml:space="preserve"> </w:t>
      </w:r>
      <w:r w:rsidRPr="006D2E03">
        <w:rPr>
          <w:rFonts w:ascii="GHEA Grapalat" w:hAnsi="GHEA Grapalat" w:cs="Sylfaen"/>
          <w:sz w:val="20"/>
          <w:szCs w:val="20"/>
        </w:rPr>
        <w:t>սահմանված</w:t>
      </w:r>
      <w:r w:rsidRPr="006D2E03">
        <w:rPr>
          <w:rFonts w:ascii="GHEA Grapalat" w:hAnsi="GHEA Grapalat" w:cs="Sylfaen"/>
          <w:sz w:val="20"/>
          <w:szCs w:val="20"/>
          <w:lang w:val="af-ZA"/>
        </w:rPr>
        <w:t xml:space="preserve"> </w:t>
      </w:r>
      <w:r w:rsidRPr="006D2E03">
        <w:rPr>
          <w:rFonts w:ascii="GHEA Grapalat" w:hAnsi="GHEA Grapalat" w:cs="Sylfaen"/>
          <w:sz w:val="20"/>
          <w:szCs w:val="20"/>
        </w:rPr>
        <w:t>չափից</w:t>
      </w:r>
      <w:r w:rsidRPr="006D2E03">
        <w:rPr>
          <w:rFonts w:ascii="GHEA Grapalat" w:hAnsi="GHEA Grapalat" w:cs="Sylfaen"/>
          <w:sz w:val="20"/>
          <w:szCs w:val="20"/>
          <w:lang w:val="af-ZA"/>
        </w:rPr>
        <w:t xml:space="preserve"> </w:t>
      </w:r>
      <w:r w:rsidRPr="006D2E03">
        <w:rPr>
          <w:rFonts w:ascii="GHEA Grapalat" w:hAnsi="GHEA Grapalat" w:cs="Sylfaen"/>
          <w:sz w:val="20"/>
          <w:szCs w:val="20"/>
        </w:rPr>
        <w:t>ավելի</w:t>
      </w:r>
      <w:r w:rsidRPr="006D2E03">
        <w:rPr>
          <w:rFonts w:ascii="GHEA Grapalat" w:hAnsi="GHEA Grapalat" w:cs="Sylfaen"/>
          <w:sz w:val="20"/>
          <w:szCs w:val="20"/>
          <w:lang w:val="af-ZA"/>
        </w:rPr>
        <w:t xml:space="preserve">, </w:t>
      </w:r>
      <w:r w:rsidRPr="006D2E03">
        <w:rPr>
          <w:rFonts w:ascii="GHEA Grapalat" w:hAnsi="GHEA Grapalat" w:cs="Sylfaen"/>
          <w:sz w:val="20"/>
          <w:szCs w:val="20"/>
        </w:rPr>
        <w:t>ապա</w:t>
      </w:r>
      <w:r w:rsidRPr="006D2E03">
        <w:rPr>
          <w:rFonts w:ascii="GHEA Grapalat" w:hAnsi="GHEA Grapalat" w:cs="Sylfaen"/>
          <w:sz w:val="20"/>
          <w:szCs w:val="20"/>
          <w:lang w:val="af-ZA"/>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af-ZA"/>
        </w:rPr>
        <w:t xml:space="preserve"> </w:t>
      </w:r>
      <w:r w:rsidRPr="006D2E03">
        <w:rPr>
          <w:rFonts w:ascii="GHEA Grapalat" w:hAnsi="GHEA Grapalat" w:cs="Sylfaen"/>
          <w:sz w:val="20"/>
          <w:szCs w:val="20"/>
        </w:rPr>
        <w:t>համարվում</w:t>
      </w:r>
      <w:r w:rsidRPr="006D2E03">
        <w:rPr>
          <w:rFonts w:ascii="GHEA Grapalat" w:hAnsi="GHEA Grapalat" w:cs="Sylfaen"/>
          <w:sz w:val="20"/>
          <w:szCs w:val="20"/>
          <w:lang w:val="af-ZA"/>
        </w:rPr>
        <w:t xml:space="preserve"> </w:t>
      </w:r>
      <w:r w:rsidRPr="006D2E03">
        <w:rPr>
          <w:rFonts w:ascii="GHEA Grapalat" w:hAnsi="GHEA Grapalat" w:cs="Sylfaen"/>
          <w:sz w:val="20"/>
          <w:szCs w:val="20"/>
        </w:rPr>
        <w:t>է</w:t>
      </w:r>
      <w:r w:rsidRPr="006D2E03">
        <w:rPr>
          <w:rFonts w:ascii="GHEA Grapalat" w:hAnsi="GHEA Grapalat" w:cs="Sylfaen"/>
          <w:sz w:val="20"/>
          <w:szCs w:val="20"/>
          <w:lang w:val="af-ZA"/>
        </w:rPr>
        <w:t xml:space="preserve"> </w:t>
      </w:r>
      <w:r w:rsidRPr="006D2E03">
        <w:rPr>
          <w:rFonts w:ascii="GHEA Grapalat" w:hAnsi="GHEA Grapalat" w:cs="Sylfaen"/>
          <w:sz w:val="20"/>
          <w:szCs w:val="20"/>
        </w:rPr>
        <w:t>հրավերի</w:t>
      </w:r>
      <w:r w:rsidRPr="006D2E03">
        <w:rPr>
          <w:rFonts w:ascii="GHEA Grapalat" w:hAnsi="GHEA Grapalat" w:cs="Sylfaen"/>
          <w:sz w:val="20"/>
          <w:szCs w:val="20"/>
          <w:lang w:val="af-ZA"/>
        </w:rPr>
        <w:t xml:space="preserve"> </w:t>
      </w:r>
      <w:r w:rsidRPr="006D2E03">
        <w:rPr>
          <w:rFonts w:ascii="GHEA Grapalat" w:hAnsi="GHEA Grapalat" w:cs="Sylfaen"/>
          <w:sz w:val="20"/>
          <w:szCs w:val="20"/>
        </w:rPr>
        <w:t>պահանջներին</w:t>
      </w:r>
      <w:r w:rsidRPr="006D2E03">
        <w:rPr>
          <w:rFonts w:ascii="GHEA Grapalat" w:hAnsi="GHEA Grapalat" w:cs="Sylfaen"/>
          <w:sz w:val="20"/>
          <w:szCs w:val="20"/>
          <w:lang w:val="af-ZA"/>
        </w:rPr>
        <w:t xml:space="preserve"> </w:t>
      </w:r>
      <w:r w:rsidRPr="006D2E03">
        <w:rPr>
          <w:rFonts w:ascii="GHEA Grapalat" w:hAnsi="GHEA Grapalat" w:cs="Sylfaen"/>
          <w:sz w:val="20"/>
          <w:szCs w:val="20"/>
        </w:rPr>
        <w:t>բավարարող</w:t>
      </w:r>
      <w:r w:rsidRPr="006D2E03">
        <w:rPr>
          <w:rFonts w:ascii="GHEA Grapalat" w:hAnsi="GHEA Grapalat" w:cs="Sylfaen"/>
          <w:sz w:val="20"/>
          <w:szCs w:val="20"/>
          <w:lang w:val="af-ZA"/>
        </w:rPr>
        <w:t xml:space="preserve"> </w:t>
      </w:r>
      <w:r w:rsidRPr="006D2E03">
        <w:rPr>
          <w:rFonts w:ascii="GHEA Grapalat" w:hAnsi="GHEA Grapalat" w:cs="Sylfaen"/>
          <w:sz w:val="20"/>
          <w:szCs w:val="20"/>
        </w:rPr>
        <w:t>և</w:t>
      </w:r>
      <w:r w:rsidRPr="006D2E03">
        <w:rPr>
          <w:rFonts w:ascii="GHEA Grapalat" w:hAnsi="GHEA Grapalat" w:cs="Sylfaen"/>
          <w:sz w:val="20"/>
          <w:szCs w:val="20"/>
          <w:lang w:val="af-ZA"/>
        </w:rPr>
        <w:t xml:space="preserve"> </w:t>
      </w:r>
      <w:r w:rsidRPr="006D2E03">
        <w:rPr>
          <w:rFonts w:ascii="GHEA Grapalat" w:hAnsi="GHEA Grapalat" w:cs="Sylfaen"/>
          <w:sz w:val="20"/>
          <w:szCs w:val="20"/>
        </w:rPr>
        <w:t>ենթակա</w:t>
      </w:r>
      <w:r w:rsidRPr="006D2E03">
        <w:rPr>
          <w:rFonts w:ascii="GHEA Grapalat" w:hAnsi="GHEA Grapalat" w:cs="Sylfaen"/>
          <w:sz w:val="20"/>
          <w:szCs w:val="20"/>
          <w:lang w:val="af-ZA"/>
        </w:rPr>
        <w:t xml:space="preserve"> </w:t>
      </w:r>
      <w:r w:rsidRPr="006D2E03">
        <w:rPr>
          <w:rFonts w:ascii="GHEA Grapalat" w:hAnsi="GHEA Grapalat" w:cs="Sylfaen"/>
          <w:sz w:val="20"/>
          <w:szCs w:val="20"/>
        </w:rPr>
        <w:t>չէ</w:t>
      </w:r>
      <w:r w:rsidRPr="006D2E03">
        <w:rPr>
          <w:rFonts w:ascii="GHEA Grapalat" w:hAnsi="GHEA Grapalat" w:cs="Sylfaen"/>
          <w:sz w:val="20"/>
          <w:szCs w:val="20"/>
          <w:lang w:val="af-ZA"/>
        </w:rPr>
        <w:t xml:space="preserve"> </w:t>
      </w:r>
      <w:r w:rsidRPr="006D2E03">
        <w:rPr>
          <w:rFonts w:ascii="GHEA Grapalat" w:hAnsi="GHEA Grapalat" w:cs="Sylfaen"/>
          <w:sz w:val="20"/>
          <w:szCs w:val="20"/>
        </w:rPr>
        <w:t>մերժման</w:t>
      </w:r>
      <w:r w:rsidRPr="006D2E03">
        <w:rPr>
          <w:rFonts w:ascii="GHEA Grapalat" w:hAnsi="GHEA Grapalat" w:cs="Sylfaen"/>
          <w:sz w:val="20"/>
          <w:szCs w:val="20"/>
          <w:lang w:val="af-ZA"/>
        </w:rPr>
        <w:t>:</w:t>
      </w:r>
    </w:p>
    <w:p w14:paraId="4E330413" w14:textId="77777777" w:rsidR="002F0D56" w:rsidRDefault="002F0D56" w:rsidP="002F0D56">
      <w:pPr>
        <w:ind w:firstLine="567"/>
        <w:jc w:val="both"/>
        <w:rPr>
          <w:rFonts w:ascii="GHEA Grapalat" w:hAnsi="GHEA Grapalat"/>
          <w:sz w:val="20"/>
          <w:szCs w:val="20"/>
          <w:lang w:val="af-ZA"/>
        </w:rPr>
      </w:pPr>
      <w:r w:rsidRPr="00684E53">
        <w:rPr>
          <w:rFonts w:ascii="GHEA Grapalat" w:hAnsi="GHEA Grapalat"/>
          <w:b/>
          <w:sz w:val="20"/>
          <w:szCs w:val="20"/>
        </w:rPr>
        <w:t>Կանխիկ</w:t>
      </w:r>
      <w:r w:rsidRPr="00684E53">
        <w:rPr>
          <w:rFonts w:ascii="GHEA Grapalat" w:hAnsi="GHEA Grapalat"/>
          <w:b/>
          <w:sz w:val="20"/>
          <w:szCs w:val="20"/>
          <w:lang w:val="af-ZA"/>
        </w:rPr>
        <w:t xml:space="preserve"> </w:t>
      </w:r>
      <w:r w:rsidRPr="00684E53">
        <w:rPr>
          <w:rFonts w:ascii="GHEA Grapalat" w:hAnsi="GHEA Grapalat"/>
          <w:b/>
          <w:sz w:val="20"/>
          <w:szCs w:val="20"/>
        </w:rPr>
        <w:t>փողի</w:t>
      </w:r>
      <w:r w:rsidRPr="00684E53">
        <w:rPr>
          <w:rFonts w:ascii="GHEA Grapalat" w:hAnsi="GHEA Grapalat"/>
          <w:b/>
          <w:sz w:val="20"/>
          <w:szCs w:val="20"/>
          <w:lang w:val="af-ZA"/>
        </w:rPr>
        <w:t xml:space="preserve"> </w:t>
      </w:r>
      <w:r w:rsidRPr="00684E53">
        <w:rPr>
          <w:rFonts w:ascii="GHEA Grapalat" w:hAnsi="GHEA Grapalat"/>
          <w:b/>
          <w:sz w:val="20"/>
          <w:szCs w:val="20"/>
        </w:rPr>
        <w:t>ձևով</w:t>
      </w:r>
      <w:r w:rsidRPr="00684E53">
        <w:rPr>
          <w:rFonts w:ascii="GHEA Grapalat" w:hAnsi="GHEA Grapalat"/>
          <w:b/>
          <w:sz w:val="20"/>
          <w:szCs w:val="20"/>
          <w:lang w:val="af-ZA"/>
        </w:rPr>
        <w:t xml:space="preserve"> </w:t>
      </w:r>
      <w:r w:rsidRPr="00684E53">
        <w:rPr>
          <w:rFonts w:ascii="GHEA Grapalat" w:hAnsi="GHEA Grapalat"/>
          <w:b/>
          <w:sz w:val="20"/>
          <w:szCs w:val="20"/>
        </w:rPr>
        <w:t>ներկայացված</w:t>
      </w:r>
      <w:r w:rsidRPr="00684E53">
        <w:rPr>
          <w:rFonts w:ascii="GHEA Grapalat" w:hAnsi="GHEA Grapalat"/>
          <w:b/>
          <w:sz w:val="20"/>
          <w:szCs w:val="20"/>
          <w:lang w:val="af-ZA"/>
        </w:rPr>
        <w:t xml:space="preserve"> </w:t>
      </w:r>
      <w:r w:rsidRPr="00684E53">
        <w:rPr>
          <w:rFonts w:ascii="GHEA Grapalat" w:hAnsi="GHEA Grapalat"/>
          <w:b/>
          <w:sz w:val="20"/>
          <w:szCs w:val="20"/>
        </w:rPr>
        <w:t>հայտի</w:t>
      </w:r>
      <w:r w:rsidRPr="00684E53">
        <w:rPr>
          <w:rFonts w:ascii="GHEA Grapalat" w:hAnsi="GHEA Grapalat"/>
          <w:b/>
          <w:sz w:val="20"/>
          <w:szCs w:val="20"/>
          <w:lang w:val="af-ZA"/>
        </w:rPr>
        <w:t xml:space="preserve"> </w:t>
      </w:r>
      <w:r w:rsidRPr="00684E53">
        <w:rPr>
          <w:rFonts w:ascii="GHEA Grapalat" w:hAnsi="GHEA Grapalat"/>
          <w:b/>
          <w:sz w:val="20"/>
          <w:szCs w:val="20"/>
        </w:rPr>
        <w:t>ապահովումը</w:t>
      </w:r>
      <w:r w:rsidRPr="00684E53">
        <w:rPr>
          <w:rFonts w:ascii="GHEA Grapalat" w:hAnsi="GHEA Grapalat"/>
          <w:b/>
          <w:sz w:val="20"/>
          <w:szCs w:val="20"/>
          <w:lang w:val="af-ZA"/>
        </w:rPr>
        <w:t xml:space="preserve"> </w:t>
      </w:r>
      <w:r w:rsidRPr="00684E53">
        <w:rPr>
          <w:rFonts w:ascii="GHEA Grapalat" w:hAnsi="GHEA Grapalat"/>
          <w:b/>
          <w:sz w:val="20"/>
          <w:szCs w:val="20"/>
        </w:rPr>
        <w:t>պետք</w:t>
      </w:r>
      <w:r w:rsidRPr="00684E53">
        <w:rPr>
          <w:rFonts w:ascii="GHEA Grapalat" w:hAnsi="GHEA Grapalat"/>
          <w:b/>
          <w:sz w:val="20"/>
          <w:szCs w:val="20"/>
          <w:lang w:val="af-ZA"/>
        </w:rPr>
        <w:t xml:space="preserve"> </w:t>
      </w:r>
      <w:r w:rsidRPr="00684E53">
        <w:rPr>
          <w:rFonts w:ascii="GHEA Grapalat" w:hAnsi="GHEA Grapalat"/>
          <w:b/>
          <w:sz w:val="20"/>
          <w:szCs w:val="20"/>
        </w:rPr>
        <w:t>է</w:t>
      </w:r>
      <w:r w:rsidRPr="00684E53">
        <w:rPr>
          <w:rFonts w:ascii="GHEA Grapalat" w:hAnsi="GHEA Grapalat"/>
          <w:b/>
          <w:sz w:val="20"/>
          <w:szCs w:val="20"/>
          <w:lang w:val="af-ZA"/>
        </w:rPr>
        <w:t xml:space="preserve"> </w:t>
      </w:r>
      <w:r w:rsidRPr="00684E53">
        <w:rPr>
          <w:rFonts w:ascii="GHEA Grapalat" w:hAnsi="GHEA Grapalat"/>
          <w:b/>
          <w:sz w:val="20"/>
          <w:szCs w:val="20"/>
        </w:rPr>
        <w:t>փոխանցվի</w:t>
      </w:r>
      <w:r w:rsidRPr="00684E53">
        <w:rPr>
          <w:rFonts w:ascii="GHEA Grapalat" w:hAnsi="GHEA Grapalat"/>
          <w:b/>
          <w:sz w:val="20"/>
          <w:szCs w:val="20"/>
          <w:lang w:val="af-ZA"/>
        </w:rPr>
        <w:t xml:space="preserve"> </w:t>
      </w:r>
      <w:r w:rsidRPr="00684E53">
        <w:rPr>
          <w:rFonts w:ascii="GHEA Grapalat" w:hAnsi="GHEA Grapalat"/>
          <w:b/>
          <w:sz w:val="20"/>
          <w:szCs w:val="20"/>
        </w:rPr>
        <w:t>Կենտրոնական</w:t>
      </w:r>
      <w:r w:rsidRPr="00684E53">
        <w:rPr>
          <w:rFonts w:ascii="GHEA Grapalat" w:hAnsi="GHEA Grapalat"/>
          <w:b/>
          <w:sz w:val="20"/>
          <w:szCs w:val="20"/>
          <w:lang w:val="af-ZA"/>
        </w:rPr>
        <w:t xml:space="preserve"> </w:t>
      </w:r>
      <w:r w:rsidRPr="00684E53">
        <w:rPr>
          <w:rFonts w:ascii="GHEA Grapalat" w:hAnsi="GHEA Grapalat"/>
          <w:b/>
          <w:sz w:val="20"/>
          <w:szCs w:val="20"/>
        </w:rPr>
        <w:t>գանձապետարանում</w:t>
      </w:r>
      <w:r w:rsidRPr="00684E53">
        <w:rPr>
          <w:rFonts w:ascii="GHEA Grapalat" w:hAnsi="GHEA Grapalat"/>
          <w:b/>
          <w:sz w:val="20"/>
          <w:szCs w:val="20"/>
          <w:lang w:val="af-ZA"/>
        </w:rPr>
        <w:t xml:space="preserve"> </w:t>
      </w:r>
      <w:r w:rsidRPr="00684E53">
        <w:rPr>
          <w:rFonts w:ascii="GHEA Grapalat" w:hAnsi="GHEA Grapalat"/>
          <w:b/>
          <w:sz w:val="20"/>
          <w:szCs w:val="20"/>
        </w:rPr>
        <w:t>լիազորված</w:t>
      </w:r>
      <w:r w:rsidRPr="00684E53">
        <w:rPr>
          <w:rFonts w:ascii="GHEA Grapalat" w:hAnsi="GHEA Grapalat"/>
          <w:b/>
          <w:sz w:val="20"/>
          <w:szCs w:val="20"/>
          <w:lang w:val="af-ZA"/>
        </w:rPr>
        <w:t xml:space="preserve"> </w:t>
      </w:r>
      <w:r w:rsidRPr="00684E53">
        <w:rPr>
          <w:rFonts w:ascii="GHEA Grapalat" w:hAnsi="GHEA Grapalat"/>
          <w:b/>
          <w:sz w:val="20"/>
          <w:szCs w:val="20"/>
        </w:rPr>
        <w:t>մարմնի</w:t>
      </w:r>
      <w:r w:rsidRPr="00684E53">
        <w:rPr>
          <w:rFonts w:ascii="GHEA Grapalat" w:hAnsi="GHEA Grapalat"/>
          <w:b/>
          <w:sz w:val="20"/>
          <w:szCs w:val="20"/>
          <w:lang w:val="af-ZA"/>
        </w:rPr>
        <w:t xml:space="preserve"> </w:t>
      </w:r>
      <w:r w:rsidRPr="00684E53">
        <w:rPr>
          <w:rFonts w:ascii="GHEA Grapalat" w:hAnsi="GHEA Grapalat"/>
          <w:b/>
          <w:sz w:val="20"/>
          <w:szCs w:val="20"/>
        </w:rPr>
        <w:t>անվամբ</w:t>
      </w:r>
      <w:r w:rsidRPr="00684E53">
        <w:rPr>
          <w:rFonts w:ascii="GHEA Grapalat" w:hAnsi="GHEA Grapalat"/>
          <w:b/>
          <w:sz w:val="20"/>
          <w:szCs w:val="20"/>
          <w:lang w:val="af-ZA"/>
        </w:rPr>
        <w:t xml:space="preserve"> </w:t>
      </w:r>
      <w:r w:rsidRPr="00684E53">
        <w:rPr>
          <w:rFonts w:ascii="GHEA Grapalat" w:hAnsi="GHEA Grapalat"/>
          <w:b/>
          <w:sz w:val="20"/>
          <w:szCs w:val="20"/>
        </w:rPr>
        <w:t>բացված</w:t>
      </w:r>
      <w:r w:rsidRPr="00684E53">
        <w:rPr>
          <w:rFonts w:ascii="GHEA Grapalat" w:hAnsi="GHEA Grapalat"/>
          <w:b/>
          <w:sz w:val="20"/>
          <w:szCs w:val="20"/>
          <w:lang w:val="af-ZA"/>
        </w:rPr>
        <w:t xml:space="preserve"> </w:t>
      </w:r>
      <w:r w:rsidRPr="00684E53">
        <w:rPr>
          <w:rFonts w:ascii="GHEA Grapalat" w:hAnsi="GHEA Grapalat"/>
          <w:b/>
          <w:lang w:val="af-ZA"/>
        </w:rPr>
        <w:t>«</w:t>
      </w:r>
      <w:r w:rsidRPr="00684E53">
        <w:rPr>
          <w:rFonts w:ascii="GHEA Grapalat" w:hAnsi="GHEA Grapalat"/>
          <w:b/>
          <w:sz w:val="20"/>
          <w:szCs w:val="20"/>
          <w:lang w:val="af-ZA"/>
        </w:rPr>
        <w:t>900008000466</w:t>
      </w:r>
      <w:r w:rsidRPr="00684E53">
        <w:rPr>
          <w:rFonts w:ascii="GHEA Grapalat" w:hAnsi="GHEA Grapalat"/>
          <w:b/>
          <w:lang w:val="af-ZA"/>
        </w:rPr>
        <w:t>»</w:t>
      </w:r>
      <w:r w:rsidRPr="00684E53">
        <w:rPr>
          <w:rFonts w:ascii="GHEA Grapalat" w:hAnsi="GHEA Grapalat"/>
          <w:b/>
          <w:sz w:val="20"/>
          <w:szCs w:val="20"/>
          <w:lang w:val="af-ZA"/>
        </w:rPr>
        <w:t xml:space="preserve"> </w:t>
      </w:r>
      <w:r w:rsidRPr="00684E53">
        <w:rPr>
          <w:rFonts w:ascii="GHEA Grapalat" w:hAnsi="GHEA Grapalat"/>
          <w:b/>
          <w:sz w:val="20"/>
          <w:szCs w:val="20"/>
        </w:rPr>
        <w:t>գանձապետական</w:t>
      </w:r>
      <w:r w:rsidRPr="00684E53">
        <w:rPr>
          <w:rFonts w:ascii="GHEA Grapalat" w:hAnsi="GHEA Grapalat"/>
          <w:b/>
          <w:sz w:val="20"/>
          <w:szCs w:val="20"/>
          <w:lang w:val="af-ZA"/>
        </w:rPr>
        <w:t xml:space="preserve"> </w:t>
      </w:r>
      <w:r w:rsidRPr="00684E53">
        <w:rPr>
          <w:rFonts w:ascii="GHEA Grapalat" w:hAnsi="GHEA Grapalat"/>
          <w:b/>
          <w:sz w:val="20"/>
          <w:szCs w:val="20"/>
        </w:rPr>
        <w:t>հաշվին</w:t>
      </w:r>
      <w:r w:rsidRPr="00684E53">
        <w:rPr>
          <w:rFonts w:ascii="GHEA Grapalat" w:hAnsi="GHEA Grapalat"/>
          <w:b/>
          <w:sz w:val="20"/>
          <w:szCs w:val="20"/>
          <w:lang w:val="af-ZA"/>
        </w:rPr>
        <w:t>,</w:t>
      </w:r>
      <w:r w:rsidRPr="006D2E03">
        <w:rPr>
          <w:rFonts w:ascii="GHEA Grapalat" w:hAnsi="GHEA Grapalat"/>
          <w:sz w:val="20"/>
          <w:szCs w:val="20"/>
          <w:lang w:val="af-ZA"/>
        </w:rPr>
        <w:t xml:space="preserve"> </w:t>
      </w:r>
      <w:r w:rsidRPr="006D2E03">
        <w:rPr>
          <w:rFonts w:ascii="GHEA Grapalat" w:hAnsi="GHEA Grapalat"/>
          <w:sz w:val="20"/>
          <w:szCs w:val="20"/>
        </w:rPr>
        <w:t>որը</w:t>
      </w:r>
      <w:r w:rsidRPr="006D2E03">
        <w:rPr>
          <w:rFonts w:ascii="GHEA Grapalat" w:hAnsi="GHEA Grapalat"/>
          <w:sz w:val="20"/>
          <w:szCs w:val="20"/>
          <w:lang w:val="af-ZA"/>
        </w:rPr>
        <w:t xml:space="preserve"> </w:t>
      </w:r>
      <w:r w:rsidRPr="006D2E03">
        <w:rPr>
          <w:rFonts w:ascii="GHEA Grapalat" w:hAnsi="GHEA Grapalat"/>
          <w:sz w:val="20"/>
          <w:szCs w:val="20"/>
        </w:rPr>
        <w:t>ենթակա</w:t>
      </w:r>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r w:rsidRPr="006D2E03">
        <w:rPr>
          <w:rFonts w:ascii="GHEA Grapalat" w:hAnsi="GHEA Grapalat"/>
          <w:sz w:val="20"/>
          <w:szCs w:val="20"/>
        </w:rPr>
        <w:t>վերադարձման</w:t>
      </w:r>
      <w:r w:rsidRPr="006D2E03">
        <w:rPr>
          <w:rFonts w:ascii="GHEA Grapalat" w:hAnsi="GHEA Grapalat"/>
          <w:sz w:val="20"/>
          <w:szCs w:val="20"/>
          <w:lang w:val="af-ZA"/>
        </w:rPr>
        <w:t xml:space="preserve"> </w:t>
      </w:r>
      <w:r w:rsidRPr="006D2E03">
        <w:rPr>
          <w:rFonts w:ascii="GHEA Grapalat" w:hAnsi="GHEA Grapalat"/>
          <w:sz w:val="20"/>
          <w:szCs w:val="20"/>
        </w:rPr>
        <w:t>այն</w:t>
      </w:r>
      <w:r w:rsidRPr="006D2E03">
        <w:rPr>
          <w:rFonts w:ascii="GHEA Grapalat" w:hAnsi="GHEA Grapalat"/>
          <w:sz w:val="20"/>
          <w:szCs w:val="20"/>
          <w:lang w:val="af-ZA"/>
        </w:rPr>
        <w:t xml:space="preserve"> </w:t>
      </w:r>
      <w:r w:rsidRPr="006D2E03">
        <w:rPr>
          <w:rFonts w:ascii="GHEA Grapalat" w:hAnsi="GHEA Grapalat"/>
          <w:sz w:val="20"/>
          <w:szCs w:val="20"/>
        </w:rPr>
        <w:t>ներկայացրած</w:t>
      </w:r>
      <w:r w:rsidRPr="006D2E03">
        <w:rPr>
          <w:rFonts w:ascii="GHEA Grapalat" w:hAnsi="GHEA Grapalat"/>
          <w:sz w:val="20"/>
          <w:szCs w:val="20"/>
          <w:lang w:val="af-ZA"/>
        </w:rPr>
        <w:t xml:space="preserve"> </w:t>
      </w:r>
      <w:r w:rsidRPr="006D2E03">
        <w:rPr>
          <w:rFonts w:ascii="GHEA Grapalat" w:hAnsi="GHEA Grapalat"/>
          <w:sz w:val="20"/>
          <w:szCs w:val="20"/>
        </w:rPr>
        <w:t>մասնակցին</w:t>
      </w:r>
      <w:r w:rsidRPr="006D2E03">
        <w:rPr>
          <w:rFonts w:ascii="GHEA Grapalat" w:hAnsi="GHEA Grapalat"/>
          <w:sz w:val="20"/>
          <w:szCs w:val="20"/>
          <w:lang w:val="af-ZA"/>
        </w:rPr>
        <w:t xml:space="preserve">` </w:t>
      </w:r>
      <w:r w:rsidRPr="006D2E03">
        <w:rPr>
          <w:rFonts w:ascii="GHEA Grapalat" w:hAnsi="GHEA Grapalat"/>
          <w:sz w:val="20"/>
          <w:szCs w:val="20"/>
        </w:rPr>
        <w:t>բացառությամբ</w:t>
      </w:r>
      <w:r w:rsidRPr="006D2E03">
        <w:rPr>
          <w:rFonts w:ascii="GHEA Grapalat" w:hAnsi="GHEA Grapalat"/>
          <w:sz w:val="20"/>
          <w:szCs w:val="20"/>
          <w:lang w:val="af-ZA"/>
        </w:rPr>
        <w:t xml:space="preserve"> </w:t>
      </w:r>
      <w:r w:rsidRPr="006D2E03">
        <w:rPr>
          <w:rFonts w:ascii="GHEA Grapalat" w:hAnsi="GHEA Grapalat"/>
          <w:sz w:val="20"/>
          <w:szCs w:val="20"/>
        </w:rPr>
        <w:t>սույն</w:t>
      </w:r>
      <w:r w:rsidRPr="006D2E03">
        <w:rPr>
          <w:rFonts w:ascii="GHEA Grapalat" w:hAnsi="GHEA Grapalat"/>
          <w:sz w:val="20"/>
          <w:szCs w:val="20"/>
          <w:lang w:val="af-ZA"/>
        </w:rPr>
        <w:t xml:space="preserve"> </w:t>
      </w:r>
      <w:r w:rsidRPr="006D2E03">
        <w:rPr>
          <w:rFonts w:ascii="GHEA Grapalat" w:hAnsi="GHEA Grapalat"/>
          <w:sz w:val="20"/>
          <w:szCs w:val="20"/>
        </w:rPr>
        <w:t>հրավերի</w:t>
      </w:r>
      <w:r w:rsidRPr="006D2E03">
        <w:rPr>
          <w:rFonts w:ascii="GHEA Grapalat" w:hAnsi="GHEA Grapalat"/>
          <w:sz w:val="20"/>
          <w:szCs w:val="20"/>
          <w:lang w:val="af-ZA"/>
        </w:rPr>
        <w:t xml:space="preserve"> 1-</w:t>
      </w:r>
      <w:r w:rsidRPr="006D2E03">
        <w:rPr>
          <w:rFonts w:ascii="GHEA Grapalat" w:hAnsi="GHEA Grapalat"/>
          <w:sz w:val="20"/>
          <w:szCs w:val="20"/>
        </w:rPr>
        <w:t>ին</w:t>
      </w:r>
      <w:r w:rsidRPr="006D2E03">
        <w:rPr>
          <w:rFonts w:ascii="GHEA Grapalat" w:hAnsi="GHEA Grapalat"/>
          <w:sz w:val="20"/>
          <w:szCs w:val="20"/>
          <w:lang w:val="af-ZA"/>
        </w:rPr>
        <w:t xml:space="preserve"> </w:t>
      </w:r>
      <w:r w:rsidRPr="006D2E03">
        <w:rPr>
          <w:rFonts w:ascii="GHEA Grapalat" w:hAnsi="GHEA Grapalat"/>
          <w:sz w:val="20"/>
          <w:szCs w:val="20"/>
        </w:rPr>
        <w:t>մասի</w:t>
      </w:r>
      <w:r w:rsidRPr="006D2E03">
        <w:rPr>
          <w:rFonts w:ascii="GHEA Grapalat" w:hAnsi="GHEA Grapalat"/>
          <w:sz w:val="20"/>
          <w:szCs w:val="20"/>
          <w:lang w:val="af-ZA"/>
        </w:rPr>
        <w:t xml:space="preserve"> 7.3 </w:t>
      </w:r>
      <w:r w:rsidRPr="006D2E03">
        <w:rPr>
          <w:rFonts w:ascii="GHEA Grapalat" w:hAnsi="GHEA Grapalat"/>
          <w:sz w:val="20"/>
          <w:szCs w:val="20"/>
        </w:rPr>
        <w:t>կետով</w:t>
      </w:r>
      <w:r w:rsidRPr="006D2E03">
        <w:rPr>
          <w:rFonts w:ascii="GHEA Grapalat" w:hAnsi="GHEA Grapalat"/>
          <w:sz w:val="20"/>
          <w:szCs w:val="20"/>
          <w:lang w:val="af-ZA"/>
        </w:rPr>
        <w:t xml:space="preserve"> </w:t>
      </w:r>
      <w:r w:rsidRPr="006D2E03">
        <w:rPr>
          <w:rFonts w:ascii="GHEA Grapalat" w:hAnsi="GHEA Grapalat"/>
          <w:sz w:val="20"/>
          <w:szCs w:val="20"/>
        </w:rPr>
        <w:t>նախատեսված</w:t>
      </w:r>
      <w:r w:rsidRPr="006D2E03">
        <w:rPr>
          <w:rFonts w:ascii="GHEA Grapalat" w:hAnsi="GHEA Grapalat"/>
          <w:sz w:val="20"/>
          <w:szCs w:val="20"/>
          <w:lang w:val="af-ZA"/>
        </w:rPr>
        <w:t xml:space="preserve"> </w:t>
      </w:r>
      <w:r w:rsidRPr="006D2E03">
        <w:rPr>
          <w:rFonts w:ascii="GHEA Grapalat" w:hAnsi="GHEA Grapalat"/>
          <w:sz w:val="20"/>
          <w:szCs w:val="20"/>
        </w:rPr>
        <w:t>դեպքերի</w:t>
      </w:r>
      <w:r w:rsidRPr="006D2E03">
        <w:rPr>
          <w:rFonts w:ascii="GHEA Grapalat" w:hAnsi="GHEA Grapalat"/>
          <w:sz w:val="20"/>
          <w:szCs w:val="20"/>
          <w:lang w:val="af-ZA"/>
        </w:rPr>
        <w:t xml:space="preserve">: </w:t>
      </w:r>
      <w:r w:rsidRPr="006D2E03">
        <w:rPr>
          <w:rFonts w:ascii="GHEA Grapalat" w:hAnsi="GHEA Grapalat"/>
          <w:sz w:val="20"/>
          <w:szCs w:val="20"/>
        </w:rPr>
        <w:t>Ընդ</w:t>
      </w:r>
      <w:r w:rsidRPr="006D2E03">
        <w:rPr>
          <w:rFonts w:ascii="GHEA Grapalat" w:hAnsi="GHEA Grapalat"/>
          <w:sz w:val="20"/>
          <w:szCs w:val="20"/>
          <w:lang w:val="af-ZA"/>
        </w:rPr>
        <w:t xml:space="preserve"> </w:t>
      </w:r>
      <w:r w:rsidRPr="006D2E03">
        <w:rPr>
          <w:rFonts w:ascii="GHEA Grapalat" w:hAnsi="GHEA Grapalat"/>
          <w:sz w:val="20"/>
          <w:szCs w:val="20"/>
        </w:rPr>
        <w:t>որում</w:t>
      </w:r>
      <w:r w:rsidRPr="006D2E03">
        <w:rPr>
          <w:rFonts w:ascii="GHEA Grapalat" w:hAnsi="GHEA Grapalat"/>
          <w:sz w:val="20"/>
          <w:szCs w:val="20"/>
          <w:lang w:val="af-ZA"/>
        </w:rPr>
        <w:t xml:space="preserve"> </w:t>
      </w:r>
      <w:r w:rsidRPr="006D2E03">
        <w:rPr>
          <w:rFonts w:ascii="GHEA Grapalat" w:hAnsi="GHEA Grapalat"/>
          <w:sz w:val="20"/>
          <w:szCs w:val="20"/>
        </w:rPr>
        <w:t>հայտի</w:t>
      </w:r>
      <w:r w:rsidRPr="006D2E03">
        <w:rPr>
          <w:rFonts w:ascii="GHEA Grapalat" w:hAnsi="GHEA Grapalat"/>
          <w:sz w:val="20"/>
          <w:szCs w:val="20"/>
          <w:lang w:val="af-ZA"/>
        </w:rPr>
        <w:t xml:space="preserve"> </w:t>
      </w:r>
      <w:r w:rsidRPr="006D2E03">
        <w:rPr>
          <w:rFonts w:ascii="GHEA Grapalat" w:hAnsi="GHEA Grapalat"/>
          <w:sz w:val="20"/>
          <w:szCs w:val="20"/>
        </w:rPr>
        <w:t>ապահովումը</w:t>
      </w:r>
      <w:r w:rsidRPr="006D2E03">
        <w:rPr>
          <w:rFonts w:ascii="GHEA Grapalat" w:hAnsi="GHEA Grapalat"/>
          <w:sz w:val="20"/>
          <w:szCs w:val="20"/>
          <w:lang w:val="af-ZA"/>
        </w:rPr>
        <w:t xml:space="preserve"> </w:t>
      </w:r>
      <w:r w:rsidRPr="006D2E03">
        <w:rPr>
          <w:rFonts w:ascii="GHEA Grapalat" w:hAnsi="GHEA Grapalat"/>
          <w:sz w:val="20"/>
          <w:szCs w:val="20"/>
        </w:rPr>
        <w:t>վերադարձվում</w:t>
      </w:r>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r w:rsidRPr="006D2E03">
        <w:rPr>
          <w:rFonts w:ascii="GHEA Grapalat" w:hAnsi="GHEA Grapalat"/>
          <w:sz w:val="20"/>
          <w:szCs w:val="20"/>
        </w:rPr>
        <w:t>պայմանագիրը</w:t>
      </w:r>
      <w:r w:rsidRPr="006D2E03">
        <w:rPr>
          <w:rFonts w:ascii="GHEA Grapalat" w:hAnsi="GHEA Grapalat"/>
          <w:sz w:val="20"/>
          <w:szCs w:val="20"/>
          <w:lang w:val="af-ZA"/>
        </w:rPr>
        <w:t xml:space="preserve"> </w:t>
      </w:r>
      <w:r w:rsidRPr="006D2E03">
        <w:rPr>
          <w:rFonts w:ascii="GHEA Grapalat" w:hAnsi="GHEA Grapalat"/>
          <w:sz w:val="20"/>
          <w:szCs w:val="20"/>
        </w:rPr>
        <w:t>կնքվելու</w:t>
      </w:r>
      <w:r w:rsidRPr="006D2E03">
        <w:rPr>
          <w:rFonts w:ascii="GHEA Grapalat" w:hAnsi="GHEA Grapalat"/>
          <w:sz w:val="20"/>
          <w:szCs w:val="20"/>
          <w:lang w:val="af-ZA"/>
        </w:rPr>
        <w:t xml:space="preserve"> </w:t>
      </w:r>
      <w:r w:rsidRPr="006D2E03">
        <w:rPr>
          <w:rFonts w:ascii="GHEA Grapalat" w:hAnsi="GHEA Grapalat"/>
          <w:sz w:val="20"/>
          <w:szCs w:val="20"/>
        </w:rPr>
        <w:t>օրվան</w:t>
      </w:r>
      <w:r w:rsidRPr="006D2E03">
        <w:rPr>
          <w:rFonts w:ascii="GHEA Grapalat" w:hAnsi="GHEA Grapalat"/>
          <w:sz w:val="20"/>
          <w:szCs w:val="20"/>
          <w:lang w:val="af-ZA"/>
        </w:rPr>
        <w:t xml:space="preserve"> </w:t>
      </w:r>
      <w:r w:rsidRPr="006D2E03">
        <w:rPr>
          <w:rFonts w:ascii="GHEA Grapalat" w:hAnsi="GHEA Grapalat"/>
          <w:sz w:val="20"/>
          <w:szCs w:val="20"/>
        </w:rPr>
        <w:t>հաջորդող</w:t>
      </w:r>
      <w:r w:rsidRPr="006D2E03">
        <w:rPr>
          <w:rFonts w:ascii="GHEA Grapalat" w:hAnsi="GHEA Grapalat"/>
          <w:sz w:val="20"/>
          <w:szCs w:val="20"/>
          <w:lang w:val="af-ZA"/>
        </w:rPr>
        <w:t xml:space="preserve"> </w:t>
      </w:r>
      <w:r w:rsidRPr="006D2E03">
        <w:rPr>
          <w:rFonts w:ascii="GHEA Grapalat" w:hAnsi="GHEA Grapalat"/>
          <w:sz w:val="20"/>
          <w:szCs w:val="20"/>
        </w:rPr>
        <w:t>հինգ</w:t>
      </w:r>
      <w:r w:rsidRPr="006D2E03">
        <w:rPr>
          <w:rFonts w:ascii="GHEA Grapalat" w:hAnsi="GHEA Grapalat"/>
          <w:sz w:val="20"/>
          <w:szCs w:val="20"/>
          <w:lang w:val="af-ZA"/>
        </w:rPr>
        <w:t xml:space="preserve"> </w:t>
      </w:r>
      <w:r w:rsidRPr="006D2E03">
        <w:rPr>
          <w:rFonts w:ascii="GHEA Grapalat" w:hAnsi="GHEA Grapalat"/>
          <w:sz w:val="20"/>
          <w:szCs w:val="20"/>
        </w:rPr>
        <w:t>աշխատանքային</w:t>
      </w:r>
      <w:r w:rsidRPr="006D2E03">
        <w:rPr>
          <w:rFonts w:ascii="GHEA Grapalat" w:hAnsi="GHEA Grapalat"/>
          <w:sz w:val="20"/>
          <w:szCs w:val="20"/>
          <w:lang w:val="af-ZA"/>
        </w:rPr>
        <w:t xml:space="preserve"> </w:t>
      </w:r>
      <w:r w:rsidRPr="006D2E03">
        <w:rPr>
          <w:rFonts w:ascii="GHEA Grapalat" w:hAnsi="GHEA Grapalat"/>
          <w:sz w:val="20"/>
          <w:szCs w:val="20"/>
        </w:rPr>
        <w:t>օրվա</w:t>
      </w:r>
      <w:r w:rsidRPr="006D2E03">
        <w:rPr>
          <w:rFonts w:ascii="GHEA Grapalat" w:hAnsi="GHEA Grapalat"/>
          <w:sz w:val="20"/>
          <w:szCs w:val="20"/>
          <w:lang w:val="af-ZA"/>
        </w:rPr>
        <w:t xml:space="preserve"> </w:t>
      </w:r>
      <w:r w:rsidRPr="006D2E03">
        <w:rPr>
          <w:rFonts w:ascii="GHEA Grapalat" w:hAnsi="GHEA Grapalat"/>
          <w:sz w:val="20"/>
          <w:szCs w:val="20"/>
        </w:rPr>
        <w:t>ընթացքում</w:t>
      </w:r>
      <w:r w:rsidRPr="006D2E03">
        <w:rPr>
          <w:rFonts w:ascii="GHEA Grapalat" w:hAnsi="GHEA Grapalat"/>
          <w:sz w:val="20"/>
          <w:szCs w:val="20"/>
          <w:lang w:val="af-ZA"/>
        </w:rPr>
        <w:t xml:space="preserve">: </w:t>
      </w:r>
      <w:r w:rsidRPr="006D2E03">
        <w:rPr>
          <w:rFonts w:ascii="GHEA Grapalat" w:hAnsi="GHEA Grapalat"/>
          <w:sz w:val="20"/>
          <w:szCs w:val="20"/>
        </w:rPr>
        <w:t>Գնման</w:t>
      </w:r>
      <w:r w:rsidRPr="006D2E03">
        <w:rPr>
          <w:rFonts w:ascii="GHEA Grapalat" w:hAnsi="GHEA Grapalat"/>
          <w:sz w:val="20"/>
          <w:szCs w:val="20"/>
          <w:lang w:val="af-ZA"/>
        </w:rPr>
        <w:t xml:space="preserve"> </w:t>
      </w:r>
      <w:r w:rsidRPr="006D2E03">
        <w:rPr>
          <w:rFonts w:ascii="GHEA Grapalat" w:hAnsi="GHEA Grapalat"/>
          <w:sz w:val="20"/>
          <w:szCs w:val="20"/>
        </w:rPr>
        <w:t>ընթացակարգը</w:t>
      </w:r>
      <w:r w:rsidRPr="006D2E03">
        <w:rPr>
          <w:rFonts w:ascii="GHEA Grapalat" w:hAnsi="GHEA Grapalat"/>
          <w:sz w:val="20"/>
          <w:szCs w:val="20"/>
          <w:lang w:val="af-ZA"/>
        </w:rPr>
        <w:t xml:space="preserve"> </w:t>
      </w:r>
      <w:r w:rsidRPr="006D2E03">
        <w:rPr>
          <w:rFonts w:ascii="GHEA Grapalat" w:hAnsi="GHEA Grapalat"/>
          <w:sz w:val="20"/>
          <w:szCs w:val="20"/>
        </w:rPr>
        <w:t>չկայացած</w:t>
      </w:r>
      <w:r w:rsidRPr="006D2E03">
        <w:rPr>
          <w:rFonts w:ascii="GHEA Grapalat" w:hAnsi="GHEA Grapalat"/>
          <w:sz w:val="20"/>
          <w:szCs w:val="20"/>
          <w:lang w:val="af-ZA"/>
        </w:rPr>
        <w:t xml:space="preserve"> </w:t>
      </w:r>
      <w:r w:rsidRPr="006D2E03">
        <w:rPr>
          <w:rFonts w:ascii="GHEA Grapalat" w:hAnsi="GHEA Grapalat"/>
          <w:sz w:val="20"/>
          <w:szCs w:val="20"/>
        </w:rPr>
        <w:t>հայտարարվելու</w:t>
      </w:r>
      <w:r w:rsidRPr="006D2E03">
        <w:rPr>
          <w:rFonts w:ascii="GHEA Grapalat" w:hAnsi="GHEA Grapalat"/>
          <w:sz w:val="20"/>
          <w:szCs w:val="20"/>
          <w:lang w:val="af-ZA"/>
        </w:rPr>
        <w:t xml:space="preserve"> </w:t>
      </w:r>
      <w:r w:rsidRPr="006D2E03">
        <w:rPr>
          <w:rFonts w:ascii="GHEA Grapalat" w:hAnsi="GHEA Grapalat"/>
          <w:sz w:val="20"/>
          <w:szCs w:val="20"/>
        </w:rPr>
        <w:t>դեպքում</w:t>
      </w:r>
      <w:r w:rsidRPr="006D2E03">
        <w:rPr>
          <w:rFonts w:ascii="GHEA Grapalat" w:hAnsi="GHEA Grapalat"/>
          <w:sz w:val="20"/>
          <w:szCs w:val="20"/>
          <w:lang w:val="af-ZA"/>
        </w:rPr>
        <w:t xml:space="preserve"> </w:t>
      </w:r>
      <w:r w:rsidRPr="006D2E03">
        <w:rPr>
          <w:rFonts w:ascii="GHEA Grapalat" w:hAnsi="GHEA Grapalat"/>
          <w:sz w:val="20"/>
          <w:szCs w:val="20"/>
        </w:rPr>
        <w:t>հայտի</w:t>
      </w:r>
      <w:r w:rsidRPr="006D2E03">
        <w:rPr>
          <w:rFonts w:ascii="GHEA Grapalat" w:hAnsi="GHEA Grapalat"/>
          <w:sz w:val="20"/>
          <w:szCs w:val="20"/>
          <w:lang w:val="af-ZA"/>
        </w:rPr>
        <w:t xml:space="preserve"> </w:t>
      </w:r>
      <w:r w:rsidRPr="006D2E03">
        <w:rPr>
          <w:rFonts w:ascii="GHEA Grapalat" w:hAnsi="GHEA Grapalat"/>
          <w:sz w:val="20"/>
          <w:szCs w:val="20"/>
        </w:rPr>
        <w:t>ապահովումը</w:t>
      </w:r>
      <w:r w:rsidRPr="006D2E03">
        <w:rPr>
          <w:rFonts w:ascii="GHEA Grapalat" w:hAnsi="GHEA Grapalat"/>
          <w:sz w:val="20"/>
          <w:szCs w:val="20"/>
          <w:lang w:val="af-ZA"/>
        </w:rPr>
        <w:t xml:space="preserve"> </w:t>
      </w:r>
      <w:r w:rsidRPr="006D2E03">
        <w:rPr>
          <w:rFonts w:ascii="GHEA Grapalat" w:hAnsi="GHEA Grapalat"/>
          <w:sz w:val="20"/>
          <w:szCs w:val="20"/>
        </w:rPr>
        <w:t>վերադարձվում</w:t>
      </w:r>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r w:rsidRPr="006D2E03">
        <w:rPr>
          <w:rFonts w:ascii="GHEA Grapalat" w:hAnsi="GHEA Grapalat"/>
          <w:sz w:val="20"/>
          <w:szCs w:val="20"/>
        </w:rPr>
        <w:t>անգործության</w:t>
      </w:r>
      <w:r w:rsidRPr="006D2E03">
        <w:rPr>
          <w:rFonts w:ascii="GHEA Grapalat" w:hAnsi="GHEA Grapalat"/>
          <w:sz w:val="20"/>
          <w:szCs w:val="20"/>
          <w:lang w:val="af-ZA"/>
        </w:rPr>
        <w:t xml:space="preserve"> </w:t>
      </w:r>
      <w:r w:rsidRPr="006D2E03">
        <w:rPr>
          <w:rFonts w:ascii="GHEA Grapalat" w:hAnsi="GHEA Grapalat"/>
          <w:sz w:val="20"/>
          <w:szCs w:val="20"/>
        </w:rPr>
        <w:t>ժամկետն</w:t>
      </w:r>
      <w:r w:rsidRPr="006D2E03">
        <w:rPr>
          <w:rFonts w:ascii="GHEA Grapalat" w:hAnsi="GHEA Grapalat"/>
          <w:sz w:val="20"/>
          <w:szCs w:val="20"/>
          <w:lang w:val="af-ZA"/>
        </w:rPr>
        <w:t xml:space="preserve"> </w:t>
      </w:r>
      <w:r w:rsidRPr="006D2E03">
        <w:rPr>
          <w:rFonts w:ascii="GHEA Grapalat" w:hAnsi="GHEA Grapalat"/>
          <w:sz w:val="20"/>
          <w:szCs w:val="20"/>
        </w:rPr>
        <w:t>ավարտվելուն</w:t>
      </w:r>
      <w:r w:rsidRPr="006D2E03">
        <w:rPr>
          <w:rFonts w:ascii="GHEA Grapalat" w:hAnsi="GHEA Grapalat"/>
          <w:sz w:val="20"/>
          <w:szCs w:val="20"/>
          <w:lang w:val="af-ZA"/>
        </w:rPr>
        <w:t xml:space="preserve"> </w:t>
      </w:r>
      <w:r w:rsidRPr="006D2E03">
        <w:rPr>
          <w:rFonts w:ascii="GHEA Grapalat" w:hAnsi="GHEA Grapalat"/>
          <w:sz w:val="20"/>
          <w:szCs w:val="20"/>
        </w:rPr>
        <w:t>հաջորդող</w:t>
      </w:r>
      <w:r w:rsidRPr="006D2E03">
        <w:rPr>
          <w:rFonts w:ascii="GHEA Grapalat" w:hAnsi="GHEA Grapalat"/>
          <w:sz w:val="20"/>
          <w:szCs w:val="20"/>
          <w:lang w:val="af-ZA"/>
        </w:rPr>
        <w:t xml:space="preserve"> </w:t>
      </w:r>
      <w:r w:rsidRPr="006D2E03">
        <w:rPr>
          <w:rFonts w:ascii="GHEA Grapalat" w:hAnsi="GHEA Grapalat"/>
          <w:sz w:val="20"/>
          <w:szCs w:val="20"/>
        </w:rPr>
        <w:t>հինգ</w:t>
      </w:r>
      <w:r w:rsidRPr="006D2E03">
        <w:rPr>
          <w:rFonts w:ascii="GHEA Grapalat" w:hAnsi="GHEA Grapalat"/>
          <w:sz w:val="20"/>
          <w:szCs w:val="20"/>
          <w:lang w:val="af-ZA"/>
        </w:rPr>
        <w:t xml:space="preserve"> </w:t>
      </w:r>
      <w:r w:rsidRPr="006D2E03">
        <w:rPr>
          <w:rFonts w:ascii="GHEA Grapalat" w:hAnsi="GHEA Grapalat"/>
          <w:sz w:val="20"/>
          <w:szCs w:val="20"/>
        </w:rPr>
        <w:t>աշխատանքային</w:t>
      </w:r>
      <w:r w:rsidRPr="006D2E03">
        <w:rPr>
          <w:rFonts w:ascii="GHEA Grapalat" w:hAnsi="GHEA Grapalat"/>
          <w:sz w:val="20"/>
          <w:szCs w:val="20"/>
          <w:lang w:val="af-ZA"/>
        </w:rPr>
        <w:t xml:space="preserve"> </w:t>
      </w:r>
      <w:r w:rsidRPr="006D2E03">
        <w:rPr>
          <w:rFonts w:ascii="GHEA Grapalat" w:hAnsi="GHEA Grapalat"/>
          <w:sz w:val="20"/>
          <w:szCs w:val="20"/>
        </w:rPr>
        <w:t>օրվա</w:t>
      </w:r>
      <w:r w:rsidRPr="006D2E03">
        <w:rPr>
          <w:rFonts w:ascii="GHEA Grapalat" w:hAnsi="GHEA Grapalat"/>
          <w:sz w:val="20"/>
          <w:szCs w:val="20"/>
          <w:lang w:val="af-ZA"/>
        </w:rPr>
        <w:t xml:space="preserve"> </w:t>
      </w:r>
      <w:r w:rsidRPr="006D2E03">
        <w:rPr>
          <w:rFonts w:ascii="GHEA Grapalat" w:hAnsi="GHEA Grapalat"/>
          <w:sz w:val="20"/>
          <w:szCs w:val="20"/>
        </w:rPr>
        <w:t>ընթացքում</w:t>
      </w:r>
      <w:r w:rsidRPr="006D2E03">
        <w:rPr>
          <w:rFonts w:ascii="GHEA Grapalat" w:hAnsi="GHEA Grapalat"/>
          <w:sz w:val="20"/>
          <w:szCs w:val="20"/>
          <w:lang w:val="af-ZA"/>
        </w:rPr>
        <w:t xml:space="preserve">, </w:t>
      </w:r>
      <w:r w:rsidRPr="006D2E03">
        <w:rPr>
          <w:rFonts w:ascii="GHEA Grapalat" w:hAnsi="GHEA Grapalat"/>
          <w:sz w:val="20"/>
          <w:szCs w:val="20"/>
        </w:rPr>
        <w:t>եթե</w:t>
      </w:r>
      <w:r w:rsidRPr="006D2E03">
        <w:rPr>
          <w:rFonts w:ascii="GHEA Grapalat" w:hAnsi="GHEA Grapalat"/>
          <w:sz w:val="20"/>
          <w:szCs w:val="20"/>
          <w:lang w:val="af-ZA"/>
        </w:rPr>
        <w:t xml:space="preserve"> </w:t>
      </w:r>
      <w:r w:rsidRPr="006D2E03">
        <w:rPr>
          <w:rFonts w:ascii="GHEA Grapalat" w:hAnsi="GHEA Grapalat"/>
          <w:sz w:val="20"/>
          <w:szCs w:val="20"/>
        </w:rPr>
        <w:t>գնման</w:t>
      </w:r>
      <w:r w:rsidRPr="006D2E03">
        <w:rPr>
          <w:rFonts w:ascii="GHEA Grapalat" w:hAnsi="GHEA Grapalat"/>
          <w:sz w:val="20"/>
          <w:szCs w:val="20"/>
          <w:lang w:val="af-ZA"/>
        </w:rPr>
        <w:t xml:space="preserve"> </w:t>
      </w:r>
      <w:r w:rsidRPr="006D2E03">
        <w:rPr>
          <w:rFonts w:ascii="GHEA Grapalat" w:hAnsi="GHEA Grapalat"/>
          <w:sz w:val="20"/>
          <w:szCs w:val="20"/>
        </w:rPr>
        <w:t>ընթացակարգի</w:t>
      </w:r>
      <w:r w:rsidRPr="006D2E03">
        <w:rPr>
          <w:rFonts w:ascii="GHEA Grapalat" w:hAnsi="GHEA Grapalat"/>
          <w:sz w:val="20"/>
          <w:szCs w:val="20"/>
          <w:lang w:val="af-ZA"/>
        </w:rPr>
        <w:t xml:space="preserve"> </w:t>
      </w:r>
      <w:r w:rsidRPr="006D2E03">
        <w:rPr>
          <w:rFonts w:ascii="GHEA Grapalat" w:hAnsi="GHEA Grapalat"/>
          <w:sz w:val="20"/>
          <w:szCs w:val="20"/>
        </w:rPr>
        <w:t>արդյունքները</w:t>
      </w:r>
      <w:r w:rsidRPr="006D2E03">
        <w:rPr>
          <w:rFonts w:ascii="GHEA Grapalat" w:hAnsi="GHEA Grapalat"/>
          <w:sz w:val="20"/>
          <w:szCs w:val="20"/>
          <w:lang w:val="af-ZA"/>
        </w:rPr>
        <w:t xml:space="preserve"> </w:t>
      </w:r>
      <w:r w:rsidRPr="006D2E03">
        <w:rPr>
          <w:rFonts w:ascii="GHEA Grapalat" w:hAnsi="GHEA Grapalat"/>
          <w:sz w:val="20"/>
          <w:szCs w:val="20"/>
        </w:rPr>
        <w:t>բողոքարկված</w:t>
      </w:r>
      <w:r w:rsidRPr="006D2E03">
        <w:rPr>
          <w:rFonts w:ascii="GHEA Grapalat" w:hAnsi="GHEA Grapalat"/>
          <w:sz w:val="20"/>
          <w:szCs w:val="20"/>
          <w:lang w:val="af-ZA"/>
        </w:rPr>
        <w:t xml:space="preserve"> </w:t>
      </w:r>
      <w:r w:rsidRPr="006D2E03">
        <w:rPr>
          <w:rFonts w:ascii="GHEA Grapalat" w:hAnsi="GHEA Grapalat"/>
          <w:sz w:val="20"/>
          <w:szCs w:val="20"/>
        </w:rPr>
        <w:t>չեն</w:t>
      </w:r>
      <w:r w:rsidRPr="006D2E03">
        <w:rPr>
          <w:rFonts w:ascii="GHEA Grapalat" w:hAnsi="GHEA Grapalat"/>
          <w:sz w:val="20"/>
          <w:szCs w:val="20"/>
          <w:lang w:val="af-ZA"/>
        </w:rPr>
        <w:t xml:space="preserve">: </w:t>
      </w:r>
      <w:r w:rsidRPr="006D2E03">
        <w:rPr>
          <w:rFonts w:ascii="GHEA Grapalat" w:hAnsi="GHEA Grapalat"/>
          <w:sz w:val="20"/>
          <w:szCs w:val="20"/>
        </w:rPr>
        <w:t>Բողոքի</w:t>
      </w:r>
      <w:r w:rsidRPr="006D2E03">
        <w:rPr>
          <w:rFonts w:ascii="GHEA Grapalat" w:hAnsi="GHEA Grapalat"/>
          <w:sz w:val="20"/>
          <w:szCs w:val="20"/>
          <w:lang w:val="af-ZA"/>
        </w:rPr>
        <w:t xml:space="preserve"> </w:t>
      </w:r>
      <w:r w:rsidRPr="006D2E03">
        <w:rPr>
          <w:rFonts w:ascii="GHEA Grapalat" w:hAnsi="GHEA Grapalat"/>
          <w:sz w:val="20"/>
          <w:szCs w:val="20"/>
        </w:rPr>
        <w:t>առկայության</w:t>
      </w:r>
      <w:r w:rsidRPr="006D2E03">
        <w:rPr>
          <w:rFonts w:ascii="GHEA Grapalat" w:hAnsi="GHEA Grapalat"/>
          <w:sz w:val="20"/>
          <w:szCs w:val="20"/>
          <w:lang w:val="af-ZA"/>
        </w:rPr>
        <w:t xml:space="preserve"> </w:t>
      </w:r>
      <w:r w:rsidRPr="006D2E03">
        <w:rPr>
          <w:rFonts w:ascii="GHEA Grapalat" w:hAnsi="GHEA Grapalat"/>
          <w:sz w:val="20"/>
          <w:szCs w:val="20"/>
        </w:rPr>
        <w:t>դեպքում</w:t>
      </w:r>
      <w:r w:rsidRPr="006D2E03">
        <w:rPr>
          <w:rFonts w:ascii="GHEA Grapalat" w:hAnsi="GHEA Grapalat"/>
          <w:sz w:val="20"/>
          <w:szCs w:val="20"/>
          <w:lang w:val="af-ZA"/>
        </w:rPr>
        <w:t xml:space="preserve"> </w:t>
      </w:r>
      <w:r w:rsidRPr="006D2E03">
        <w:rPr>
          <w:rFonts w:ascii="GHEA Grapalat" w:hAnsi="GHEA Grapalat"/>
          <w:sz w:val="20"/>
          <w:szCs w:val="20"/>
        </w:rPr>
        <w:t>հայտի</w:t>
      </w:r>
      <w:r w:rsidRPr="006D2E03">
        <w:rPr>
          <w:rFonts w:ascii="GHEA Grapalat" w:hAnsi="GHEA Grapalat"/>
          <w:sz w:val="20"/>
          <w:szCs w:val="20"/>
          <w:lang w:val="af-ZA"/>
        </w:rPr>
        <w:t xml:space="preserve"> </w:t>
      </w:r>
      <w:r w:rsidRPr="006D2E03">
        <w:rPr>
          <w:rFonts w:ascii="GHEA Grapalat" w:hAnsi="GHEA Grapalat"/>
          <w:sz w:val="20"/>
          <w:szCs w:val="20"/>
        </w:rPr>
        <w:t>ապահովումը</w:t>
      </w:r>
      <w:r w:rsidRPr="006D2E03">
        <w:rPr>
          <w:rFonts w:ascii="GHEA Grapalat" w:hAnsi="GHEA Grapalat"/>
          <w:sz w:val="20"/>
          <w:szCs w:val="20"/>
          <w:lang w:val="af-ZA"/>
        </w:rPr>
        <w:t xml:space="preserve"> </w:t>
      </w:r>
      <w:r w:rsidRPr="006D2E03">
        <w:rPr>
          <w:rFonts w:ascii="GHEA Grapalat" w:hAnsi="GHEA Grapalat"/>
          <w:sz w:val="20"/>
          <w:szCs w:val="20"/>
        </w:rPr>
        <w:t>վերադարձվում</w:t>
      </w:r>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r w:rsidRPr="006D2E03">
        <w:rPr>
          <w:rFonts w:ascii="GHEA Grapalat" w:hAnsi="GHEA Grapalat"/>
          <w:sz w:val="20"/>
          <w:szCs w:val="20"/>
        </w:rPr>
        <w:t>գնման</w:t>
      </w:r>
      <w:r w:rsidRPr="006D2E03">
        <w:rPr>
          <w:rFonts w:ascii="GHEA Grapalat" w:hAnsi="GHEA Grapalat"/>
          <w:sz w:val="20"/>
          <w:szCs w:val="20"/>
          <w:lang w:val="af-ZA"/>
        </w:rPr>
        <w:t xml:space="preserve"> </w:t>
      </w:r>
      <w:r w:rsidRPr="006D2E03">
        <w:rPr>
          <w:rFonts w:ascii="GHEA Grapalat" w:hAnsi="GHEA Grapalat"/>
          <w:sz w:val="20"/>
          <w:szCs w:val="20"/>
        </w:rPr>
        <w:t>ընթացակարգը</w:t>
      </w:r>
      <w:r w:rsidRPr="006D2E03">
        <w:rPr>
          <w:rFonts w:ascii="GHEA Grapalat" w:hAnsi="GHEA Grapalat"/>
          <w:sz w:val="20"/>
          <w:szCs w:val="20"/>
          <w:lang w:val="af-ZA"/>
        </w:rPr>
        <w:t xml:space="preserve"> </w:t>
      </w:r>
      <w:r w:rsidRPr="006D2E03">
        <w:rPr>
          <w:rFonts w:ascii="GHEA Grapalat" w:hAnsi="GHEA Grapalat"/>
          <w:sz w:val="20"/>
          <w:szCs w:val="20"/>
        </w:rPr>
        <w:t>չկայացած</w:t>
      </w:r>
      <w:r w:rsidRPr="006D2E03">
        <w:rPr>
          <w:rFonts w:ascii="GHEA Grapalat" w:hAnsi="GHEA Grapalat"/>
          <w:sz w:val="20"/>
          <w:szCs w:val="20"/>
          <w:lang w:val="af-ZA"/>
        </w:rPr>
        <w:t xml:space="preserve"> </w:t>
      </w:r>
      <w:r w:rsidRPr="006D2E03">
        <w:rPr>
          <w:rFonts w:ascii="GHEA Grapalat" w:hAnsi="GHEA Grapalat"/>
          <w:sz w:val="20"/>
          <w:szCs w:val="20"/>
        </w:rPr>
        <w:t>հայտարարելու</w:t>
      </w:r>
      <w:r w:rsidRPr="006D2E03">
        <w:rPr>
          <w:rFonts w:ascii="GHEA Grapalat" w:hAnsi="GHEA Grapalat"/>
          <w:sz w:val="20"/>
          <w:szCs w:val="20"/>
          <w:lang w:val="af-ZA"/>
        </w:rPr>
        <w:t xml:space="preserve"> </w:t>
      </w:r>
      <w:r w:rsidRPr="006D2E03">
        <w:rPr>
          <w:rFonts w:ascii="GHEA Grapalat" w:hAnsi="GHEA Grapalat"/>
          <w:sz w:val="20"/>
          <w:szCs w:val="20"/>
        </w:rPr>
        <w:t>մասին</w:t>
      </w:r>
      <w:r w:rsidRPr="006D2E03">
        <w:rPr>
          <w:rFonts w:ascii="GHEA Grapalat" w:hAnsi="GHEA Grapalat"/>
          <w:sz w:val="20"/>
          <w:szCs w:val="20"/>
          <w:lang w:val="af-ZA"/>
        </w:rPr>
        <w:t xml:space="preserve"> </w:t>
      </w:r>
      <w:r w:rsidRPr="006D2E03">
        <w:rPr>
          <w:rFonts w:ascii="GHEA Grapalat" w:hAnsi="GHEA Grapalat"/>
          <w:sz w:val="20"/>
          <w:szCs w:val="20"/>
        </w:rPr>
        <w:t>գնահատող</w:t>
      </w:r>
      <w:r w:rsidRPr="006D2E03">
        <w:rPr>
          <w:rFonts w:ascii="GHEA Grapalat" w:hAnsi="GHEA Grapalat"/>
          <w:sz w:val="20"/>
          <w:szCs w:val="20"/>
          <w:lang w:val="af-ZA"/>
        </w:rPr>
        <w:t xml:space="preserve"> </w:t>
      </w:r>
      <w:r w:rsidRPr="006D2E03">
        <w:rPr>
          <w:rFonts w:ascii="GHEA Grapalat" w:hAnsi="GHEA Grapalat"/>
          <w:sz w:val="20"/>
          <w:szCs w:val="20"/>
        </w:rPr>
        <w:t>հանձնաժողովի</w:t>
      </w:r>
      <w:r w:rsidRPr="006D2E03">
        <w:rPr>
          <w:rFonts w:ascii="GHEA Grapalat" w:hAnsi="GHEA Grapalat"/>
          <w:sz w:val="20"/>
          <w:szCs w:val="20"/>
          <w:lang w:val="af-ZA"/>
        </w:rPr>
        <w:t xml:space="preserve"> </w:t>
      </w:r>
      <w:r w:rsidRPr="006D2E03">
        <w:rPr>
          <w:rFonts w:ascii="GHEA Grapalat" w:hAnsi="GHEA Grapalat"/>
          <w:sz w:val="20"/>
          <w:szCs w:val="20"/>
        </w:rPr>
        <w:t>որոշումն</w:t>
      </w:r>
      <w:r w:rsidRPr="006D2E03">
        <w:rPr>
          <w:rFonts w:ascii="GHEA Grapalat" w:hAnsi="GHEA Grapalat"/>
          <w:sz w:val="20"/>
          <w:szCs w:val="20"/>
          <w:lang w:val="af-ZA"/>
        </w:rPr>
        <w:t xml:space="preserve"> </w:t>
      </w:r>
      <w:r w:rsidRPr="006D2E03">
        <w:rPr>
          <w:rFonts w:ascii="GHEA Grapalat" w:hAnsi="GHEA Grapalat"/>
          <w:sz w:val="20"/>
          <w:szCs w:val="20"/>
        </w:rPr>
        <w:t>անփոփոխ</w:t>
      </w:r>
      <w:r w:rsidRPr="006D2E03">
        <w:rPr>
          <w:rFonts w:ascii="GHEA Grapalat" w:hAnsi="GHEA Grapalat"/>
          <w:sz w:val="20"/>
          <w:szCs w:val="20"/>
          <w:lang w:val="af-ZA"/>
        </w:rPr>
        <w:t xml:space="preserve"> </w:t>
      </w:r>
      <w:r w:rsidRPr="006D2E03">
        <w:rPr>
          <w:rFonts w:ascii="GHEA Grapalat" w:hAnsi="GHEA Grapalat"/>
          <w:sz w:val="20"/>
          <w:szCs w:val="20"/>
        </w:rPr>
        <w:t>թողնելու</w:t>
      </w:r>
      <w:r w:rsidRPr="006D2E03">
        <w:rPr>
          <w:rFonts w:ascii="GHEA Grapalat" w:hAnsi="GHEA Grapalat"/>
          <w:sz w:val="20"/>
          <w:szCs w:val="20"/>
          <w:lang w:val="af-ZA"/>
        </w:rPr>
        <w:t xml:space="preserve"> </w:t>
      </w:r>
      <w:r w:rsidRPr="006D2E03">
        <w:rPr>
          <w:rFonts w:ascii="GHEA Grapalat" w:hAnsi="GHEA Grapalat"/>
          <w:sz w:val="20"/>
          <w:szCs w:val="20"/>
        </w:rPr>
        <w:t>մասին</w:t>
      </w:r>
      <w:r w:rsidRPr="006D2E03">
        <w:rPr>
          <w:rFonts w:ascii="GHEA Grapalat" w:hAnsi="GHEA Grapalat"/>
          <w:sz w:val="20"/>
          <w:szCs w:val="20"/>
          <w:lang w:val="af-ZA"/>
        </w:rPr>
        <w:t xml:space="preserve"> </w:t>
      </w:r>
      <w:r w:rsidRPr="006D2E03">
        <w:rPr>
          <w:rFonts w:ascii="GHEA Grapalat" w:hAnsi="GHEA Grapalat"/>
          <w:sz w:val="20"/>
          <w:szCs w:val="20"/>
        </w:rPr>
        <w:t>դատարանի</w:t>
      </w:r>
      <w:r w:rsidRPr="006D2E03">
        <w:rPr>
          <w:rFonts w:ascii="GHEA Grapalat" w:hAnsi="GHEA Grapalat"/>
          <w:sz w:val="20"/>
          <w:szCs w:val="20"/>
          <w:lang w:val="af-ZA"/>
        </w:rPr>
        <w:t xml:space="preserve"> </w:t>
      </w:r>
      <w:r w:rsidRPr="006D2E03">
        <w:rPr>
          <w:rFonts w:ascii="GHEA Grapalat" w:hAnsi="GHEA Grapalat"/>
          <w:sz w:val="20"/>
          <w:szCs w:val="20"/>
        </w:rPr>
        <w:t>եզրափակիչ</w:t>
      </w:r>
      <w:r w:rsidRPr="006D2E03">
        <w:rPr>
          <w:rFonts w:ascii="GHEA Grapalat" w:hAnsi="GHEA Grapalat"/>
          <w:sz w:val="20"/>
          <w:szCs w:val="20"/>
          <w:lang w:val="af-ZA"/>
        </w:rPr>
        <w:t xml:space="preserve"> </w:t>
      </w:r>
      <w:r w:rsidRPr="006D2E03">
        <w:rPr>
          <w:rFonts w:ascii="GHEA Grapalat" w:hAnsi="GHEA Grapalat"/>
          <w:sz w:val="20"/>
          <w:szCs w:val="20"/>
        </w:rPr>
        <w:t>դատական</w:t>
      </w:r>
      <w:r w:rsidRPr="006D2E03">
        <w:rPr>
          <w:rFonts w:ascii="GHEA Grapalat" w:hAnsi="GHEA Grapalat"/>
          <w:sz w:val="20"/>
          <w:szCs w:val="20"/>
          <w:lang w:val="af-ZA"/>
        </w:rPr>
        <w:t xml:space="preserve"> </w:t>
      </w:r>
      <w:r w:rsidRPr="006D2E03">
        <w:rPr>
          <w:rFonts w:ascii="GHEA Grapalat" w:hAnsi="GHEA Grapalat"/>
          <w:sz w:val="20"/>
          <w:szCs w:val="20"/>
        </w:rPr>
        <w:t>ակտն</w:t>
      </w:r>
      <w:r w:rsidRPr="006D2E03">
        <w:rPr>
          <w:rFonts w:ascii="GHEA Grapalat" w:hAnsi="GHEA Grapalat"/>
          <w:sz w:val="20"/>
          <w:szCs w:val="20"/>
          <w:lang w:val="af-ZA"/>
        </w:rPr>
        <w:t xml:space="preserve"> </w:t>
      </w:r>
      <w:r w:rsidRPr="006D2E03">
        <w:rPr>
          <w:rFonts w:ascii="GHEA Grapalat" w:hAnsi="GHEA Grapalat"/>
          <w:sz w:val="20"/>
          <w:szCs w:val="20"/>
        </w:rPr>
        <w:t>օրինական</w:t>
      </w:r>
      <w:r w:rsidRPr="006D2E03">
        <w:rPr>
          <w:rFonts w:ascii="GHEA Grapalat" w:hAnsi="GHEA Grapalat"/>
          <w:sz w:val="20"/>
          <w:szCs w:val="20"/>
          <w:lang w:val="af-ZA"/>
        </w:rPr>
        <w:t xml:space="preserve"> </w:t>
      </w:r>
      <w:r w:rsidRPr="006D2E03">
        <w:rPr>
          <w:rFonts w:ascii="GHEA Grapalat" w:hAnsi="GHEA Grapalat"/>
          <w:sz w:val="20"/>
          <w:szCs w:val="20"/>
        </w:rPr>
        <w:t>ուժի</w:t>
      </w:r>
      <w:r w:rsidRPr="006D2E03">
        <w:rPr>
          <w:rFonts w:ascii="GHEA Grapalat" w:hAnsi="GHEA Grapalat"/>
          <w:sz w:val="20"/>
          <w:szCs w:val="20"/>
          <w:lang w:val="af-ZA"/>
        </w:rPr>
        <w:t xml:space="preserve"> </w:t>
      </w:r>
      <w:r w:rsidRPr="006D2E03">
        <w:rPr>
          <w:rFonts w:ascii="GHEA Grapalat" w:hAnsi="GHEA Grapalat"/>
          <w:sz w:val="20"/>
          <w:szCs w:val="20"/>
        </w:rPr>
        <w:t>մեջ</w:t>
      </w:r>
      <w:r w:rsidRPr="006D2E03">
        <w:rPr>
          <w:rFonts w:ascii="GHEA Grapalat" w:hAnsi="GHEA Grapalat"/>
          <w:sz w:val="20"/>
          <w:szCs w:val="20"/>
          <w:lang w:val="af-ZA"/>
        </w:rPr>
        <w:t xml:space="preserve"> </w:t>
      </w:r>
      <w:r w:rsidRPr="006D2E03">
        <w:rPr>
          <w:rFonts w:ascii="GHEA Grapalat" w:hAnsi="GHEA Grapalat"/>
          <w:sz w:val="20"/>
          <w:szCs w:val="20"/>
        </w:rPr>
        <w:t>մտնելու</w:t>
      </w:r>
      <w:r w:rsidRPr="006D2E03">
        <w:rPr>
          <w:rFonts w:ascii="GHEA Grapalat" w:hAnsi="GHEA Grapalat"/>
          <w:sz w:val="20"/>
          <w:szCs w:val="20"/>
          <w:lang w:val="af-ZA"/>
        </w:rPr>
        <w:t xml:space="preserve"> </w:t>
      </w:r>
      <w:r w:rsidRPr="006D2E03">
        <w:rPr>
          <w:rFonts w:ascii="GHEA Grapalat" w:hAnsi="GHEA Grapalat"/>
          <w:sz w:val="20"/>
          <w:szCs w:val="20"/>
        </w:rPr>
        <w:t>օրվան</w:t>
      </w:r>
      <w:r w:rsidRPr="006D2E03">
        <w:rPr>
          <w:rFonts w:ascii="GHEA Grapalat" w:hAnsi="GHEA Grapalat"/>
          <w:sz w:val="20"/>
          <w:szCs w:val="20"/>
          <w:lang w:val="af-ZA"/>
        </w:rPr>
        <w:t xml:space="preserve"> </w:t>
      </w:r>
      <w:r w:rsidRPr="006D2E03">
        <w:rPr>
          <w:rFonts w:ascii="GHEA Grapalat" w:hAnsi="GHEA Grapalat"/>
          <w:sz w:val="20"/>
          <w:szCs w:val="20"/>
        </w:rPr>
        <w:t>հաջորդող</w:t>
      </w:r>
      <w:r w:rsidRPr="006D2E03">
        <w:rPr>
          <w:rFonts w:ascii="GHEA Grapalat" w:hAnsi="GHEA Grapalat"/>
          <w:sz w:val="20"/>
          <w:szCs w:val="20"/>
          <w:lang w:val="af-ZA"/>
        </w:rPr>
        <w:t xml:space="preserve"> </w:t>
      </w:r>
      <w:r w:rsidRPr="006D2E03">
        <w:rPr>
          <w:rFonts w:ascii="GHEA Grapalat" w:hAnsi="GHEA Grapalat"/>
          <w:sz w:val="20"/>
          <w:szCs w:val="20"/>
        </w:rPr>
        <w:t>հինգ</w:t>
      </w:r>
      <w:r w:rsidRPr="006D2E03">
        <w:rPr>
          <w:rFonts w:ascii="GHEA Grapalat" w:hAnsi="GHEA Grapalat"/>
          <w:sz w:val="20"/>
          <w:szCs w:val="20"/>
          <w:lang w:val="af-ZA"/>
        </w:rPr>
        <w:t xml:space="preserve"> </w:t>
      </w:r>
      <w:r w:rsidRPr="006D2E03">
        <w:rPr>
          <w:rFonts w:ascii="GHEA Grapalat" w:hAnsi="GHEA Grapalat"/>
          <w:sz w:val="20"/>
          <w:szCs w:val="20"/>
        </w:rPr>
        <w:t>աշխատանքային</w:t>
      </w:r>
      <w:r w:rsidRPr="006D2E03">
        <w:rPr>
          <w:rFonts w:ascii="GHEA Grapalat" w:hAnsi="GHEA Grapalat"/>
          <w:sz w:val="20"/>
          <w:szCs w:val="20"/>
          <w:lang w:val="af-ZA"/>
        </w:rPr>
        <w:t xml:space="preserve"> </w:t>
      </w:r>
      <w:r w:rsidRPr="006D2E03">
        <w:rPr>
          <w:rFonts w:ascii="GHEA Grapalat" w:hAnsi="GHEA Grapalat"/>
          <w:sz w:val="20"/>
          <w:szCs w:val="20"/>
        </w:rPr>
        <w:t>օրվա</w:t>
      </w:r>
      <w:r w:rsidRPr="006D2E03">
        <w:rPr>
          <w:rFonts w:ascii="GHEA Grapalat" w:hAnsi="GHEA Grapalat"/>
          <w:sz w:val="20"/>
          <w:szCs w:val="20"/>
          <w:lang w:val="af-ZA"/>
        </w:rPr>
        <w:t xml:space="preserve"> </w:t>
      </w:r>
      <w:r w:rsidRPr="006D2E03">
        <w:rPr>
          <w:rFonts w:ascii="GHEA Grapalat" w:hAnsi="GHEA Grapalat"/>
          <w:sz w:val="20"/>
          <w:szCs w:val="20"/>
        </w:rPr>
        <w:t>ընթացքում</w:t>
      </w:r>
      <w:r w:rsidRPr="006D2E03">
        <w:rPr>
          <w:rFonts w:ascii="GHEA Grapalat" w:hAnsi="GHEA Grapalat"/>
          <w:sz w:val="20"/>
          <w:szCs w:val="20"/>
          <w:lang w:val="af-ZA"/>
        </w:rPr>
        <w:t>:</w:t>
      </w:r>
    </w:p>
    <w:p w14:paraId="16301D61" w14:textId="77777777" w:rsidR="002F0D56" w:rsidRDefault="002F0D56" w:rsidP="002F0D56">
      <w:pPr>
        <w:shd w:val="clear" w:color="auto" w:fill="FFFFFF"/>
        <w:ind w:firstLine="375"/>
        <w:jc w:val="both"/>
        <w:rPr>
          <w:rFonts w:ascii="GHEA Grapalat" w:hAnsi="GHEA Grapalat"/>
          <w:sz w:val="20"/>
          <w:szCs w:val="20"/>
          <w:lang w:val="hy-AM"/>
        </w:rPr>
      </w:pPr>
      <w:r w:rsidRPr="00684E53">
        <w:rPr>
          <w:rFonts w:ascii="GHEA Grapalat" w:hAnsi="GHEA Grapalat"/>
          <w:b/>
          <w:sz w:val="20"/>
          <w:szCs w:val="20"/>
        </w:rPr>
        <w:t>Եթե</w:t>
      </w:r>
      <w:r w:rsidRPr="00684E53">
        <w:rPr>
          <w:rFonts w:ascii="GHEA Grapalat" w:hAnsi="GHEA Grapalat"/>
          <w:b/>
          <w:sz w:val="20"/>
          <w:szCs w:val="20"/>
          <w:lang w:val="af-ZA"/>
        </w:rPr>
        <w:t xml:space="preserve"> </w:t>
      </w:r>
      <w:r w:rsidRPr="00684E53">
        <w:rPr>
          <w:rFonts w:ascii="GHEA Grapalat" w:hAnsi="GHEA Grapalat"/>
          <w:b/>
          <w:sz w:val="20"/>
          <w:szCs w:val="20"/>
        </w:rPr>
        <w:t>գնման</w:t>
      </w:r>
      <w:r w:rsidRPr="00684E53">
        <w:rPr>
          <w:rFonts w:ascii="GHEA Grapalat" w:hAnsi="GHEA Grapalat"/>
          <w:b/>
          <w:sz w:val="20"/>
          <w:szCs w:val="20"/>
          <w:lang w:val="af-ZA"/>
        </w:rPr>
        <w:t xml:space="preserve"> </w:t>
      </w:r>
      <w:r w:rsidRPr="00684E53">
        <w:rPr>
          <w:rFonts w:ascii="GHEA Grapalat" w:hAnsi="GHEA Grapalat"/>
          <w:b/>
          <w:sz w:val="20"/>
          <w:szCs w:val="20"/>
        </w:rPr>
        <w:t>ընթացակարգը</w:t>
      </w:r>
      <w:r w:rsidRPr="00684E53">
        <w:rPr>
          <w:rFonts w:ascii="GHEA Grapalat" w:hAnsi="GHEA Grapalat"/>
          <w:b/>
          <w:sz w:val="20"/>
          <w:szCs w:val="20"/>
          <w:lang w:val="af-ZA"/>
        </w:rPr>
        <w:t xml:space="preserve"> </w:t>
      </w:r>
      <w:r w:rsidRPr="00684E53">
        <w:rPr>
          <w:rFonts w:ascii="GHEA Grapalat" w:hAnsi="GHEA Grapalat"/>
          <w:b/>
          <w:sz w:val="20"/>
          <w:szCs w:val="20"/>
        </w:rPr>
        <w:t>կազմակերպվում</w:t>
      </w:r>
      <w:r w:rsidRPr="00684E53">
        <w:rPr>
          <w:rFonts w:ascii="GHEA Grapalat" w:hAnsi="GHEA Grapalat"/>
          <w:b/>
          <w:sz w:val="20"/>
          <w:szCs w:val="20"/>
          <w:lang w:val="af-ZA"/>
        </w:rPr>
        <w:t xml:space="preserve"> </w:t>
      </w:r>
      <w:r w:rsidRPr="00684E53">
        <w:rPr>
          <w:rFonts w:ascii="GHEA Grapalat" w:hAnsi="GHEA Grapalat"/>
          <w:b/>
          <w:sz w:val="20"/>
          <w:szCs w:val="20"/>
        </w:rPr>
        <w:t>է</w:t>
      </w:r>
      <w:r w:rsidRPr="00684E53">
        <w:rPr>
          <w:rFonts w:ascii="GHEA Grapalat" w:hAnsi="GHEA Grapalat"/>
          <w:b/>
          <w:sz w:val="20"/>
          <w:szCs w:val="20"/>
          <w:lang w:val="af-ZA"/>
        </w:rPr>
        <w:t xml:space="preserve"> </w:t>
      </w:r>
      <w:r w:rsidRPr="00684E53">
        <w:rPr>
          <w:rFonts w:ascii="GHEA Grapalat" w:hAnsi="GHEA Grapalat"/>
          <w:b/>
          <w:sz w:val="20"/>
          <w:szCs w:val="20"/>
          <w:lang w:val="hy-AM"/>
        </w:rPr>
        <w:t>Օ</w:t>
      </w:r>
      <w:r w:rsidRPr="00684E53">
        <w:rPr>
          <w:rFonts w:ascii="GHEA Grapalat" w:hAnsi="GHEA Grapalat"/>
          <w:b/>
          <w:sz w:val="20"/>
          <w:szCs w:val="20"/>
        </w:rPr>
        <w:t>րենքի</w:t>
      </w:r>
      <w:r w:rsidRPr="00684E53">
        <w:rPr>
          <w:rFonts w:ascii="GHEA Grapalat" w:hAnsi="GHEA Grapalat"/>
          <w:b/>
          <w:sz w:val="20"/>
          <w:szCs w:val="20"/>
          <w:lang w:val="af-ZA"/>
        </w:rPr>
        <w:t xml:space="preserve"> 15-</w:t>
      </w:r>
      <w:r w:rsidRPr="00684E53">
        <w:rPr>
          <w:rFonts w:ascii="GHEA Grapalat" w:hAnsi="GHEA Grapalat"/>
          <w:b/>
          <w:sz w:val="20"/>
          <w:szCs w:val="20"/>
        </w:rPr>
        <w:t>րդ</w:t>
      </w:r>
      <w:r w:rsidRPr="00684E53">
        <w:rPr>
          <w:rFonts w:ascii="GHEA Grapalat" w:hAnsi="GHEA Grapalat"/>
          <w:b/>
          <w:sz w:val="20"/>
          <w:szCs w:val="20"/>
          <w:lang w:val="af-ZA"/>
        </w:rPr>
        <w:t xml:space="preserve"> </w:t>
      </w:r>
      <w:r w:rsidRPr="00684E53">
        <w:rPr>
          <w:rFonts w:ascii="GHEA Grapalat" w:hAnsi="GHEA Grapalat"/>
          <w:b/>
          <w:sz w:val="20"/>
          <w:szCs w:val="20"/>
        </w:rPr>
        <w:t>հոդվածի</w:t>
      </w:r>
      <w:r w:rsidRPr="00684E53">
        <w:rPr>
          <w:rFonts w:ascii="GHEA Grapalat" w:hAnsi="GHEA Grapalat"/>
          <w:b/>
          <w:sz w:val="20"/>
          <w:szCs w:val="20"/>
          <w:lang w:val="af-ZA"/>
        </w:rPr>
        <w:t xml:space="preserve"> 6-</w:t>
      </w:r>
      <w:r w:rsidRPr="00684E53">
        <w:rPr>
          <w:rFonts w:ascii="GHEA Grapalat" w:hAnsi="GHEA Grapalat"/>
          <w:b/>
          <w:sz w:val="20"/>
          <w:szCs w:val="20"/>
        </w:rPr>
        <w:t>րդ</w:t>
      </w:r>
      <w:r w:rsidRPr="00684E53">
        <w:rPr>
          <w:rFonts w:ascii="GHEA Grapalat" w:hAnsi="GHEA Grapalat"/>
          <w:b/>
          <w:sz w:val="20"/>
          <w:szCs w:val="20"/>
          <w:lang w:val="af-ZA"/>
        </w:rPr>
        <w:t xml:space="preserve"> </w:t>
      </w:r>
      <w:r w:rsidRPr="00684E53">
        <w:rPr>
          <w:rFonts w:ascii="GHEA Grapalat" w:hAnsi="GHEA Grapalat"/>
          <w:b/>
          <w:sz w:val="20"/>
          <w:szCs w:val="20"/>
        </w:rPr>
        <w:t>մասի</w:t>
      </w:r>
      <w:r w:rsidRPr="00684E53">
        <w:rPr>
          <w:rFonts w:ascii="GHEA Grapalat" w:hAnsi="GHEA Grapalat"/>
          <w:b/>
          <w:sz w:val="20"/>
          <w:szCs w:val="20"/>
          <w:lang w:val="af-ZA"/>
        </w:rPr>
        <w:t xml:space="preserve"> 2-</w:t>
      </w:r>
      <w:r w:rsidRPr="00684E53">
        <w:rPr>
          <w:rFonts w:ascii="GHEA Grapalat" w:hAnsi="GHEA Grapalat"/>
          <w:b/>
          <w:sz w:val="20"/>
          <w:szCs w:val="20"/>
        </w:rPr>
        <w:t>րդ</w:t>
      </w:r>
      <w:r w:rsidRPr="00684E53">
        <w:rPr>
          <w:rFonts w:ascii="GHEA Grapalat" w:hAnsi="GHEA Grapalat"/>
          <w:b/>
          <w:sz w:val="20"/>
          <w:szCs w:val="20"/>
          <w:lang w:val="af-ZA"/>
        </w:rPr>
        <w:t xml:space="preserve"> </w:t>
      </w:r>
      <w:r w:rsidRPr="00684E53">
        <w:rPr>
          <w:rFonts w:ascii="GHEA Grapalat" w:hAnsi="GHEA Grapalat"/>
          <w:b/>
          <w:sz w:val="20"/>
          <w:szCs w:val="20"/>
        </w:rPr>
        <w:t>կետի</w:t>
      </w:r>
      <w:r w:rsidRPr="00684E53">
        <w:rPr>
          <w:rFonts w:ascii="GHEA Grapalat" w:hAnsi="GHEA Grapalat"/>
          <w:b/>
          <w:sz w:val="20"/>
          <w:szCs w:val="20"/>
          <w:lang w:val="af-ZA"/>
        </w:rPr>
        <w:t xml:space="preserve"> </w:t>
      </w:r>
      <w:r w:rsidRPr="00684E53">
        <w:rPr>
          <w:rFonts w:ascii="GHEA Grapalat" w:hAnsi="GHEA Grapalat"/>
          <w:b/>
          <w:sz w:val="20"/>
          <w:szCs w:val="20"/>
        </w:rPr>
        <w:t>հիման</w:t>
      </w:r>
      <w:r w:rsidRPr="00684E53">
        <w:rPr>
          <w:rFonts w:ascii="GHEA Grapalat" w:hAnsi="GHEA Grapalat"/>
          <w:b/>
          <w:sz w:val="20"/>
          <w:szCs w:val="20"/>
          <w:lang w:val="af-ZA"/>
        </w:rPr>
        <w:t xml:space="preserve"> </w:t>
      </w:r>
      <w:r w:rsidRPr="00684E53">
        <w:rPr>
          <w:rFonts w:ascii="GHEA Grapalat" w:hAnsi="GHEA Grapalat"/>
          <w:b/>
          <w:sz w:val="20"/>
          <w:szCs w:val="20"/>
        </w:rPr>
        <w:t>վրա</w:t>
      </w:r>
      <w:r w:rsidRPr="00684E53">
        <w:rPr>
          <w:rFonts w:ascii="GHEA Grapalat" w:hAnsi="GHEA Grapalat"/>
          <w:b/>
          <w:sz w:val="20"/>
          <w:szCs w:val="20"/>
          <w:lang w:val="af-ZA"/>
        </w:rPr>
        <w:t xml:space="preserve">, </w:t>
      </w:r>
      <w:r w:rsidRPr="00684E53">
        <w:rPr>
          <w:rFonts w:ascii="GHEA Grapalat" w:hAnsi="GHEA Grapalat"/>
          <w:b/>
          <w:sz w:val="20"/>
          <w:szCs w:val="20"/>
        </w:rPr>
        <w:t>հայտի</w:t>
      </w:r>
      <w:r w:rsidRPr="00684E53">
        <w:rPr>
          <w:rFonts w:ascii="GHEA Grapalat" w:hAnsi="GHEA Grapalat"/>
          <w:b/>
          <w:sz w:val="20"/>
          <w:szCs w:val="20"/>
          <w:lang w:val="af-ZA"/>
        </w:rPr>
        <w:t xml:space="preserve"> </w:t>
      </w:r>
      <w:r w:rsidRPr="00684E53">
        <w:rPr>
          <w:rFonts w:ascii="GHEA Grapalat" w:hAnsi="GHEA Grapalat"/>
          <w:b/>
          <w:sz w:val="20"/>
          <w:szCs w:val="20"/>
        </w:rPr>
        <w:t>ապահովումը</w:t>
      </w:r>
      <w:r w:rsidRPr="00684E53">
        <w:rPr>
          <w:rFonts w:ascii="GHEA Grapalat" w:hAnsi="GHEA Grapalat"/>
          <w:b/>
          <w:sz w:val="20"/>
          <w:szCs w:val="20"/>
          <w:lang w:val="af-ZA"/>
        </w:rPr>
        <w:t xml:space="preserve"> </w:t>
      </w:r>
      <w:r w:rsidRPr="00684E53">
        <w:rPr>
          <w:rFonts w:ascii="GHEA Grapalat" w:hAnsi="GHEA Grapalat"/>
          <w:b/>
          <w:sz w:val="20"/>
          <w:szCs w:val="20"/>
        </w:rPr>
        <w:t>պայմանագիրը</w:t>
      </w:r>
      <w:r w:rsidRPr="00684E53">
        <w:rPr>
          <w:rFonts w:ascii="GHEA Grapalat" w:hAnsi="GHEA Grapalat"/>
          <w:b/>
          <w:sz w:val="20"/>
          <w:szCs w:val="20"/>
          <w:lang w:val="af-ZA"/>
        </w:rPr>
        <w:t xml:space="preserve"> </w:t>
      </w:r>
      <w:r w:rsidRPr="00684E53">
        <w:rPr>
          <w:rFonts w:ascii="GHEA Grapalat" w:hAnsi="GHEA Grapalat"/>
          <w:b/>
          <w:sz w:val="20"/>
          <w:szCs w:val="20"/>
        </w:rPr>
        <w:t>կնքած</w:t>
      </w:r>
      <w:r w:rsidRPr="00684E53">
        <w:rPr>
          <w:rFonts w:ascii="GHEA Grapalat" w:hAnsi="GHEA Grapalat"/>
          <w:b/>
          <w:sz w:val="20"/>
          <w:szCs w:val="20"/>
          <w:lang w:val="af-ZA"/>
        </w:rPr>
        <w:t xml:space="preserve"> </w:t>
      </w:r>
      <w:r w:rsidRPr="00684E53">
        <w:rPr>
          <w:rFonts w:ascii="GHEA Grapalat" w:hAnsi="GHEA Grapalat"/>
          <w:b/>
          <w:sz w:val="20"/>
          <w:szCs w:val="20"/>
        </w:rPr>
        <w:t>անձին</w:t>
      </w:r>
      <w:r w:rsidRPr="00684E53">
        <w:rPr>
          <w:rFonts w:ascii="GHEA Grapalat" w:hAnsi="GHEA Grapalat"/>
          <w:b/>
          <w:sz w:val="20"/>
          <w:szCs w:val="20"/>
          <w:lang w:val="af-ZA"/>
        </w:rPr>
        <w:t xml:space="preserve"> </w:t>
      </w:r>
      <w:r w:rsidRPr="00684E53">
        <w:rPr>
          <w:rFonts w:ascii="GHEA Grapalat" w:hAnsi="GHEA Grapalat"/>
          <w:b/>
          <w:sz w:val="20"/>
          <w:szCs w:val="20"/>
        </w:rPr>
        <w:t>վերադարձվում</w:t>
      </w:r>
      <w:r w:rsidRPr="00684E53">
        <w:rPr>
          <w:rFonts w:ascii="GHEA Grapalat" w:hAnsi="GHEA Grapalat"/>
          <w:b/>
          <w:sz w:val="20"/>
          <w:szCs w:val="20"/>
          <w:lang w:val="af-ZA"/>
        </w:rPr>
        <w:t xml:space="preserve"> </w:t>
      </w:r>
      <w:r w:rsidRPr="00684E53">
        <w:rPr>
          <w:rFonts w:ascii="GHEA Grapalat" w:hAnsi="GHEA Grapalat"/>
          <w:b/>
          <w:sz w:val="20"/>
          <w:szCs w:val="20"/>
        </w:rPr>
        <w:t>է</w:t>
      </w:r>
      <w:r w:rsidRPr="00684E53">
        <w:rPr>
          <w:rFonts w:ascii="GHEA Grapalat" w:hAnsi="GHEA Grapalat"/>
          <w:b/>
          <w:sz w:val="20"/>
          <w:szCs w:val="20"/>
          <w:lang w:val="af-ZA"/>
        </w:rPr>
        <w:t xml:space="preserve"> </w:t>
      </w:r>
      <w:r w:rsidRPr="00684E53">
        <w:rPr>
          <w:rFonts w:ascii="GHEA Grapalat" w:hAnsi="GHEA Grapalat"/>
          <w:b/>
          <w:sz w:val="20"/>
          <w:szCs w:val="20"/>
        </w:rPr>
        <w:t>ֆինանսական</w:t>
      </w:r>
      <w:r w:rsidRPr="00684E53">
        <w:rPr>
          <w:rFonts w:ascii="GHEA Grapalat" w:hAnsi="GHEA Grapalat"/>
          <w:b/>
          <w:sz w:val="20"/>
          <w:szCs w:val="20"/>
          <w:lang w:val="af-ZA"/>
        </w:rPr>
        <w:t xml:space="preserve"> </w:t>
      </w:r>
      <w:r w:rsidRPr="00684E53">
        <w:rPr>
          <w:rFonts w:ascii="GHEA Grapalat" w:hAnsi="GHEA Grapalat"/>
          <w:b/>
          <w:sz w:val="20"/>
          <w:szCs w:val="20"/>
        </w:rPr>
        <w:t>միջոցներ</w:t>
      </w:r>
      <w:r w:rsidRPr="00684E53">
        <w:rPr>
          <w:rFonts w:ascii="GHEA Grapalat" w:hAnsi="GHEA Grapalat"/>
          <w:b/>
          <w:sz w:val="20"/>
          <w:szCs w:val="20"/>
          <w:lang w:val="af-ZA"/>
        </w:rPr>
        <w:t xml:space="preserve"> </w:t>
      </w:r>
      <w:r w:rsidRPr="00684E53">
        <w:rPr>
          <w:rFonts w:ascii="GHEA Grapalat" w:hAnsi="GHEA Grapalat"/>
          <w:b/>
          <w:sz w:val="20"/>
          <w:szCs w:val="20"/>
        </w:rPr>
        <w:t>նախատեսված</w:t>
      </w:r>
      <w:r w:rsidRPr="00684E53">
        <w:rPr>
          <w:rFonts w:ascii="GHEA Grapalat" w:hAnsi="GHEA Grapalat"/>
          <w:b/>
          <w:sz w:val="20"/>
          <w:szCs w:val="20"/>
          <w:lang w:val="af-ZA"/>
        </w:rPr>
        <w:t xml:space="preserve"> </w:t>
      </w:r>
      <w:r w:rsidRPr="00684E53">
        <w:rPr>
          <w:rFonts w:ascii="GHEA Grapalat" w:hAnsi="GHEA Grapalat"/>
          <w:b/>
          <w:sz w:val="20"/>
          <w:szCs w:val="20"/>
        </w:rPr>
        <w:t>լինելու</w:t>
      </w:r>
      <w:r w:rsidRPr="00684E53">
        <w:rPr>
          <w:rFonts w:ascii="GHEA Grapalat" w:hAnsi="GHEA Grapalat"/>
          <w:b/>
          <w:sz w:val="20"/>
          <w:szCs w:val="20"/>
          <w:lang w:val="af-ZA"/>
        </w:rPr>
        <w:t xml:space="preserve"> </w:t>
      </w:r>
      <w:r w:rsidRPr="00684E53">
        <w:rPr>
          <w:rFonts w:ascii="GHEA Grapalat" w:hAnsi="GHEA Grapalat"/>
          <w:b/>
          <w:sz w:val="20"/>
          <w:szCs w:val="20"/>
        </w:rPr>
        <w:t>վերաբերյալ</w:t>
      </w:r>
      <w:r w:rsidRPr="00684E53">
        <w:rPr>
          <w:rFonts w:ascii="GHEA Grapalat" w:hAnsi="GHEA Grapalat"/>
          <w:b/>
          <w:sz w:val="20"/>
          <w:szCs w:val="20"/>
          <w:lang w:val="af-ZA"/>
        </w:rPr>
        <w:t xml:space="preserve"> </w:t>
      </w:r>
      <w:r w:rsidRPr="00684E53">
        <w:rPr>
          <w:rFonts w:ascii="GHEA Grapalat" w:hAnsi="GHEA Grapalat"/>
          <w:b/>
          <w:sz w:val="20"/>
          <w:szCs w:val="20"/>
        </w:rPr>
        <w:t>կողմերի</w:t>
      </w:r>
      <w:r w:rsidRPr="00684E53">
        <w:rPr>
          <w:rFonts w:ascii="GHEA Grapalat" w:hAnsi="GHEA Grapalat"/>
          <w:b/>
          <w:sz w:val="20"/>
          <w:szCs w:val="20"/>
          <w:lang w:val="af-ZA"/>
        </w:rPr>
        <w:t xml:space="preserve"> </w:t>
      </w:r>
      <w:r w:rsidRPr="00684E53">
        <w:rPr>
          <w:rFonts w:ascii="GHEA Grapalat" w:hAnsi="GHEA Grapalat"/>
          <w:b/>
          <w:sz w:val="20"/>
          <w:szCs w:val="20"/>
        </w:rPr>
        <w:t>միջև</w:t>
      </w:r>
      <w:r w:rsidRPr="00684E53">
        <w:rPr>
          <w:rFonts w:ascii="GHEA Grapalat" w:hAnsi="GHEA Grapalat"/>
          <w:b/>
          <w:sz w:val="20"/>
          <w:szCs w:val="20"/>
          <w:lang w:val="af-ZA"/>
        </w:rPr>
        <w:t xml:space="preserve"> </w:t>
      </w:r>
      <w:r w:rsidRPr="00684E53">
        <w:rPr>
          <w:rFonts w:ascii="GHEA Grapalat" w:hAnsi="GHEA Grapalat"/>
          <w:b/>
          <w:sz w:val="20"/>
          <w:szCs w:val="20"/>
        </w:rPr>
        <w:t>համաձայնագիրը</w:t>
      </w:r>
      <w:r w:rsidRPr="00684E53">
        <w:rPr>
          <w:rFonts w:ascii="GHEA Grapalat" w:hAnsi="GHEA Grapalat"/>
          <w:b/>
          <w:sz w:val="20"/>
          <w:szCs w:val="20"/>
          <w:lang w:val="af-ZA"/>
        </w:rPr>
        <w:t xml:space="preserve"> </w:t>
      </w:r>
      <w:r w:rsidRPr="00684E53">
        <w:rPr>
          <w:rFonts w:ascii="GHEA Grapalat" w:hAnsi="GHEA Grapalat"/>
          <w:b/>
          <w:sz w:val="20"/>
          <w:szCs w:val="20"/>
        </w:rPr>
        <w:t>կնքվելու</w:t>
      </w:r>
      <w:r w:rsidRPr="00684E53">
        <w:rPr>
          <w:rFonts w:ascii="GHEA Grapalat" w:hAnsi="GHEA Grapalat"/>
          <w:b/>
          <w:sz w:val="20"/>
          <w:szCs w:val="20"/>
          <w:lang w:val="af-ZA"/>
        </w:rPr>
        <w:t xml:space="preserve"> </w:t>
      </w:r>
      <w:r w:rsidRPr="00684E53">
        <w:rPr>
          <w:rFonts w:ascii="GHEA Grapalat" w:hAnsi="GHEA Grapalat"/>
          <w:b/>
          <w:sz w:val="20"/>
          <w:szCs w:val="20"/>
        </w:rPr>
        <w:t>օրվան</w:t>
      </w:r>
      <w:r w:rsidRPr="00684E53">
        <w:rPr>
          <w:rFonts w:ascii="GHEA Grapalat" w:hAnsi="GHEA Grapalat"/>
          <w:b/>
          <w:sz w:val="20"/>
          <w:szCs w:val="20"/>
          <w:lang w:val="af-ZA"/>
        </w:rPr>
        <w:t xml:space="preserve"> </w:t>
      </w:r>
      <w:r w:rsidRPr="00684E53">
        <w:rPr>
          <w:rFonts w:ascii="GHEA Grapalat" w:hAnsi="GHEA Grapalat"/>
          <w:b/>
          <w:sz w:val="20"/>
          <w:szCs w:val="20"/>
        </w:rPr>
        <w:t>հաջորդող</w:t>
      </w:r>
      <w:r w:rsidRPr="00684E53">
        <w:rPr>
          <w:rFonts w:ascii="GHEA Grapalat" w:hAnsi="GHEA Grapalat"/>
          <w:b/>
          <w:sz w:val="20"/>
          <w:szCs w:val="20"/>
          <w:lang w:val="af-ZA"/>
        </w:rPr>
        <w:t xml:space="preserve">  </w:t>
      </w:r>
      <w:r w:rsidRPr="00684E53">
        <w:rPr>
          <w:rFonts w:ascii="GHEA Grapalat" w:hAnsi="GHEA Grapalat"/>
          <w:b/>
          <w:sz w:val="20"/>
          <w:szCs w:val="20"/>
        </w:rPr>
        <w:t>հինգ</w:t>
      </w:r>
      <w:r w:rsidRPr="00684E53">
        <w:rPr>
          <w:rFonts w:ascii="GHEA Grapalat" w:hAnsi="GHEA Grapalat"/>
          <w:b/>
          <w:sz w:val="20"/>
          <w:szCs w:val="20"/>
          <w:lang w:val="af-ZA"/>
        </w:rPr>
        <w:t xml:space="preserve"> </w:t>
      </w:r>
      <w:r w:rsidRPr="00684E53">
        <w:rPr>
          <w:rFonts w:ascii="GHEA Grapalat" w:hAnsi="GHEA Grapalat"/>
          <w:b/>
          <w:sz w:val="20"/>
          <w:szCs w:val="20"/>
        </w:rPr>
        <w:t>աշխատանքային</w:t>
      </w:r>
      <w:r w:rsidRPr="00684E53">
        <w:rPr>
          <w:rFonts w:ascii="GHEA Grapalat" w:hAnsi="GHEA Grapalat"/>
          <w:b/>
          <w:sz w:val="20"/>
          <w:szCs w:val="20"/>
          <w:lang w:val="af-ZA"/>
        </w:rPr>
        <w:t xml:space="preserve"> </w:t>
      </w:r>
      <w:r w:rsidRPr="00684E53">
        <w:rPr>
          <w:rFonts w:ascii="GHEA Grapalat" w:hAnsi="GHEA Grapalat"/>
          <w:b/>
          <w:sz w:val="20"/>
          <w:szCs w:val="20"/>
        </w:rPr>
        <w:t>օրվա</w:t>
      </w:r>
      <w:r w:rsidRPr="00684E53">
        <w:rPr>
          <w:rFonts w:ascii="GHEA Grapalat" w:hAnsi="GHEA Grapalat"/>
          <w:b/>
          <w:sz w:val="20"/>
          <w:szCs w:val="20"/>
          <w:lang w:val="af-ZA"/>
        </w:rPr>
        <w:t xml:space="preserve"> </w:t>
      </w:r>
      <w:r w:rsidRPr="00684E53">
        <w:rPr>
          <w:rFonts w:ascii="GHEA Grapalat" w:hAnsi="GHEA Grapalat"/>
          <w:b/>
          <w:sz w:val="20"/>
          <w:szCs w:val="20"/>
        </w:rPr>
        <w:t>ընթացքում</w:t>
      </w:r>
      <w:r w:rsidRPr="00684E53">
        <w:rPr>
          <w:rFonts w:ascii="GHEA Grapalat" w:hAnsi="GHEA Grapalat"/>
          <w:b/>
          <w:sz w:val="20"/>
          <w:szCs w:val="20"/>
          <w:lang w:val="af-ZA"/>
        </w:rPr>
        <w:t xml:space="preserve">: </w:t>
      </w:r>
      <w:r w:rsidRPr="00154FCB">
        <w:rPr>
          <w:rFonts w:ascii="GHEA Grapalat" w:hAnsi="GHEA Grapalat"/>
          <w:sz w:val="20"/>
          <w:szCs w:val="20"/>
        </w:rPr>
        <w:t>Եթե</w:t>
      </w:r>
      <w:r w:rsidRPr="00F913EC">
        <w:rPr>
          <w:rFonts w:ascii="GHEA Grapalat" w:hAnsi="GHEA Grapalat"/>
          <w:sz w:val="20"/>
          <w:szCs w:val="20"/>
          <w:lang w:val="af-ZA"/>
        </w:rPr>
        <w:t xml:space="preserve">  </w:t>
      </w:r>
      <w:r w:rsidRPr="00154FCB">
        <w:rPr>
          <w:rFonts w:ascii="GHEA Grapalat" w:hAnsi="GHEA Grapalat"/>
          <w:sz w:val="20"/>
          <w:szCs w:val="20"/>
        </w:rPr>
        <w:t>պայմանագիր</w:t>
      </w:r>
      <w:r w:rsidRPr="00F913EC">
        <w:rPr>
          <w:rFonts w:ascii="GHEA Grapalat" w:hAnsi="GHEA Grapalat"/>
          <w:sz w:val="20"/>
          <w:szCs w:val="20"/>
          <w:lang w:val="af-ZA"/>
        </w:rPr>
        <w:t xml:space="preserve"> </w:t>
      </w:r>
      <w:r w:rsidRPr="00154FCB">
        <w:rPr>
          <w:rFonts w:ascii="GHEA Grapalat" w:hAnsi="GHEA Grapalat"/>
          <w:sz w:val="20"/>
          <w:szCs w:val="20"/>
        </w:rPr>
        <w:t>կնքելու</w:t>
      </w:r>
      <w:r w:rsidRPr="00F913EC">
        <w:rPr>
          <w:rFonts w:ascii="GHEA Grapalat" w:hAnsi="GHEA Grapalat"/>
          <w:sz w:val="20"/>
          <w:szCs w:val="20"/>
          <w:lang w:val="af-ZA"/>
        </w:rPr>
        <w:t xml:space="preserve"> </w:t>
      </w:r>
      <w:r w:rsidRPr="00154FCB">
        <w:rPr>
          <w:rFonts w:ascii="GHEA Grapalat" w:hAnsi="GHEA Grapalat"/>
          <w:sz w:val="20"/>
          <w:szCs w:val="20"/>
        </w:rPr>
        <w:t>օրվան</w:t>
      </w:r>
      <w:r w:rsidRPr="00F913EC">
        <w:rPr>
          <w:rFonts w:ascii="GHEA Grapalat" w:hAnsi="GHEA Grapalat"/>
          <w:sz w:val="20"/>
          <w:szCs w:val="20"/>
          <w:lang w:val="af-ZA"/>
        </w:rPr>
        <w:t xml:space="preserve"> </w:t>
      </w:r>
      <w:r w:rsidRPr="00154FCB">
        <w:rPr>
          <w:rFonts w:ascii="GHEA Grapalat" w:hAnsi="GHEA Grapalat"/>
          <w:sz w:val="20"/>
          <w:szCs w:val="20"/>
        </w:rPr>
        <w:t>հաջորդող</w:t>
      </w:r>
      <w:r w:rsidRPr="00F913EC">
        <w:rPr>
          <w:rFonts w:ascii="GHEA Grapalat" w:hAnsi="GHEA Grapalat"/>
          <w:sz w:val="20"/>
          <w:szCs w:val="20"/>
          <w:lang w:val="af-ZA"/>
        </w:rPr>
        <w:t xml:space="preserve"> </w:t>
      </w:r>
      <w:r w:rsidRPr="00154FCB">
        <w:rPr>
          <w:rFonts w:ascii="GHEA Grapalat" w:hAnsi="GHEA Grapalat"/>
          <w:sz w:val="20"/>
          <w:szCs w:val="20"/>
        </w:rPr>
        <w:t>վեց</w:t>
      </w:r>
      <w:r w:rsidRPr="00F913EC">
        <w:rPr>
          <w:rFonts w:ascii="GHEA Grapalat" w:hAnsi="GHEA Grapalat"/>
          <w:sz w:val="20"/>
          <w:szCs w:val="20"/>
          <w:lang w:val="af-ZA"/>
        </w:rPr>
        <w:t xml:space="preserve"> </w:t>
      </w:r>
      <w:r w:rsidRPr="00154FCB">
        <w:rPr>
          <w:rFonts w:ascii="GHEA Grapalat" w:hAnsi="GHEA Grapalat"/>
          <w:sz w:val="20"/>
          <w:szCs w:val="20"/>
        </w:rPr>
        <w:t>ամսվա</w:t>
      </w:r>
      <w:r w:rsidRPr="00F913EC">
        <w:rPr>
          <w:rFonts w:ascii="GHEA Grapalat" w:hAnsi="GHEA Grapalat"/>
          <w:sz w:val="20"/>
          <w:szCs w:val="20"/>
          <w:lang w:val="af-ZA"/>
        </w:rPr>
        <w:t xml:space="preserve"> </w:t>
      </w:r>
      <w:r w:rsidRPr="00154FCB">
        <w:rPr>
          <w:rFonts w:ascii="GHEA Grapalat" w:hAnsi="GHEA Grapalat"/>
          <w:sz w:val="20"/>
          <w:szCs w:val="20"/>
        </w:rPr>
        <w:t>ընթացքում</w:t>
      </w:r>
      <w:r w:rsidRPr="00F913EC">
        <w:rPr>
          <w:rFonts w:ascii="GHEA Grapalat" w:hAnsi="GHEA Grapalat"/>
          <w:sz w:val="20"/>
          <w:szCs w:val="20"/>
          <w:lang w:val="af-ZA"/>
        </w:rPr>
        <w:t xml:space="preserve"> </w:t>
      </w:r>
      <w:r w:rsidRPr="00154FCB">
        <w:rPr>
          <w:rFonts w:ascii="GHEA Grapalat" w:hAnsi="GHEA Grapalat"/>
          <w:sz w:val="20"/>
          <w:szCs w:val="20"/>
        </w:rPr>
        <w:t>պայմանագրի</w:t>
      </w:r>
      <w:r w:rsidRPr="00F913EC">
        <w:rPr>
          <w:rFonts w:ascii="GHEA Grapalat" w:hAnsi="GHEA Grapalat"/>
          <w:sz w:val="20"/>
          <w:szCs w:val="20"/>
          <w:lang w:val="af-ZA"/>
        </w:rPr>
        <w:t xml:space="preserve"> </w:t>
      </w:r>
      <w:r w:rsidRPr="00154FCB">
        <w:rPr>
          <w:rFonts w:ascii="GHEA Grapalat" w:hAnsi="GHEA Grapalat"/>
          <w:sz w:val="20"/>
          <w:szCs w:val="20"/>
        </w:rPr>
        <w:t>կատարման</w:t>
      </w:r>
      <w:r w:rsidRPr="00F913EC">
        <w:rPr>
          <w:rFonts w:ascii="GHEA Grapalat" w:hAnsi="GHEA Grapalat"/>
          <w:sz w:val="20"/>
          <w:szCs w:val="20"/>
          <w:lang w:val="af-ZA"/>
        </w:rPr>
        <w:t xml:space="preserve"> </w:t>
      </w:r>
      <w:r w:rsidRPr="00154FCB">
        <w:rPr>
          <w:rFonts w:ascii="GHEA Grapalat" w:hAnsi="GHEA Grapalat"/>
          <w:sz w:val="20"/>
          <w:szCs w:val="20"/>
        </w:rPr>
        <w:t>համար</w:t>
      </w:r>
      <w:r w:rsidRPr="00F913EC">
        <w:rPr>
          <w:rFonts w:ascii="GHEA Grapalat" w:hAnsi="GHEA Grapalat"/>
          <w:sz w:val="20"/>
          <w:szCs w:val="20"/>
          <w:lang w:val="af-ZA"/>
        </w:rPr>
        <w:t xml:space="preserve"> </w:t>
      </w:r>
      <w:r w:rsidRPr="00154FCB">
        <w:rPr>
          <w:rFonts w:ascii="GHEA Grapalat" w:hAnsi="GHEA Grapalat"/>
          <w:sz w:val="20"/>
          <w:szCs w:val="20"/>
        </w:rPr>
        <w:t>ֆինանսական</w:t>
      </w:r>
      <w:r w:rsidRPr="00F913EC">
        <w:rPr>
          <w:rFonts w:ascii="GHEA Grapalat" w:hAnsi="GHEA Grapalat"/>
          <w:sz w:val="20"/>
          <w:szCs w:val="20"/>
          <w:lang w:val="af-ZA"/>
        </w:rPr>
        <w:t xml:space="preserve"> </w:t>
      </w:r>
      <w:r w:rsidRPr="00154FCB">
        <w:rPr>
          <w:rFonts w:ascii="GHEA Grapalat" w:hAnsi="GHEA Grapalat"/>
          <w:sz w:val="20"/>
          <w:szCs w:val="20"/>
        </w:rPr>
        <w:t>միջոցներ</w:t>
      </w:r>
      <w:r w:rsidRPr="00F913EC">
        <w:rPr>
          <w:rFonts w:ascii="GHEA Grapalat" w:hAnsi="GHEA Grapalat"/>
          <w:sz w:val="20"/>
          <w:szCs w:val="20"/>
          <w:lang w:val="af-ZA"/>
        </w:rPr>
        <w:t xml:space="preserve"> </w:t>
      </w:r>
      <w:r w:rsidRPr="00154FCB">
        <w:rPr>
          <w:rFonts w:ascii="GHEA Grapalat" w:hAnsi="GHEA Grapalat"/>
          <w:sz w:val="20"/>
          <w:szCs w:val="20"/>
        </w:rPr>
        <w:t>չեն</w:t>
      </w:r>
      <w:r w:rsidRPr="00F913EC">
        <w:rPr>
          <w:rFonts w:ascii="GHEA Grapalat" w:hAnsi="GHEA Grapalat"/>
          <w:sz w:val="20"/>
          <w:szCs w:val="20"/>
          <w:lang w:val="af-ZA"/>
        </w:rPr>
        <w:t xml:space="preserve"> </w:t>
      </w:r>
      <w:r w:rsidRPr="00154FCB">
        <w:rPr>
          <w:rFonts w:ascii="GHEA Grapalat" w:hAnsi="GHEA Grapalat"/>
          <w:sz w:val="20"/>
          <w:szCs w:val="20"/>
        </w:rPr>
        <w:t>նախատեսվում</w:t>
      </w:r>
      <w:r w:rsidRPr="00F913EC">
        <w:rPr>
          <w:rFonts w:ascii="GHEA Grapalat" w:hAnsi="GHEA Grapalat"/>
          <w:sz w:val="20"/>
          <w:szCs w:val="20"/>
          <w:lang w:val="af-ZA"/>
        </w:rPr>
        <w:t xml:space="preserve"> </w:t>
      </w:r>
      <w:r w:rsidRPr="00154FCB">
        <w:rPr>
          <w:rFonts w:ascii="GHEA Grapalat" w:hAnsi="GHEA Grapalat"/>
          <w:sz w:val="20"/>
          <w:szCs w:val="20"/>
        </w:rPr>
        <w:t>և</w:t>
      </w:r>
      <w:r w:rsidRPr="00F913EC">
        <w:rPr>
          <w:rFonts w:ascii="GHEA Grapalat" w:hAnsi="GHEA Grapalat"/>
          <w:sz w:val="20"/>
          <w:szCs w:val="20"/>
          <w:lang w:val="af-ZA"/>
        </w:rPr>
        <w:t xml:space="preserve"> </w:t>
      </w:r>
      <w:r w:rsidRPr="00154FCB">
        <w:rPr>
          <w:rFonts w:ascii="GHEA Grapalat" w:hAnsi="GHEA Grapalat"/>
          <w:sz w:val="20"/>
          <w:szCs w:val="20"/>
        </w:rPr>
        <w:t>պայմանագիրը</w:t>
      </w:r>
      <w:r w:rsidRPr="00F913EC">
        <w:rPr>
          <w:rFonts w:ascii="GHEA Grapalat" w:hAnsi="GHEA Grapalat"/>
          <w:sz w:val="20"/>
          <w:szCs w:val="20"/>
          <w:lang w:val="af-ZA"/>
        </w:rPr>
        <w:t xml:space="preserve"> </w:t>
      </w:r>
      <w:r w:rsidRPr="00154FCB">
        <w:rPr>
          <w:rFonts w:ascii="GHEA Grapalat" w:hAnsi="GHEA Grapalat"/>
          <w:sz w:val="20"/>
          <w:szCs w:val="20"/>
        </w:rPr>
        <w:t>լուծվում</w:t>
      </w:r>
      <w:r w:rsidRPr="00F913EC">
        <w:rPr>
          <w:rFonts w:ascii="GHEA Grapalat" w:hAnsi="GHEA Grapalat"/>
          <w:sz w:val="20"/>
          <w:szCs w:val="20"/>
          <w:lang w:val="af-ZA"/>
        </w:rPr>
        <w:t xml:space="preserve"> </w:t>
      </w:r>
      <w:r w:rsidRPr="00154FCB">
        <w:rPr>
          <w:rFonts w:ascii="GHEA Grapalat" w:hAnsi="GHEA Grapalat"/>
          <w:sz w:val="20"/>
          <w:szCs w:val="20"/>
        </w:rPr>
        <w:t>է</w:t>
      </w:r>
      <w:r w:rsidRPr="00F913EC">
        <w:rPr>
          <w:rFonts w:ascii="GHEA Grapalat" w:hAnsi="GHEA Grapalat"/>
          <w:sz w:val="20"/>
          <w:szCs w:val="20"/>
          <w:lang w:val="af-ZA"/>
        </w:rPr>
        <w:t xml:space="preserve">, </w:t>
      </w:r>
      <w:r w:rsidRPr="00154FCB">
        <w:rPr>
          <w:rFonts w:ascii="GHEA Grapalat" w:hAnsi="GHEA Grapalat"/>
          <w:sz w:val="20"/>
          <w:szCs w:val="20"/>
        </w:rPr>
        <w:t>ապա</w:t>
      </w:r>
      <w:r w:rsidRPr="00F913EC">
        <w:rPr>
          <w:rFonts w:ascii="GHEA Grapalat" w:hAnsi="GHEA Grapalat"/>
          <w:sz w:val="20"/>
          <w:szCs w:val="20"/>
          <w:lang w:val="af-ZA"/>
        </w:rPr>
        <w:t xml:space="preserve"> </w:t>
      </w:r>
      <w:r w:rsidRPr="005306F3">
        <w:rPr>
          <w:rFonts w:ascii="GHEA Grapalat" w:hAnsi="GHEA Grapalat"/>
          <w:sz w:val="20"/>
          <w:szCs w:val="20"/>
        </w:rPr>
        <w:t>հայտի</w:t>
      </w:r>
      <w:r w:rsidRPr="00F913EC">
        <w:rPr>
          <w:rFonts w:ascii="GHEA Grapalat" w:hAnsi="GHEA Grapalat"/>
          <w:sz w:val="20"/>
          <w:szCs w:val="20"/>
          <w:lang w:val="af-ZA"/>
        </w:rPr>
        <w:t xml:space="preserve"> </w:t>
      </w:r>
      <w:r w:rsidRPr="005306F3">
        <w:rPr>
          <w:rFonts w:ascii="GHEA Grapalat" w:hAnsi="GHEA Grapalat"/>
          <w:sz w:val="20"/>
          <w:szCs w:val="20"/>
        </w:rPr>
        <w:t>ապահովումը</w:t>
      </w:r>
      <w:r w:rsidRPr="005306F3">
        <w:rPr>
          <w:rFonts w:ascii="GHEA Grapalat" w:hAnsi="GHEA Grapalat"/>
          <w:sz w:val="20"/>
          <w:szCs w:val="20"/>
          <w:lang w:val="af-ZA"/>
        </w:rPr>
        <w:t xml:space="preserve"> </w:t>
      </w:r>
      <w:r w:rsidRPr="005306F3">
        <w:rPr>
          <w:rFonts w:ascii="GHEA Grapalat" w:hAnsi="GHEA Grapalat"/>
          <w:sz w:val="20"/>
          <w:szCs w:val="20"/>
        </w:rPr>
        <w:t>վերադարձվում</w:t>
      </w:r>
      <w:r w:rsidRPr="005306F3">
        <w:rPr>
          <w:rFonts w:ascii="GHEA Grapalat" w:hAnsi="GHEA Grapalat"/>
          <w:sz w:val="20"/>
          <w:szCs w:val="20"/>
          <w:lang w:val="af-ZA"/>
        </w:rPr>
        <w:t xml:space="preserve"> </w:t>
      </w:r>
      <w:r w:rsidRPr="005306F3">
        <w:rPr>
          <w:rFonts w:ascii="GHEA Grapalat" w:hAnsi="GHEA Grapalat"/>
          <w:sz w:val="20"/>
          <w:szCs w:val="20"/>
        </w:rPr>
        <w:t>է</w:t>
      </w:r>
      <w:r w:rsidRPr="005306F3">
        <w:rPr>
          <w:rFonts w:ascii="GHEA Grapalat" w:hAnsi="GHEA Grapalat"/>
          <w:sz w:val="20"/>
          <w:szCs w:val="20"/>
          <w:lang w:val="hy-AM"/>
        </w:rPr>
        <w:t xml:space="preserve"> պայմանագիրը լուծվելու օրվան </w:t>
      </w:r>
      <w:r w:rsidRPr="005306F3">
        <w:rPr>
          <w:rFonts w:ascii="GHEA Grapalat" w:hAnsi="GHEA Grapalat"/>
          <w:sz w:val="20"/>
          <w:szCs w:val="20"/>
        </w:rPr>
        <w:t>հաջորդող</w:t>
      </w:r>
      <w:r w:rsidRPr="005306F3">
        <w:rPr>
          <w:rFonts w:ascii="GHEA Grapalat" w:hAnsi="GHEA Grapalat"/>
          <w:sz w:val="20"/>
          <w:szCs w:val="20"/>
          <w:lang w:val="af-ZA"/>
        </w:rPr>
        <w:t xml:space="preserve"> </w:t>
      </w:r>
      <w:r w:rsidRPr="005306F3">
        <w:rPr>
          <w:rFonts w:ascii="GHEA Grapalat" w:hAnsi="GHEA Grapalat"/>
          <w:sz w:val="20"/>
          <w:szCs w:val="20"/>
        </w:rPr>
        <w:t>հինգ</w:t>
      </w:r>
      <w:r w:rsidRPr="005306F3">
        <w:rPr>
          <w:rFonts w:ascii="GHEA Grapalat" w:hAnsi="GHEA Grapalat"/>
          <w:sz w:val="20"/>
          <w:szCs w:val="20"/>
          <w:lang w:val="af-ZA"/>
        </w:rPr>
        <w:t xml:space="preserve"> </w:t>
      </w:r>
      <w:r w:rsidRPr="005306F3">
        <w:rPr>
          <w:rFonts w:ascii="GHEA Grapalat" w:hAnsi="GHEA Grapalat"/>
          <w:sz w:val="20"/>
          <w:szCs w:val="20"/>
        </w:rPr>
        <w:t>աշխատանքային</w:t>
      </w:r>
      <w:r w:rsidRPr="005306F3">
        <w:rPr>
          <w:rFonts w:ascii="GHEA Grapalat" w:hAnsi="GHEA Grapalat"/>
          <w:sz w:val="20"/>
          <w:szCs w:val="20"/>
          <w:lang w:val="af-ZA"/>
        </w:rPr>
        <w:t xml:space="preserve"> </w:t>
      </w:r>
      <w:r w:rsidRPr="005306F3">
        <w:rPr>
          <w:rFonts w:ascii="GHEA Grapalat" w:hAnsi="GHEA Grapalat"/>
          <w:sz w:val="20"/>
          <w:szCs w:val="20"/>
        </w:rPr>
        <w:t>օրվա</w:t>
      </w:r>
      <w:r w:rsidRPr="005306F3">
        <w:rPr>
          <w:rFonts w:ascii="GHEA Grapalat" w:hAnsi="GHEA Grapalat"/>
          <w:sz w:val="20"/>
          <w:szCs w:val="20"/>
          <w:lang w:val="af-ZA"/>
        </w:rPr>
        <w:t xml:space="preserve"> </w:t>
      </w:r>
      <w:r w:rsidRPr="005306F3">
        <w:rPr>
          <w:rFonts w:ascii="GHEA Grapalat" w:hAnsi="GHEA Grapalat"/>
          <w:sz w:val="20"/>
          <w:szCs w:val="20"/>
        </w:rPr>
        <w:t>ընթացքում</w:t>
      </w:r>
      <w:r w:rsidRPr="005306F3">
        <w:rPr>
          <w:rFonts w:ascii="GHEA Grapalat" w:hAnsi="GHEA Grapalat"/>
          <w:sz w:val="20"/>
          <w:szCs w:val="20"/>
          <w:lang w:val="hy-AM"/>
        </w:rPr>
        <w:t>:</w:t>
      </w:r>
      <w:r>
        <w:rPr>
          <w:rStyle w:val="FootnoteReference"/>
          <w:rFonts w:ascii="GHEA Grapalat" w:hAnsi="GHEA Grapalat"/>
          <w:sz w:val="20"/>
          <w:szCs w:val="20"/>
          <w:lang w:val="hy-AM"/>
        </w:rPr>
        <w:footnoteReference w:id="6"/>
      </w:r>
    </w:p>
    <w:p w14:paraId="4EE3C8DC" w14:textId="77777777" w:rsidR="002F0D56" w:rsidRDefault="002F0D56" w:rsidP="002F0D56">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139D89B9" w14:textId="77777777" w:rsidR="002F0D56" w:rsidRDefault="002F0D56" w:rsidP="002F0D56">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1DB943F8" w14:textId="77777777" w:rsidR="002F0D56" w:rsidRDefault="002F0D56" w:rsidP="002F0D56">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677138B0" w14:textId="77777777" w:rsidR="002F0D56" w:rsidRPr="007C7FCA" w:rsidRDefault="002F0D56" w:rsidP="002F0D56">
      <w:pPr>
        <w:shd w:val="clear" w:color="auto" w:fill="FFFFFF"/>
        <w:ind w:firstLine="375"/>
        <w:jc w:val="both"/>
        <w:rPr>
          <w:rFonts w:asciiTheme="minorHAnsi" w:hAnsiTheme="minorHAnsi"/>
          <w:sz w:val="20"/>
          <w:szCs w:val="20"/>
          <w:lang w:val="hy-AM"/>
        </w:rPr>
      </w:pPr>
    </w:p>
    <w:p w14:paraId="7D98AF98" w14:textId="77777777" w:rsidR="002F0D56" w:rsidRPr="006D2E03" w:rsidRDefault="002F0D56" w:rsidP="002F0D56">
      <w:pPr>
        <w:ind w:firstLine="567"/>
        <w:jc w:val="both"/>
        <w:rPr>
          <w:rFonts w:ascii="GHEA Grapalat" w:hAnsi="GHEA Grapalat"/>
          <w:sz w:val="20"/>
          <w:szCs w:val="20"/>
          <w:lang w:val="af-ZA"/>
        </w:rPr>
      </w:pPr>
      <w:r w:rsidRPr="006D2E03">
        <w:rPr>
          <w:rFonts w:ascii="GHEA Grapalat" w:hAnsi="GHEA Grapalat" w:cs="Sylfaen"/>
          <w:sz w:val="20"/>
          <w:szCs w:val="20"/>
          <w:lang w:val="af-ZA"/>
        </w:rPr>
        <w:t xml:space="preserve">7.2 </w:t>
      </w:r>
      <w:r w:rsidRPr="00AE74A0">
        <w:rPr>
          <w:rFonts w:ascii="GHEA Grapalat" w:hAnsi="GHEA Grapalat"/>
          <w:sz w:val="20"/>
          <w:szCs w:val="20"/>
          <w:lang w:val="hy-AM"/>
        </w:rPr>
        <w:t>Գնման</w:t>
      </w:r>
      <w:r w:rsidRPr="006D2E03">
        <w:rPr>
          <w:rFonts w:ascii="GHEA Grapalat" w:hAnsi="GHEA Grapalat"/>
          <w:sz w:val="20"/>
          <w:szCs w:val="20"/>
          <w:lang w:val="af-ZA"/>
        </w:rPr>
        <w:t xml:space="preserve"> </w:t>
      </w:r>
      <w:r w:rsidRPr="00AE74A0">
        <w:rPr>
          <w:rFonts w:ascii="GHEA Grapalat" w:hAnsi="GHEA Grapalat"/>
          <w:sz w:val="20"/>
          <w:szCs w:val="20"/>
          <w:lang w:val="hy-AM"/>
        </w:rPr>
        <w:t>ընթացակարգը</w:t>
      </w:r>
      <w:r w:rsidRPr="006D2E03">
        <w:rPr>
          <w:rFonts w:ascii="GHEA Grapalat" w:hAnsi="GHEA Grapalat"/>
          <w:sz w:val="20"/>
          <w:szCs w:val="20"/>
          <w:lang w:val="af-ZA"/>
        </w:rPr>
        <w:t xml:space="preserve"> </w:t>
      </w:r>
      <w:r w:rsidRPr="00AE74A0">
        <w:rPr>
          <w:rFonts w:ascii="GHEA Grapalat" w:hAnsi="GHEA Grapalat"/>
          <w:sz w:val="20"/>
          <w:szCs w:val="20"/>
          <w:lang w:val="hy-AM"/>
        </w:rPr>
        <w:t>չափաբաժիններով</w:t>
      </w:r>
      <w:r w:rsidRPr="006D2E03">
        <w:rPr>
          <w:rFonts w:ascii="GHEA Grapalat" w:hAnsi="GHEA Grapalat"/>
          <w:sz w:val="20"/>
          <w:szCs w:val="20"/>
          <w:lang w:val="af-ZA"/>
        </w:rPr>
        <w:t xml:space="preserve"> </w:t>
      </w:r>
      <w:r w:rsidRPr="00AE74A0">
        <w:rPr>
          <w:rFonts w:ascii="GHEA Grapalat" w:hAnsi="GHEA Grapalat"/>
          <w:sz w:val="20"/>
          <w:szCs w:val="20"/>
          <w:lang w:val="hy-AM"/>
        </w:rPr>
        <w:t>կազմակերպվելու</w:t>
      </w:r>
      <w:r w:rsidRPr="006D2E03">
        <w:rPr>
          <w:rFonts w:ascii="GHEA Grapalat" w:hAnsi="GHEA Grapalat"/>
          <w:sz w:val="20"/>
          <w:szCs w:val="20"/>
          <w:lang w:val="af-ZA"/>
        </w:rPr>
        <w:t xml:space="preserve"> </w:t>
      </w:r>
      <w:r w:rsidRPr="00AE74A0">
        <w:rPr>
          <w:rFonts w:ascii="GHEA Grapalat" w:hAnsi="GHEA Grapalat"/>
          <w:sz w:val="20"/>
          <w:szCs w:val="20"/>
          <w:lang w:val="hy-AM"/>
        </w:rPr>
        <w:t>դեպքում</w:t>
      </w:r>
      <w:r w:rsidRPr="006D2E03">
        <w:rPr>
          <w:rFonts w:ascii="GHEA Grapalat" w:hAnsi="GHEA Grapalat"/>
          <w:sz w:val="20"/>
          <w:szCs w:val="20"/>
          <w:lang w:val="af-ZA"/>
        </w:rPr>
        <w:t xml:space="preserve">, </w:t>
      </w:r>
      <w:r w:rsidRPr="00AE74A0">
        <w:rPr>
          <w:rFonts w:ascii="GHEA Grapalat" w:hAnsi="GHEA Grapalat"/>
          <w:sz w:val="20"/>
          <w:szCs w:val="20"/>
          <w:lang w:val="hy-AM"/>
        </w:rPr>
        <w:t>եթե</w:t>
      </w:r>
      <w:r w:rsidRPr="006D2E03">
        <w:rPr>
          <w:rFonts w:ascii="GHEA Grapalat" w:hAnsi="GHEA Grapalat"/>
          <w:sz w:val="20"/>
          <w:szCs w:val="20"/>
          <w:lang w:val="af-ZA"/>
        </w:rPr>
        <w:t>`</w:t>
      </w:r>
      <w:r w:rsidRPr="006D2E03" w:rsidDel="00712311">
        <w:rPr>
          <w:rFonts w:ascii="GHEA Grapalat" w:hAnsi="GHEA Grapalat"/>
          <w:sz w:val="20"/>
          <w:szCs w:val="20"/>
          <w:lang w:val="af-ZA"/>
        </w:rPr>
        <w:t xml:space="preserve"> </w:t>
      </w:r>
      <w:r w:rsidRPr="006D2E03">
        <w:rPr>
          <w:rFonts w:ascii="GHEA Grapalat" w:hAnsi="GHEA Grapalat"/>
          <w:sz w:val="20"/>
          <w:szCs w:val="20"/>
          <w:lang w:val="af-ZA"/>
        </w:rPr>
        <w:t xml:space="preserve"> </w:t>
      </w:r>
    </w:p>
    <w:p w14:paraId="65955D7E" w14:textId="77777777" w:rsidR="002F0D56" w:rsidRPr="006D2E03" w:rsidRDefault="002F0D56" w:rsidP="002F0D56">
      <w:pPr>
        <w:shd w:val="clear" w:color="auto" w:fill="FFFFFF"/>
        <w:ind w:firstLine="375"/>
        <w:jc w:val="both"/>
        <w:rPr>
          <w:rFonts w:ascii="GHEA Grapalat" w:hAnsi="GHEA Grapalat"/>
          <w:sz w:val="20"/>
          <w:szCs w:val="20"/>
          <w:lang w:val="hy-AM"/>
        </w:rPr>
      </w:pPr>
      <w:r w:rsidRPr="006D2E03">
        <w:rPr>
          <w:rFonts w:ascii="GHEA Grapalat" w:hAnsi="GHEA Grapalat"/>
          <w:sz w:val="20"/>
          <w:szCs w:val="20"/>
          <w:lang w:val="hy-AM"/>
        </w:rPr>
        <w:t>ա.</w:t>
      </w:r>
      <w:r w:rsidRPr="006D2E03">
        <w:rPr>
          <w:rFonts w:ascii="GHEA Grapalat" w:hAnsi="GHEA Grapalat"/>
          <w:sz w:val="20"/>
          <w:szCs w:val="20"/>
          <w:lang w:val="af-ZA"/>
        </w:rPr>
        <w:t xml:space="preserve"> </w:t>
      </w:r>
      <w:r w:rsidRPr="006D2E03">
        <w:rPr>
          <w:rFonts w:ascii="GHEA Grapalat" w:hAnsi="GHEA Grapalat"/>
          <w:sz w:val="20"/>
          <w:szCs w:val="20"/>
        </w:rPr>
        <w:t>մասնակիցը</w:t>
      </w:r>
      <w:r w:rsidRPr="006D2E03">
        <w:rPr>
          <w:rFonts w:ascii="GHEA Grapalat" w:hAnsi="GHEA Grapalat"/>
          <w:sz w:val="20"/>
          <w:szCs w:val="20"/>
          <w:lang w:val="af-ZA"/>
        </w:rPr>
        <w:t xml:space="preserve"> </w:t>
      </w:r>
      <w:r w:rsidRPr="006D2E03">
        <w:rPr>
          <w:rFonts w:ascii="GHEA Grapalat" w:hAnsi="GHEA Grapalat"/>
          <w:sz w:val="20"/>
          <w:szCs w:val="20"/>
        </w:rPr>
        <w:t>հայտ</w:t>
      </w:r>
      <w:r w:rsidRPr="006D2E03">
        <w:rPr>
          <w:rFonts w:ascii="GHEA Grapalat" w:hAnsi="GHEA Grapalat"/>
          <w:sz w:val="20"/>
          <w:szCs w:val="20"/>
          <w:lang w:val="af-ZA"/>
        </w:rPr>
        <w:t xml:space="preserve"> </w:t>
      </w:r>
      <w:r w:rsidRPr="006D2E03">
        <w:rPr>
          <w:rFonts w:ascii="GHEA Grapalat" w:hAnsi="GHEA Grapalat"/>
          <w:sz w:val="20"/>
          <w:szCs w:val="20"/>
        </w:rPr>
        <w:t>ներկայացնում</w:t>
      </w:r>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r w:rsidRPr="006D2E03">
        <w:rPr>
          <w:rFonts w:ascii="GHEA Grapalat" w:hAnsi="GHEA Grapalat"/>
          <w:sz w:val="20"/>
          <w:szCs w:val="20"/>
        </w:rPr>
        <w:t>մեկից</w:t>
      </w:r>
      <w:r w:rsidRPr="006D2E03">
        <w:rPr>
          <w:rFonts w:ascii="GHEA Grapalat" w:hAnsi="GHEA Grapalat"/>
          <w:sz w:val="20"/>
          <w:szCs w:val="20"/>
          <w:lang w:val="af-ZA"/>
        </w:rPr>
        <w:t xml:space="preserve"> </w:t>
      </w:r>
      <w:r w:rsidRPr="006D2E03">
        <w:rPr>
          <w:rFonts w:ascii="GHEA Grapalat" w:hAnsi="GHEA Grapalat"/>
          <w:sz w:val="20"/>
          <w:szCs w:val="20"/>
        </w:rPr>
        <w:t>ավել</w:t>
      </w:r>
      <w:r w:rsidRPr="006D2E03">
        <w:rPr>
          <w:rFonts w:ascii="GHEA Grapalat" w:hAnsi="GHEA Grapalat"/>
          <w:sz w:val="20"/>
          <w:szCs w:val="20"/>
          <w:lang w:val="af-ZA"/>
        </w:rPr>
        <w:t xml:space="preserve"> </w:t>
      </w:r>
      <w:r w:rsidRPr="006D2E03">
        <w:rPr>
          <w:rFonts w:ascii="GHEA Grapalat" w:hAnsi="GHEA Grapalat"/>
          <w:sz w:val="20"/>
          <w:szCs w:val="20"/>
        </w:rPr>
        <w:t>չափաբաժինների</w:t>
      </w:r>
      <w:r w:rsidRPr="006D2E03">
        <w:rPr>
          <w:rFonts w:ascii="GHEA Grapalat" w:hAnsi="GHEA Grapalat"/>
          <w:sz w:val="20"/>
          <w:szCs w:val="20"/>
          <w:lang w:val="af-ZA"/>
        </w:rPr>
        <w:t xml:space="preserve"> </w:t>
      </w:r>
      <w:r w:rsidRPr="006D2E03">
        <w:rPr>
          <w:rFonts w:ascii="GHEA Grapalat" w:hAnsi="GHEA Grapalat"/>
          <w:sz w:val="20"/>
          <w:szCs w:val="20"/>
        </w:rPr>
        <w:t>համար</w:t>
      </w:r>
      <w:r w:rsidRPr="006D2E03">
        <w:rPr>
          <w:rFonts w:ascii="GHEA Grapalat" w:hAnsi="GHEA Grapalat"/>
          <w:sz w:val="20"/>
          <w:szCs w:val="20"/>
          <w:lang w:val="af-ZA"/>
        </w:rPr>
        <w:t xml:space="preserve">, </w:t>
      </w:r>
      <w:r w:rsidRPr="006D2E03">
        <w:rPr>
          <w:rFonts w:ascii="GHEA Grapalat" w:hAnsi="GHEA Grapalat"/>
          <w:sz w:val="20"/>
          <w:szCs w:val="20"/>
        </w:rPr>
        <w:t>ապա</w:t>
      </w:r>
      <w:r w:rsidRPr="006D2E03">
        <w:rPr>
          <w:rFonts w:ascii="GHEA Grapalat" w:hAnsi="GHEA Grapalat"/>
          <w:sz w:val="20"/>
          <w:szCs w:val="20"/>
          <w:lang w:val="af-ZA"/>
        </w:rPr>
        <w:t xml:space="preserve"> </w:t>
      </w:r>
      <w:r w:rsidRPr="006D2E03">
        <w:rPr>
          <w:rFonts w:ascii="GHEA Grapalat" w:hAnsi="GHEA Grapalat"/>
          <w:sz w:val="20"/>
          <w:szCs w:val="20"/>
        </w:rPr>
        <w:t>հայտի</w:t>
      </w:r>
      <w:r w:rsidRPr="006D2E03">
        <w:rPr>
          <w:rFonts w:ascii="GHEA Grapalat" w:hAnsi="GHEA Grapalat"/>
          <w:sz w:val="20"/>
          <w:szCs w:val="20"/>
          <w:lang w:val="af-ZA"/>
        </w:rPr>
        <w:t xml:space="preserve"> </w:t>
      </w:r>
      <w:r w:rsidRPr="006D2E03">
        <w:rPr>
          <w:rFonts w:ascii="GHEA Grapalat" w:hAnsi="GHEA Grapalat"/>
          <w:sz w:val="20"/>
          <w:szCs w:val="20"/>
        </w:rPr>
        <w:t>ապահովումը</w:t>
      </w:r>
      <w:r w:rsidRPr="006D2E03">
        <w:rPr>
          <w:rFonts w:ascii="GHEA Grapalat" w:hAnsi="GHEA Grapalat"/>
          <w:sz w:val="20"/>
          <w:szCs w:val="20"/>
          <w:lang w:val="af-ZA"/>
        </w:rPr>
        <w:t xml:space="preserve"> </w:t>
      </w:r>
      <w:r w:rsidRPr="006D2E03">
        <w:rPr>
          <w:rFonts w:ascii="GHEA Grapalat" w:hAnsi="GHEA Grapalat"/>
          <w:sz w:val="20"/>
          <w:szCs w:val="20"/>
        </w:rPr>
        <w:t>կարող</w:t>
      </w:r>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r w:rsidRPr="006D2E03">
        <w:rPr>
          <w:rFonts w:ascii="GHEA Grapalat" w:hAnsi="GHEA Grapalat"/>
          <w:sz w:val="20"/>
          <w:szCs w:val="20"/>
        </w:rPr>
        <w:t>ներկայացնել</w:t>
      </w:r>
      <w:r w:rsidRPr="006D2E03">
        <w:rPr>
          <w:rFonts w:ascii="GHEA Grapalat" w:hAnsi="GHEA Grapalat"/>
          <w:sz w:val="20"/>
          <w:szCs w:val="20"/>
          <w:lang w:val="af-ZA"/>
        </w:rPr>
        <w:t xml:space="preserve"> </w:t>
      </w:r>
      <w:r w:rsidRPr="006D2E03">
        <w:rPr>
          <w:rFonts w:ascii="GHEA Grapalat" w:hAnsi="GHEA Grapalat"/>
          <w:sz w:val="20"/>
          <w:szCs w:val="20"/>
        </w:rPr>
        <w:t>ինչպես</w:t>
      </w:r>
      <w:r w:rsidRPr="006D2E03">
        <w:rPr>
          <w:rFonts w:ascii="GHEA Grapalat" w:hAnsi="GHEA Grapalat"/>
          <w:sz w:val="20"/>
          <w:szCs w:val="20"/>
          <w:lang w:val="af-ZA"/>
        </w:rPr>
        <w:t xml:space="preserve"> </w:t>
      </w:r>
      <w:r w:rsidRPr="006D2E03">
        <w:rPr>
          <w:rFonts w:ascii="GHEA Grapalat" w:hAnsi="GHEA Grapalat"/>
          <w:sz w:val="20"/>
          <w:szCs w:val="20"/>
        </w:rPr>
        <w:t>յուրաքանչյուր</w:t>
      </w:r>
      <w:r w:rsidRPr="006D2E03">
        <w:rPr>
          <w:rFonts w:ascii="GHEA Grapalat" w:hAnsi="GHEA Grapalat"/>
          <w:sz w:val="20"/>
          <w:szCs w:val="20"/>
          <w:lang w:val="af-ZA"/>
        </w:rPr>
        <w:t xml:space="preserve"> </w:t>
      </w:r>
      <w:r w:rsidRPr="006D2E03">
        <w:rPr>
          <w:rFonts w:ascii="GHEA Grapalat" w:hAnsi="GHEA Grapalat"/>
          <w:sz w:val="20"/>
          <w:szCs w:val="20"/>
        </w:rPr>
        <w:t>չափաբաժնի</w:t>
      </w:r>
      <w:r w:rsidRPr="006D2E03">
        <w:rPr>
          <w:rFonts w:ascii="GHEA Grapalat" w:hAnsi="GHEA Grapalat"/>
          <w:sz w:val="20"/>
          <w:szCs w:val="20"/>
          <w:lang w:val="af-ZA"/>
        </w:rPr>
        <w:t xml:space="preserve"> </w:t>
      </w:r>
      <w:r w:rsidRPr="006D2E03">
        <w:rPr>
          <w:rFonts w:ascii="GHEA Grapalat" w:hAnsi="GHEA Grapalat"/>
          <w:sz w:val="20"/>
          <w:szCs w:val="20"/>
        </w:rPr>
        <w:t>համար</w:t>
      </w:r>
      <w:r w:rsidRPr="006D2E03">
        <w:rPr>
          <w:rFonts w:ascii="GHEA Grapalat" w:hAnsi="GHEA Grapalat"/>
          <w:sz w:val="20"/>
          <w:szCs w:val="20"/>
          <w:lang w:val="af-ZA"/>
        </w:rPr>
        <w:t xml:space="preserve"> </w:t>
      </w:r>
      <w:r w:rsidRPr="006D2E03">
        <w:rPr>
          <w:rFonts w:ascii="GHEA Grapalat" w:hAnsi="GHEA Grapalat"/>
          <w:sz w:val="20"/>
          <w:szCs w:val="20"/>
        </w:rPr>
        <w:t>առանձին</w:t>
      </w:r>
      <w:r w:rsidRPr="006D2E03">
        <w:rPr>
          <w:rFonts w:ascii="GHEA Grapalat" w:hAnsi="GHEA Grapalat"/>
          <w:sz w:val="20"/>
          <w:szCs w:val="20"/>
          <w:lang w:val="af-ZA"/>
        </w:rPr>
        <w:t xml:space="preserve">, </w:t>
      </w:r>
      <w:r w:rsidRPr="006D2E03">
        <w:rPr>
          <w:rFonts w:ascii="GHEA Grapalat" w:hAnsi="GHEA Grapalat"/>
          <w:sz w:val="20"/>
          <w:szCs w:val="20"/>
        </w:rPr>
        <w:t>այնպես</w:t>
      </w:r>
      <w:r w:rsidRPr="006D2E03">
        <w:rPr>
          <w:rFonts w:ascii="GHEA Grapalat" w:hAnsi="GHEA Grapalat"/>
          <w:sz w:val="20"/>
          <w:szCs w:val="20"/>
          <w:lang w:val="af-ZA"/>
        </w:rPr>
        <w:t xml:space="preserve"> </w:t>
      </w:r>
      <w:r w:rsidRPr="006D2E03">
        <w:rPr>
          <w:rFonts w:ascii="GHEA Grapalat" w:hAnsi="GHEA Grapalat"/>
          <w:sz w:val="20"/>
          <w:szCs w:val="20"/>
        </w:rPr>
        <w:t>էլ</w:t>
      </w:r>
      <w:r w:rsidRPr="006D2E03">
        <w:rPr>
          <w:rFonts w:ascii="GHEA Grapalat" w:hAnsi="GHEA Grapalat"/>
          <w:sz w:val="20"/>
          <w:szCs w:val="20"/>
          <w:lang w:val="af-ZA"/>
        </w:rPr>
        <w:t xml:space="preserve"> </w:t>
      </w:r>
      <w:r w:rsidRPr="006D2E03">
        <w:rPr>
          <w:rFonts w:ascii="GHEA Grapalat" w:hAnsi="GHEA Grapalat"/>
          <w:sz w:val="20"/>
          <w:szCs w:val="20"/>
        </w:rPr>
        <w:t>մեկ</w:t>
      </w:r>
      <w:r w:rsidRPr="006D2E03">
        <w:rPr>
          <w:rFonts w:ascii="GHEA Grapalat" w:hAnsi="GHEA Grapalat"/>
          <w:sz w:val="20"/>
          <w:szCs w:val="20"/>
          <w:lang w:val="af-ZA"/>
        </w:rPr>
        <w:t xml:space="preserve"> </w:t>
      </w:r>
      <w:r w:rsidRPr="006D2E03">
        <w:rPr>
          <w:rFonts w:ascii="GHEA Grapalat" w:hAnsi="GHEA Grapalat"/>
          <w:sz w:val="20"/>
          <w:szCs w:val="20"/>
        </w:rPr>
        <w:t>հայտի</w:t>
      </w:r>
      <w:r w:rsidRPr="006D2E03">
        <w:rPr>
          <w:rFonts w:ascii="GHEA Grapalat" w:hAnsi="GHEA Grapalat"/>
          <w:sz w:val="20"/>
          <w:szCs w:val="20"/>
          <w:lang w:val="af-ZA"/>
        </w:rPr>
        <w:t xml:space="preserve"> </w:t>
      </w:r>
      <w:r w:rsidRPr="006D2E03">
        <w:rPr>
          <w:rFonts w:ascii="GHEA Grapalat" w:hAnsi="GHEA Grapalat"/>
          <w:sz w:val="20"/>
          <w:szCs w:val="20"/>
        </w:rPr>
        <w:t>ապահովում</w:t>
      </w:r>
      <w:r w:rsidRPr="006D2E03">
        <w:rPr>
          <w:rFonts w:ascii="GHEA Grapalat" w:hAnsi="GHEA Grapalat"/>
          <w:sz w:val="20"/>
          <w:szCs w:val="20"/>
          <w:lang w:val="af-ZA"/>
        </w:rPr>
        <w:t xml:space="preserve">` </w:t>
      </w:r>
      <w:r w:rsidRPr="006D2E03">
        <w:rPr>
          <w:rFonts w:ascii="GHEA Grapalat" w:hAnsi="GHEA Grapalat"/>
          <w:sz w:val="20"/>
          <w:szCs w:val="20"/>
        </w:rPr>
        <w:t>բոլոր</w:t>
      </w:r>
      <w:r w:rsidRPr="006D2E03">
        <w:rPr>
          <w:rFonts w:ascii="GHEA Grapalat" w:hAnsi="GHEA Grapalat"/>
          <w:sz w:val="20"/>
          <w:szCs w:val="20"/>
          <w:lang w:val="af-ZA"/>
        </w:rPr>
        <w:t xml:space="preserve"> </w:t>
      </w:r>
      <w:r w:rsidRPr="006D2E03">
        <w:rPr>
          <w:rFonts w:ascii="GHEA Grapalat" w:hAnsi="GHEA Grapalat"/>
          <w:sz w:val="20"/>
          <w:szCs w:val="20"/>
        </w:rPr>
        <w:t>չափաբաժինների</w:t>
      </w:r>
      <w:r w:rsidRPr="006D2E03">
        <w:rPr>
          <w:rFonts w:ascii="GHEA Grapalat" w:hAnsi="GHEA Grapalat"/>
          <w:sz w:val="20"/>
          <w:szCs w:val="20"/>
          <w:lang w:val="af-ZA"/>
        </w:rPr>
        <w:t xml:space="preserve"> </w:t>
      </w:r>
      <w:r w:rsidRPr="006D2E03">
        <w:rPr>
          <w:rFonts w:ascii="GHEA Grapalat" w:hAnsi="GHEA Grapalat"/>
          <w:sz w:val="20"/>
          <w:szCs w:val="20"/>
        </w:rPr>
        <w:t>համար</w:t>
      </w:r>
      <w:r w:rsidRPr="006D2E03">
        <w:rPr>
          <w:rFonts w:ascii="GHEA Grapalat" w:hAnsi="GHEA Grapalat"/>
          <w:sz w:val="20"/>
          <w:szCs w:val="20"/>
          <w:lang w:val="af-ZA"/>
        </w:rPr>
        <w:t xml:space="preserve">: </w:t>
      </w:r>
      <w:r w:rsidRPr="006D2E03">
        <w:rPr>
          <w:rFonts w:ascii="GHEA Grapalat" w:hAnsi="GHEA Grapalat"/>
          <w:sz w:val="20"/>
          <w:szCs w:val="20"/>
        </w:rPr>
        <w:t>Մեկ</w:t>
      </w:r>
      <w:r w:rsidRPr="006D2E03">
        <w:rPr>
          <w:rFonts w:ascii="GHEA Grapalat" w:hAnsi="GHEA Grapalat"/>
          <w:sz w:val="20"/>
          <w:szCs w:val="20"/>
          <w:lang w:val="af-ZA"/>
        </w:rPr>
        <w:t xml:space="preserve"> </w:t>
      </w:r>
      <w:r w:rsidRPr="006D2E03">
        <w:rPr>
          <w:rFonts w:ascii="GHEA Grapalat" w:hAnsi="GHEA Grapalat"/>
          <w:sz w:val="20"/>
          <w:szCs w:val="20"/>
        </w:rPr>
        <w:t>հայտի</w:t>
      </w:r>
      <w:r w:rsidRPr="006D2E03">
        <w:rPr>
          <w:rFonts w:ascii="GHEA Grapalat" w:hAnsi="GHEA Grapalat"/>
          <w:sz w:val="20"/>
          <w:szCs w:val="20"/>
          <w:lang w:val="af-ZA"/>
        </w:rPr>
        <w:t xml:space="preserve"> </w:t>
      </w:r>
      <w:r w:rsidRPr="006D2E03">
        <w:rPr>
          <w:rFonts w:ascii="GHEA Grapalat" w:hAnsi="GHEA Grapalat"/>
          <w:sz w:val="20"/>
          <w:szCs w:val="20"/>
        </w:rPr>
        <w:t>ապահովում</w:t>
      </w:r>
      <w:r w:rsidRPr="006D2E03">
        <w:rPr>
          <w:rFonts w:ascii="GHEA Grapalat" w:hAnsi="GHEA Grapalat"/>
          <w:sz w:val="20"/>
          <w:szCs w:val="20"/>
          <w:lang w:val="af-ZA"/>
        </w:rPr>
        <w:t xml:space="preserve"> </w:t>
      </w:r>
      <w:r w:rsidRPr="006D2E03">
        <w:rPr>
          <w:rFonts w:ascii="GHEA Grapalat" w:hAnsi="GHEA Grapalat"/>
          <w:sz w:val="20"/>
          <w:szCs w:val="20"/>
        </w:rPr>
        <w:t>ներկայացվելու</w:t>
      </w:r>
      <w:r w:rsidRPr="006D2E03">
        <w:rPr>
          <w:rFonts w:ascii="GHEA Grapalat" w:hAnsi="GHEA Grapalat"/>
          <w:sz w:val="20"/>
          <w:szCs w:val="20"/>
          <w:lang w:val="af-ZA"/>
        </w:rPr>
        <w:t xml:space="preserve"> </w:t>
      </w:r>
      <w:r w:rsidRPr="006D2E03">
        <w:rPr>
          <w:rFonts w:ascii="GHEA Grapalat" w:hAnsi="GHEA Grapalat"/>
          <w:sz w:val="20"/>
          <w:szCs w:val="20"/>
        </w:rPr>
        <w:t>դեպքում</w:t>
      </w:r>
      <w:r w:rsidRPr="006D2E03">
        <w:rPr>
          <w:rFonts w:ascii="GHEA Grapalat" w:hAnsi="GHEA Grapalat"/>
          <w:sz w:val="20"/>
          <w:szCs w:val="20"/>
          <w:lang w:val="af-ZA"/>
        </w:rPr>
        <w:t xml:space="preserve">, </w:t>
      </w:r>
      <w:r w:rsidRPr="006D2E03">
        <w:rPr>
          <w:rFonts w:ascii="GHEA Grapalat" w:hAnsi="GHEA Grapalat"/>
          <w:sz w:val="20"/>
          <w:szCs w:val="20"/>
        </w:rPr>
        <w:t>դրա</w:t>
      </w:r>
      <w:r w:rsidRPr="006D2E03">
        <w:rPr>
          <w:rFonts w:ascii="GHEA Grapalat" w:hAnsi="GHEA Grapalat"/>
          <w:sz w:val="20"/>
          <w:szCs w:val="20"/>
          <w:lang w:val="af-ZA"/>
        </w:rPr>
        <w:t xml:space="preserve"> </w:t>
      </w:r>
      <w:r w:rsidRPr="006D2E03">
        <w:rPr>
          <w:rFonts w:ascii="GHEA Grapalat" w:hAnsi="GHEA Grapalat"/>
          <w:sz w:val="20"/>
          <w:szCs w:val="20"/>
        </w:rPr>
        <w:t>գումարը</w:t>
      </w:r>
      <w:r w:rsidRPr="006D2E03">
        <w:rPr>
          <w:rFonts w:ascii="GHEA Grapalat" w:hAnsi="GHEA Grapalat"/>
          <w:sz w:val="20"/>
          <w:szCs w:val="20"/>
          <w:lang w:val="af-ZA"/>
        </w:rPr>
        <w:t xml:space="preserve"> </w:t>
      </w:r>
      <w:r w:rsidRPr="006D2E03">
        <w:rPr>
          <w:rFonts w:ascii="GHEA Grapalat" w:hAnsi="GHEA Grapalat"/>
          <w:sz w:val="20"/>
          <w:szCs w:val="20"/>
        </w:rPr>
        <w:t>հաշվարկվում</w:t>
      </w:r>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r w:rsidRPr="006D2E03">
        <w:rPr>
          <w:rFonts w:ascii="GHEA Grapalat" w:hAnsi="GHEA Grapalat"/>
          <w:sz w:val="20"/>
          <w:szCs w:val="20"/>
        </w:rPr>
        <w:t>ներկայացված</w:t>
      </w:r>
      <w:r w:rsidRPr="006D2E03">
        <w:rPr>
          <w:rFonts w:ascii="GHEA Grapalat" w:hAnsi="GHEA Grapalat"/>
          <w:sz w:val="20"/>
          <w:szCs w:val="20"/>
          <w:lang w:val="af-ZA"/>
        </w:rPr>
        <w:t xml:space="preserve"> </w:t>
      </w:r>
      <w:r w:rsidRPr="006D2E03">
        <w:rPr>
          <w:rFonts w:ascii="GHEA Grapalat" w:hAnsi="GHEA Grapalat"/>
          <w:sz w:val="20"/>
          <w:szCs w:val="20"/>
        </w:rPr>
        <w:t>չափաբաժինների</w:t>
      </w:r>
      <w:r w:rsidRPr="006D2E03">
        <w:rPr>
          <w:rFonts w:ascii="GHEA Grapalat" w:hAnsi="GHEA Grapalat"/>
          <w:sz w:val="20"/>
          <w:szCs w:val="20"/>
          <w:lang w:val="af-ZA"/>
        </w:rPr>
        <w:t xml:space="preserve"> </w:t>
      </w:r>
      <w:r w:rsidRPr="006D2E03">
        <w:rPr>
          <w:rFonts w:ascii="GHEA Grapalat" w:hAnsi="GHEA Grapalat"/>
          <w:sz w:val="20"/>
          <w:szCs w:val="20"/>
          <w:lang w:val="hy-AM"/>
        </w:rPr>
        <w:t>գնման գների</w:t>
      </w:r>
      <w:r w:rsidRPr="006D2E03">
        <w:rPr>
          <w:rFonts w:ascii="GHEA Grapalat" w:hAnsi="GHEA Grapalat"/>
          <w:sz w:val="20"/>
          <w:szCs w:val="20"/>
          <w:lang w:val="af-ZA"/>
        </w:rPr>
        <w:t xml:space="preserve"> </w:t>
      </w:r>
      <w:r w:rsidRPr="006D2E03">
        <w:rPr>
          <w:rFonts w:ascii="GHEA Grapalat" w:hAnsi="GHEA Grapalat"/>
          <w:sz w:val="20"/>
          <w:szCs w:val="20"/>
          <w:lang w:val="hy-AM"/>
        </w:rPr>
        <w:t>իսկ</w:t>
      </w:r>
      <w:r w:rsidRPr="006D2E03">
        <w:rPr>
          <w:rFonts w:ascii="GHEA Grapalat" w:hAnsi="GHEA Grapalat"/>
          <w:sz w:val="20"/>
          <w:szCs w:val="20"/>
          <w:lang w:val="af-ZA"/>
        </w:rPr>
        <w:t xml:space="preserve"> </w:t>
      </w:r>
      <w:r w:rsidRPr="006D2E03">
        <w:rPr>
          <w:rFonts w:ascii="GHEA Grapalat" w:hAnsi="GHEA Grapalat"/>
          <w:sz w:val="20"/>
          <w:szCs w:val="20"/>
          <w:lang w:val="hy-AM"/>
        </w:rPr>
        <w:t>գնային</w:t>
      </w:r>
      <w:r w:rsidRPr="006D2E03">
        <w:rPr>
          <w:rFonts w:ascii="GHEA Grapalat" w:hAnsi="GHEA Grapalat"/>
          <w:sz w:val="20"/>
          <w:szCs w:val="20"/>
          <w:lang w:val="af-ZA"/>
        </w:rPr>
        <w:t xml:space="preserve"> </w:t>
      </w:r>
      <w:r w:rsidRPr="006D2E03">
        <w:rPr>
          <w:rFonts w:ascii="GHEA Grapalat" w:hAnsi="GHEA Grapalat"/>
          <w:sz w:val="20"/>
          <w:szCs w:val="20"/>
          <w:lang w:val="hy-AM"/>
        </w:rPr>
        <w:t>առաջարկները</w:t>
      </w:r>
      <w:r w:rsidRPr="006D2E03">
        <w:rPr>
          <w:rFonts w:ascii="GHEA Grapalat" w:hAnsi="GHEA Grapalat"/>
          <w:sz w:val="20"/>
          <w:szCs w:val="20"/>
          <w:lang w:val="af-ZA"/>
        </w:rPr>
        <w:t xml:space="preserve"> </w:t>
      </w:r>
      <w:r w:rsidRPr="006D2E03">
        <w:rPr>
          <w:rFonts w:ascii="GHEA Grapalat" w:hAnsi="GHEA Grapalat"/>
          <w:sz w:val="20"/>
          <w:szCs w:val="20"/>
          <w:lang w:val="hy-AM"/>
        </w:rPr>
        <w:t>գնման</w:t>
      </w:r>
      <w:r w:rsidRPr="006D2E03">
        <w:rPr>
          <w:rFonts w:ascii="GHEA Grapalat" w:hAnsi="GHEA Grapalat"/>
          <w:sz w:val="20"/>
          <w:szCs w:val="20"/>
          <w:lang w:val="af-ZA"/>
        </w:rPr>
        <w:t xml:space="preserve"> </w:t>
      </w:r>
      <w:r w:rsidRPr="006D2E03">
        <w:rPr>
          <w:rFonts w:ascii="GHEA Grapalat" w:hAnsi="GHEA Grapalat"/>
          <w:sz w:val="20"/>
          <w:szCs w:val="20"/>
          <w:lang w:val="hy-AM"/>
        </w:rPr>
        <w:t>գները</w:t>
      </w:r>
      <w:r w:rsidRPr="006D2E03">
        <w:rPr>
          <w:rFonts w:ascii="GHEA Grapalat" w:hAnsi="GHEA Grapalat"/>
          <w:sz w:val="20"/>
          <w:szCs w:val="20"/>
          <w:lang w:val="af-ZA"/>
        </w:rPr>
        <w:t xml:space="preserve"> </w:t>
      </w:r>
      <w:r w:rsidRPr="006D2E03">
        <w:rPr>
          <w:rFonts w:ascii="GHEA Grapalat" w:hAnsi="GHEA Grapalat"/>
          <w:sz w:val="20"/>
          <w:szCs w:val="20"/>
          <w:lang w:val="hy-AM"/>
        </w:rPr>
        <w:lastRenderedPageBreak/>
        <w:t>գերազանցելու</w:t>
      </w:r>
      <w:r w:rsidRPr="006D2E03">
        <w:rPr>
          <w:rFonts w:ascii="GHEA Grapalat" w:hAnsi="GHEA Grapalat"/>
          <w:sz w:val="20"/>
          <w:szCs w:val="20"/>
          <w:lang w:val="af-ZA"/>
        </w:rPr>
        <w:t xml:space="preserve"> </w:t>
      </w:r>
      <w:r w:rsidRPr="006D2E03">
        <w:rPr>
          <w:rFonts w:ascii="GHEA Grapalat" w:hAnsi="GHEA Grapalat"/>
          <w:sz w:val="20"/>
          <w:szCs w:val="20"/>
          <w:lang w:val="hy-AM"/>
        </w:rPr>
        <w:t>դեպքում՝</w:t>
      </w:r>
      <w:r w:rsidRPr="006D2E03">
        <w:rPr>
          <w:rFonts w:ascii="GHEA Grapalat" w:hAnsi="GHEA Grapalat"/>
          <w:sz w:val="20"/>
          <w:szCs w:val="20"/>
          <w:lang w:val="af-ZA"/>
        </w:rPr>
        <w:t xml:space="preserve"> </w:t>
      </w:r>
      <w:r w:rsidRPr="006D2E03">
        <w:rPr>
          <w:rFonts w:ascii="GHEA Grapalat" w:hAnsi="GHEA Grapalat"/>
          <w:sz w:val="20"/>
          <w:szCs w:val="20"/>
          <w:lang w:val="hy-AM"/>
        </w:rPr>
        <w:t>գնային</w:t>
      </w:r>
      <w:r w:rsidRPr="006D2E03">
        <w:rPr>
          <w:rFonts w:ascii="GHEA Grapalat" w:hAnsi="GHEA Grapalat"/>
          <w:sz w:val="20"/>
          <w:szCs w:val="20"/>
          <w:lang w:val="af-ZA"/>
        </w:rPr>
        <w:t xml:space="preserve"> </w:t>
      </w:r>
      <w:r w:rsidRPr="006D2E03">
        <w:rPr>
          <w:rFonts w:ascii="GHEA Grapalat" w:hAnsi="GHEA Grapalat"/>
          <w:sz w:val="20"/>
          <w:szCs w:val="20"/>
          <w:lang w:val="hy-AM"/>
        </w:rPr>
        <w:t>առաջարկների</w:t>
      </w:r>
      <w:r w:rsidRPr="006D2E03">
        <w:rPr>
          <w:rFonts w:ascii="GHEA Grapalat" w:hAnsi="GHEA Grapalat"/>
          <w:sz w:val="20"/>
          <w:szCs w:val="20"/>
          <w:lang w:val="af-ZA"/>
        </w:rPr>
        <w:t xml:space="preserve"> </w:t>
      </w:r>
      <w:r w:rsidRPr="006D2E03">
        <w:rPr>
          <w:rFonts w:ascii="GHEA Grapalat" w:hAnsi="GHEA Grapalat"/>
          <w:sz w:val="20"/>
          <w:szCs w:val="20"/>
          <w:lang w:val="hy-AM"/>
        </w:rPr>
        <w:t>հանրագումարի</w:t>
      </w:r>
      <w:r w:rsidRPr="006D2E03">
        <w:rPr>
          <w:rFonts w:ascii="GHEA Grapalat" w:hAnsi="GHEA Grapalat"/>
          <w:sz w:val="20"/>
          <w:szCs w:val="20"/>
          <w:lang w:val="af-ZA"/>
        </w:rPr>
        <w:t xml:space="preserve"> </w:t>
      </w:r>
      <w:r w:rsidRPr="006D2E03">
        <w:rPr>
          <w:rFonts w:ascii="GHEA Grapalat" w:hAnsi="GHEA Grapalat"/>
          <w:sz w:val="20"/>
          <w:szCs w:val="20"/>
          <w:lang w:val="hy-AM"/>
        </w:rPr>
        <w:t>նկատմամբ՝</w:t>
      </w:r>
      <w:r w:rsidRPr="006D2E03">
        <w:rPr>
          <w:rFonts w:ascii="GHEA Grapalat" w:hAnsi="GHEA Grapalat"/>
          <w:sz w:val="20"/>
          <w:szCs w:val="20"/>
          <w:lang w:val="af-ZA"/>
        </w:rPr>
        <w:t xml:space="preserve"> </w:t>
      </w:r>
      <w:r w:rsidRPr="006D2E03">
        <w:rPr>
          <w:rFonts w:ascii="GHEA Grapalat" w:hAnsi="GHEA Grapalat"/>
          <w:sz w:val="20"/>
          <w:szCs w:val="20"/>
          <w:lang w:val="hy-AM"/>
        </w:rPr>
        <w:t>հաշվի</w:t>
      </w:r>
      <w:r w:rsidRPr="006D2E03">
        <w:rPr>
          <w:rFonts w:ascii="GHEA Grapalat" w:hAnsi="GHEA Grapalat"/>
          <w:sz w:val="20"/>
          <w:szCs w:val="20"/>
          <w:lang w:val="af-ZA"/>
        </w:rPr>
        <w:t xml:space="preserve"> </w:t>
      </w:r>
      <w:r w:rsidRPr="006D2E03">
        <w:rPr>
          <w:rFonts w:ascii="GHEA Grapalat" w:hAnsi="GHEA Grapalat"/>
          <w:sz w:val="20"/>
          <w:szCs w:val="20"/>
          <w:lang w:val="hy-AM"/>
        </w:rPr>
        <w:t>առնելով</w:t>
      </w:r>
      <w:r w:rsidRPr="006D2E03">
        <w:rPr>
          <w:rFonts w:ascii="GHEA Grapalat" w:hAnsi="GHEA Grapalat"/>
          <w:sz w:val="20"/>
          <w:szCs w:val="20"/>
          <w:lang w:val="af-ZA"/>
        </w:rPr>
        <w:t xml:space="preserve"> </w:t>
      </w:r>
      <w:r w:rsidRPr="006D2E03">
        <w:rPr>
          <w:rFonts w:ascii="GHEA Grapalat" w:hAnsi="GHEA Grapalat"/>
          <w:sz w:val="20"/>
          <w:szCs w:val="20"/>
          <w:lang w:val="hy-AM"/>
        </w:rPr>
        <w:t>Կարգի</w:t>
      </w:r>
      <w:r w:rsidRPr="006D2E03">
        <w:rPr>
          <w:rFonts w:ascii="GHEA Grapalat" w:hAnsi="GHEA Grapalat"/>
          <w:sz w:val="20"/>
          <w:szCs w:val="20"/>
          <w:lang w:val="af-ZA"/>
        </w:rPr>
        <w:t xml:space="preserve"> 32-</w:t>
      </w:r>
      <w:r w:rsidRPr="006D2E03">
        <w:rPr>
          <w:rFonts w:ascii="GHEA Grapalat" w:hAnsi="GHEA Grapalat"/>
          <w:sz w:val="20"/>
          <w:szCs w:val="20"/>
          <w:lang w:val="hy-AM"/>
        </w:rPr>
        <w:t>րդ</w:t>
      </w:r>
      <w:r w:rsidRPr="006D2E03">
        <w:rPr>
          <w:rFonts w:ascii="GHEA Grapalat" w:hAnsi="GHEA Grapalat"/>
          <w:sz w:val="20"/>
          <w:szCs w:val="20"/>
          <w:lang w:val="af-ZA"/>
        </w:rPr>
        <w:t xml:space="preserve"> </w:t>
      </w:r>
      <w:r w:rsidRPr="006D2E03">
        <w:rPr>
          <w:rFonts w:ascii="GHEA Grapalat" w:hAnsi="GHEA Grapalat"/>
          <w:sz w:val="20"/>
          <w:szCs w:val="20"/>
          <w:lang w:val="hy-AM"/>
        </w:rPr>
        <w:t>կետի</w:t>
      </w:r>
      <w:r w:rsidRPr="006D2E03">
        <w:rPr>
          <w:rFonts w:ascii="GHEA Grapalat" w:hAnsi="GHEA Grapalat"/>
          <w:sz w:val="20"/>
          <w:szCs w:val="20"/>
          <w:lang w:val="af-ZA"/>
        </w:rPr>
        <w:t xml:space="preserve"> 1-</w:t>
      </w:r>
      <w:r w:rsidRPr="006D2E03">
        <w:rPr>
          <w:rFonts w:ascii="GHEA Grapalat" w:hAnsi="GHEA Grapalat"/>
          <w:sz w:val="20"/>
          <w:szCs w:val="20"/>
          <w:lang w:val="hy-AM"/>
        </w:rPr>
        <w:t>ին</w:t>
      </w:r>
      <w:r w:rsidRPr="006D2E03">
        <w:rPr>
          <w:rFonts w:ascii="GHEA Grapalat" w:hAnsi="GHEA Grapalat"/>
          <w:sz w:val="20"/>
          <w:szCs w:val="20"/>
          <w:lang w:val="af-ZA"/>
        </w:rPr>
        <w:t xml:space="preserve"> </w:t>
      </w:r>
      <w:r w:rsidRPr="006D2E03">
        <w:rPr>
          <w:rFonts w:ascii="GHEA Grapalat" w:hAnsi="GHEA Grapalat"/>
          <w:sz w:val="20"/>
          <w:szCs w:val="20"/>
          <w:lang w:val="hy-AM"/>
        </w:rPr>
        <w:t>ենթակետի</w:t>
      </w:r>
      <w:r w:rsidRPr="006D2E03">
        <w:rPr>
          <w:rFonts w:ascii="GHEA Grapalat" w:hAnsi="GHEA Grapalat"/>
          <w:sz w:val="20"/>
          <w:szCs w:val="20"/>
          <w:lang w:val="af-ZA"/>
        </w:rPr>
        <w:t xml:space="preserve"> «</w:t>
      </w:r>
      <w:r w:rsidRPr="006D2E03">
        <w:rPr>
          <w:rFonts w:ascii="GHEA Grapalat" w:hAnsi="GHEA Grapalat"/>
          <w:sz w:val="20"/>
          <w:szCs w:val="20"/>
          <w:lang w:val="hy-AM"/>
        </w:rPr>
        <w:t>ե</w:t>
      </w:r>
      <w:r w:rsidRPr="006D2E03">
        <w:rPr>
          <w:rFonts w:ascii="GHEA Grapalat" w:hAnsi="GHEA Grapalat"/>
          <w:sz w:val="20"/>
          <w:szCs w:val="20"/>
          <w:lang w:val="af-ZA"/>
        </w:rPr>
        <w:t xml:space="preserve">» </w:t>
      </w:r>
      <w:r w:rsidRPr="006D2E03">
        <w:rPr>
          <w:rFonts w:ascii="GHEA Grapalat" w:hAnsi="GHEA Grapalat"/>
          <w:sz w:val="20"/>
          <w:szCs w:val="20"/>
          <w:lang w:val="hy-AM"/>
        </w:rPr>
        <w:t>պարբերության</w:t>
      </w:r>
      <w:r w:rsidRPr="006D2E03">
        <w:rPr>
          <w:rFonts w:ascii="GHEA Grapalat" w:hAnsi="GHEA Grapalat"/>
          <w:sz w:val="20"/>
          <w:szCs w:val="20"/>
          <w:lang w:val="af-ZA"/>
        </w:rPr>
        <w:t xml:space="preserve"> </w:t>
      </w:r>
      <w:r w:rsidRPr="006D2E03">
        <w:rPr>
          <w:rFonts w:ascii="GHEA Grapalat" w:hAnsi="GHEA Grapalat"/>
          <w:sz w:val="20"/>
          <w:szCs w:val="20"/>
          <w:lang w:val="hy-AM"/>
        </w:rPr>
        <w:t>պահանջները</w:t>
      </w:r>
      <w:r w:rsidRPr="006D2E03">
        <w:rPr>
          <w:rFonts w:ascii="GHEA Grapalat" w:hAnsi="GHEA Grapalat"/>
          <w:sz w:val="20"/>
          <w:szCs w:val="20"/>
          <w:lang w:val="af-ZA"/>
        </w:rPr>
        <w:t>,</w:t>
      </w:r>
      <w:r w:rsidRPr="006D2E03">
        <w:rPr>
          <w:rFonts w:ascii="GHEA Grapalat" w:hAnsi="GHEA Grapalat"/>
          <w:color w:val="000000"/>
          <w:lang w:val="hy-AM"/>
        </w:rPr>
        <w:t xml:space="preserve"> </w:t>
      </w:r>
    </w:p>
    <w:p w14:paraId="2E308D9B" w14:textId="77777777" w:rsidR="002F0D56" w:rsidRPr="006D2E03" w:rsidRDefault="002F0D56" w:rsidP="002F0D56">
      <w:pPr>
        <w:ind w:firstLine="567"/>
        <w:jc w:val="both"/>
        <w:rPr>
          <w:rFonts w:ascii="GHEA Grapalat" w:hAnsi="GHEA Grapalat"/>
          <w:color w:val="FFFFFF"/>
          <w:sz w:val="20"/>
          <w:szCs w:val="20"/>
          <w:lang w:val="af-ZA"/>
        </w:rPr>
      </w:pPr>
      <w:r w:rsidRPr="006D2E03">
        <w:rPr>
          <w:rFonts w:ascii="GHEA Grapalat" w:hAnsi="GHEA Grapalat"/>
          <w:sz w:val="20"/>
          <w:szCs w:val="20"/>
          <w:lang w:val="hy-AM"/>
        </w:rPr>
        <w:t>բ.</w:t>
      </w:r>
      <w:r w:rsidRPr="006D2E03">
        <w:rPr>
          <w:rFonts w:ascii="GHEA Grapalat" w:hAnsi="GHEA Grapalat"/>
          <w:color w:val="000000"/>
          <w:lang w:val="hy-AM"/>
        </w:rPr>
        <w:t xml:space="preserve"> </w:t>
      </w:r>
      <w:r w:rsidRPr="006D2E03">
        <w:rPr>
          <w:rFonts w:ascii="GHEA Grapalat" w:hAnsi="GHEA Grapalat" w:cs="Sylfaen"/>
          <w:sz w:val="20"/>
          <w:lang w:val="hy-AM"/>
        </w:rPr>
        <w:t>Մասնակիցը</w:t>
      </w:r>
      <w:r w:rsidRPr="006D2E03">
        <w:rPr>
          <w:rFonts w:ascii="GHEA Grapalat" w:hAnsi="GHEA Grapalat" w:cs="Sylfaen"/>
          <w:sz w:val="20"/>
          <w:lang w:val="af-ZA"/>
        </w:rPr>
        <w:t xml:space="preserve"> </w:t>
      </w:r>
      <w:r w:rsidRPr="006D2E03">
        <w:rPr>
          <w:rFonts w:ascii="GHEA Grapalat" w:hAnsi="GHEA Grapalat" w:cs="Sylfaen"/>
          <w:sz w:val="20"/>
          <w:lang w:val="hy-AM"/>
        </w:rPr>
        <w:t>զրկվում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պայմանագիր</w:t>
      </w:r>
      <w:r w:rsidRPr="006D2E03">
        <w:rPr>
          <w:rFonts w:ascii="GHEA Grapalat" w:hAnsi="GHEA Grapalat" w:cs="Sylfaen"/>
          <w:sz w:val="20"/>
          <w:lang w:val="af-ZA"/>
        </w:rPr>
        <w:t xml:space="preserve"> </w:t>
      </w:r>
      <w:r w:rsidRPr="006D2E03">
        <w:rPr>
          <w:rFonts w:ascii="GHEA Grapalat" w:hAnsi="GHEA Grapalat" w:cs="Sylfaen"/>
          <w:sz w:val="20"/>
          <w:lang w:val="hy-AM"/>
        </w:rPr>
        <w:t>կնքելու</w:t>
      </w:r>
      <w:r w:rsidRPr="006D2E03">
        <w:rPr>
          <w:rFonts w:ascii="GHEA Grapalat" w:hAnsi="GHEA Grapalat" w:cs="Sylfaen"/>
          <w:sz w:val="20"/>
          <w:lang w:val="af-ZA"/>
        </w:rPr>
        <w:t xml:space="preserve"> </w:t>
      </w:r>
      <w:r w:rsidRPr="006D2E03">
        <w:rPr>
          <w:rFonts w:ascii="GHEA Grapalat" w:hAnsi="GHEA Grapalat" w:cs="Sylfaen"/>
          <w:sz w:val="20"/>
          <w:lang w:val="hy-AM"/>
        </w:rPr>
        <w:t>իրավունքից</w:t>
      </w:r>
      <w:r w:rsidRPr="006D2E03">
        <w:rPr>
          <w:rFonts w:ascii="GHEA Grapalat" w:hAnsi="GHEA Grapalat" w:cs="Sylfaen"/>
          <w:sz w:val="20"/>
          <w:lang w:val="af-ZA"/>
        </w:rPr>
        <w:t xml:space="preserve"> </w:t>
      </w:r>
      <w:r w:rsidRPr="006D2E03">
        <w:rPr>
          <w:rFonts w:ascii="GHEA Grapalat" w:hAnsi="GHEA Grapalat" w:cs="Sylfaen"/>
          <w:sz w:val="20"/>
          <w:lang w:val="hy-AM"/>
        </w:rPr>
        <w:t>որևէ</w:t>
      </w:r>
      <w:r w:rsidRPr="006D2E03">
        <w:rPr>
          <w:rFonts w:ascii="GHEA Grapalat" w:hAnsi="GHEA Grapalat" w:cs="Sylfaen"/>
          <w:sz w:val="20"/>
          <w:lang w:val="af-ZA"/>
        </w:rPr>
        <w:t xml:space="preserve"> </w:t>
      </w:r>
      <w:r w:rsidRPr="006D2E03">
        <w:rPr>
          <w:rFonts w:ascii="GHEA Grapalat" w:hAnsi="GHEA Grapalat" w:cs="Sylfaen"/>
          <w:sz w:val="20"/>
          <w:lang w:val="hy-AM"/>
        </w:rPr>
        <w:t>չափաբաժնի</w:t>
      </w:r>
      <w:r w:rsidRPr="006D2E03">
        <w:rPr>
          <w:rFonts w:ascii="GHEA Grapalat" w:hAnsi="GHEA Grapalat" w:cs="Sylfaen"/>
          <w:sz w:val="20"/>
          <w:lang w:val="af-ZA"/>
        </w:rPr>
        <w:t xml:space="preserve"> </w:t>
      </w:r>
      <w:r w:rsidRPr="006D2E03">
        <w:rPr>
          <w:rFonts w:ascii="GHEA Grapalat" w:hAnsi="GHEA Grapalat" w:cs="Sylfaen"/>
          <w:sz w:val="20"/>
          <w:lang w:val="hy-AM"/>
        </w:rPr>
        <w:t>մասով</w:t>
      </w:r>
      <w:r w:rsidRPr="006D2E03">
        <w:rPr>
          <w:rFonts w:ascii="GHEA Grapalat" w:hAnsi="GHEA Grapalat" w:cs="Sylfaen"/>
          <w:sz w:val="20"/>
          <w:lang w:val="af-ZA"/>
        </w:rPr>
        <w:t xml:space="preserve">, </w:t>
      </w:r>
      <w:r w:rsidRPr="006D2E03">
        <w:rPr>
          <w:rFonts w:ascii="GHEA Grapalat" w:hAnsi="GHEA Grapalat" w:cs="Sylfaen"/>
          <w:sz w:val="20"/>
          <w:lang w:val="hy-AM"/>
        </w:rPr>
        <w:t>ապա</w:t>
      </w:r>
      <w:r w:rsidRPr="006D2E03">
        <w:rPr>
          <w:rFonts w:ascii="GHEA Grapalat" w:hAnsi="GHEA Grapalat" w:cs="Sylfaen"/>
          <w:sz w:val="20"/>
          <w:lang w:val="af-ZA"/>
        </w:rPr>
        <w:t xml:space="preserve"> </w:t>
      </w:r>
      <w:r w:rsidRPr="006D2E03">
        <w:rPr>
          <w:rFonts w:ascii="GHEA Grapalat" w:hAnsi="GHEA Grapalat" w:cs="Sylfaen"/>
          <w:sz w:val="20"/>
          <w:lang w:val="hy-AM"/>
        </w:rPr>
        <w:t>հայտի</w:t>
      </w:r>
      <w:r w:rsidRPr="006D2E03">
        <w:rPr>
          <w:rFonts w:ascii="GHEA Grapalat" w:hAnsi="GHEA Grapalat" w:cs="Sylfaen"/>
          <w:sz w:val="20"/>
          <w:lang w:val="af-ZA"/>
        </w:rPr>
        <w:t xml:space="preserve"> </w:t>
      </w:r>
      <w:r w:rsidRPr="006D2E03">
        <w:rPr>
          <w:rFonts w:ascii="GHEA Grapalat" w:hAnsi="GHEA Grapalat" w:cs="Sylfaen"/>
          <w:sz w:val="20"/>
          <w:lang w:val="hy-AM"/>
        </w:rPr>
        <w:t>ապահովումը</w:t>
      </w:r>
      <w:r w:rsidRPr="006D2E03">
        <w:rPr>
          <w:rFonts w:ascii="GHEA Grapalat" w:hAnsi="GHEA Grapalat" w:cs="Sylfaen"/>
          <w:sz w:val="20"/>
          <w:lang w:val="af-ZA"/>
        </w:rPr>
        <w:t xml:space="preserve"> </w:t>
      </w:r>
      <w:r w:rsidRPr="006D2E03">
        <w:rPr>
          <w:rFonts w:ascii="GHEA Grapalat" w:hAnsi="GHEA Grapalat" w:cs="Sylfaen"/>
          <w:sz w:val="20"/>
          <w:lang w:val="hy-AM"/>
        </w:rPr>
        <w:t>վճարվում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միայն</w:t>
      </w:r>
      <w:r w:rsidRPr="006D2E03">
        <w:rPr>
          <w:rFonts w:ascii="GHEA Grapalat" w:hAnsi="GHEA Grapalat" w:cs="Sylfaen"/>
          <w:sz w:val="20"/>
          <w:lang w:val="af-ZA"/>
        </w:rPr>
        <w:t xml:space="preserve"> </w:t>
      </w:r>
      <w:r w:rsidRPr="006D2E03">
        <w:rPr>
          <w:rFonts w:ascii="GHEA Grapalat" w:hAnsi="GHEA Grapalat" w:cs="Sylfaen"/>
          <w:sz w:val="20"/>
          <w:lang w:val="hy-AM"/>
        </w:rPr>
        <w:t>այդ</w:t>
      </w:r>
      <w:r w:rsidRPr="006D2E03">
        <w:rPr>
          <w:rFonts w:ascii="GHEA Grapalat" w:hAnsi="GHEA Grapalat" w:cs="Sylfaen"/>
          <w:sz w:val="20"/>
          <w:lang w:val="af-ZA"/>
        </w:rPr>
        <w:t xml:space="preserve"> </w:t>
      </w:r>
      <w:r w:rsidRPr="006D2E03">
        <w:rPr>
          <w:rFonts w:ascii="GHEA Grapalat" w:hAnsi="GHEA Grapalat" w:cs="Sylfaen"/>
          <w:sz w:val="20"/>
          <w:lang w:val="hy-AM"/>
        </w:rPr>
        <w:t>չափաբաժնի</w:t>
      </w:r>
      <w:r w:rsidRPr="006D2E03">
        <w:rPr>
          <w:rFonts w:ascii="GHEA Grapalat" w:hAnsi="GHEA Grapalat" w:cs="Sylfaen"/>
          <w:sz w:val="20"/>
          <w:lang w:val="af-ZA"/>
        </w:rPr>
        <w:t xml:space="preserve"> </w:t>
      </w:r>
      <w:r w:rsidRPr="006D2E03">
        <w:rPr>
          <w:rFonts w:ascii="GHEA Grapalat" w:hAnsi="GHEA Grapalat" w:cs="Sylfaen"/>
          <w:sz w:val="20"/>
          <w:lang w:val="hy-AM"/>
        </w:rPr>
        <w:t>նկատմամբ</w:t>
      </w:r>
      <w:r w:rsidRPr="006D2E03">
        <w:rPr>
          <w:rFonts w:ascii="GHEA Grapalat" w:hAnsi="GHEA Grapalat" w:cs="Sylfaen"/>
          <w:sz w:val="20"/>
          <w:lang w:val="af-ZA"/>
        </w:rPr>
        <w:t xml:space="preserve"> </w:t>
      </w:r>
      <w:r w:rsidRPr="006D2E03">
        <w:rPr>
          <w:rFonts w:ascii="GHEA Grapalat" w:hAnsi="GHEA Grapalat" w:cs="Sylfaen"/>
          <w:sz w:val="20"/>
          <w:lang w:val="hy-AM"/>
        </w:rPr>
        <w:t>հաշվարկված</w:t>
      </w:r>
      <w:r w:rsidRPr="006D2E03">
        <w:rPr>
          <w:rFonts w:ascii="GHEA Grapalat" w:hAnsi="GHEA Grapalat" w:cs="Sylfaen"/>
          <w:sz w:val="20"/>
          <w:lang w:val="af-ZA"/>
        </w:rPr>
        <w:t xml:space="preserve"> </w:t>
      </w:r>
      <w:r w:rsidRPr="006D2E03">
        <w:rPr>
          <w:rFonts w:ascii="GHEA Grapalat" w:hAnsi="GHEA Grapalat" w:cs="Sylfaen"/>
          <w:sz w:val="20"/>
          <w:lang w:val="hy-AM"/>
        </w:rPr>
        <w:t>ապահովման</w:t>
      </w:r>
      <w:r w:rsidRPr="006D2E03">
        <w:rPr>
          <w:rFonts w:ascii="GHEA Grapalat" w:hAnsi="GHEA Grapalat" w:cs="Sylfaen"/>
          <w:sz w:val="20"/>
          <w:lang w:val="af-ZA"/>
        </w:rPr>
        <w:t xml:space="preserve"> </w:t>
      </w:r>
      <w:r w:rsidRPr="006D2E03">
        <w:rPr>
          <w:rFonts w:ascii="GHEA Grapalat" w:hAnsi="GHEA Grapalat" w:cs="Sylfaen"/>
          <w:sz w:val="20"/>
          <w:lang w:val="hy-AM"/>
        </w:rPr>
        <w:t>չափով</w:t>
      </w:r>
      <w:r w:rsidRPr="006D2E03">
        <w:rPr>
          <w:rFonts w:ascii="GHEA Grapalat" w:hAnsi="GHEA Grapalat"/>
          <w:sz w:val="20"/>
          <w:szCs w:val="20"/>
          <w:lang w:val="af-ZA"/>
        </w:rPr>
        <w:t>:</w:t>
      </w:r>
      <w:r>
        <w:rPr>
          <w:rStyle w:val="FootnoteReference"/>
          <w:rFonts w:ascii="GHEA Grapalat" w:hAnsi="GHEA Grapalat"/>
          <w:sz w:val="20"/>
          <w:szCs w:val="20"/>
          <w:lang w:val="af-ZA"/>
        </w:rPr>
        <w:footnoteReference w:id="7"/>
      </w:r>
    </w:p>
    <w:p w14:paraId="17B53D31" w14:textId="77777777" w:rsidR="002F0D56" w:rsidRPr="006D2E03" w:rsidRDefault="002F0D56" w:rsidP="002F0D56">
      <w:pPr>
        <w:ind w:firstLine="567"/>
        <w:jc w:val="both"/>
        <w:rPr>
          <w:rFonts w:ascii="GHEA Grapalat" w:hAnsi="GHEA Grapalat" w:cs="Sylfaen"/>
          <w:sz w:val="20"/>
          <w:lang w:val="af-ZA"/>
        </w:rPr>
      </w:pPr>
      <w:r w:rsidRPr="006D2E03">
        <w:rPr>
          <w:rFonts w:ascii="GHEA Grapalat" w:hAnsi="GHEA Grapalat" w:cs="Sylfaen"/>
          <w:sz w:val="20"/>
          <w:lang w:val="af-ZA"/>
        </w:rPr>
        <w:t xml:space="preserve">7.3 </w:t>
      </w:r>
      <w:r w:rsidRPr="006D2E03">
        <w:rPr>
          <w:rFonts w:ascii="GHEA Grapalat" w:hAnsi="GHEA Grapalat" w:cs="Sylfaen"/>
          <w:sz w:val="20"/>
          <w:lang w:val="ru-RU"/>
        </w:rPr>
        <w:t>Մասնակիցը</w:t>
      </w:r>
      <w:r w:rsidRPr="006D2E03">
        <w:rPr>
          <w:rFonts w:ascii="GHEA Grapalat" w:hAnsi="GHEA Grapalat" w:cs="Sylfaen"/>
          <w:sz w:val="20"/>
          <w:lang w:val="af-ZA"/>
        </w:rPr>
        <w:t xml:space="preserve"> </w:t>
      </w:r>
      <w:r w:rsidRPr="006D2E03">
        <w:rPr>
          <w:rFonts w:ascii="GHEA Grapalat" w:hAnsi="GHEA Grapalat" w:cs="Sylfaen"/>
          <w:sz w:val="20"/>
          <w:lang w:val="ru-RU"/>
        </w:rPr>
        <w:t>վճարում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հայտի</w:t>
      </w:r>
      <w:r w:rsidRPr="006D2E03">
        <w:rPr>
          <w:rFonts w:ascii="GHEA Grapalat" w:hAnsi="GHEA Grapalat" w:cs="Sylfaen"/>
          <w:sz w:val="20"/>
          <w:lang w:val="af-ZA"/>
        </w:rPr>
        <w:t xml:space="preserve"> </w:t>
      </w:r>
      <w:r w:rsidRPr="006D2E03">
        <w:rPr>
          <w:rFonts w:ascii="GHEA Grapalat" w:hAnsi="GHEA Grapalat" w:cs="Sylfaen"/>
          <w:sz w:val="20"/>
          <w:lang w:val="ru-RU"/>
        </w:rPr>
        <w:t>ապահովումը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նա</w:t>
      </w:r>
      <w:r w:rsidRPr="006D2E03">
        <w:rPr>
          <w:rFonts w:ascii="GHEA Grapalat" w:hAnsi="GHEA Grapalat" w:cs="Sylfaen"/>
          <w:sz w:val="20"/>
          <w:lang w:val="af-ZA"/>
        </w:rPr>
        <w:t>`</w:t>
      </w:r>
    </w:p>
    <w:p w14:paraId="1EF93806" w14:textId="77777777" w:rsidR="002F0D56" w:rsidRPr="006D2E03" w:rsidRDefault="002F0D56" w:rsidP="002F0D56">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lang w:val="ru-RU"/>
        </w:rPr>
        <w:t>հայտարարվել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ընտրված</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w:t>
      </w:r>
      <w:r w:rsidRPr="006D2E03">
        <w:rPr>
          <w:rFonts w:ascii="GHEA Grapalat" w:hAnsi="GHEA Grapalat" w:cs="Sylfaen"/>
          <w:sz w:val="20"/>
          <w:lang w:val="af-ZA"/>
        </w:rPr>
        <w:t xml:space="preserve">, </w:t>
      </w:r>
      <w:r w:rsidRPr="006D2E03">
        <w:rPr>
          <w:rFonts w:ascii="GHEA Grapalat" w:hAnsi="GHEA Grapalat" w:cs="Sylfaen"/>
          <w:sz w:val="20"/>
          <w:lang w:val="ru-RU"/>
        </w:rPr>
        <w:t>սակայն</w:t>
      </w:r>
      <w:r w:rsidRPr="006D2E03">
        <w:rPr>
          <w:rFonts w:ascii="GHEA Grapalat" w:hAnsi="GHEA Grapalat" w:cs="Sylfaen"/>
          <w:sz w:val="20"/>
          <w:lang w:val="af-ZA"/>
        </w:rPr>
        <w:t xml:space="preserve"> </w:t>
      </w:r>
      <w:r w:rsidRPr="006D2E03">
        <w:rPr>
          <w:rFonts w:ascii="GHEA Grapalat" w:hAnsi="GHEA Grapalat" w:cs="Sylfaen"/>
          <w:sz w:val="20"/>
          <w:lang w:val="ru-RU"/>
        </w:rPr>
        <w:t>հրաժարվում</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զրկվում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w:t>
      </w:r>
      <w:r w:rsidRPr="006D2E03">
        <w:rPr>
          <w:rFonts w:ascii="GHEA Grapalat" w:hAnsi="GHEA Grapalat" w:cs="Sylfaen"/>
          <w:sz w:val="20"/>
          <w:lang w:val="af-ZA"/>
        </w:rPr>
        <w:t xml:space="preserve"> </w:t>
      </w:r>
      <w:r w:rsidRPr="006D2E03">
        <w:rPr>
          <w:rFonts w:ascii="GHEA Grapalat" w:hAnsi="GHEA Grapalat" w:cs="Sylfaen"/>
          <w:sz w:val="20"/>
          <w:lang w:val="ru-RU"/>
        </w:rPr>
        <w:t>կնքելու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իրավունքից</w:t>
      </w:r>
      <w:r w:rsidRPr="006D2E03">
        <w:rPr>
          <w:rFonts w:ascii="GHEA Grapalat" w:hAnsi="GHEA Grapalat" w:cs="Sylfaen"/>
          <w:sz w:val="20"/>
          <w:lang w:val="af-ZA"/>
        </w:rPr>
        <w:t>.</w:t>
      </w:r>
    </w:p>
    <w:p w14:paraId="59E712FF" w14:textId="77777777" w:rsidR="002F0D56" w:rsidRPr="006D2E03" w:rsidRDefault="002F0D56" w:rsidP="002F0D56">
      <w:pPr>
        <w:ind w:firstLine="567"/>
        <w:jc w:val="both"/>
        <w:rPr>
          <w:rFonts w:ascii="GHEA Grapalat" w:hAnsi="GHEA Grapalat" w:cs="Sylfaen"/>
          <w:sz w:val="20"/>
          <w:lang w:val="af-ZA"/>
        </w:rPr>
      </w:pPr>
      <w:r w:rsidRPr="006D2E03">
        <w:rPr>
          <w:rFonts w:ascii="GHEA Grapalat" w:hAnsi="GHEA Grapalat" w:cs="Sylfaen"/>
          <w:sz w:val="20"/>
          <w:lang w:val="af-ZA"/>
        </w:rPr>
        <w:t xml:space="preserve">2) </w:t>
      </w:r>
      <w:r w:rsidRPr="006D2E03">
        <w:rPr>
          <w:rFonts w:ascii="GHEA Grapalat" w:hAnsi="GHEA Grapalat" w:cs="Sylfaen"/>
          <w:sz w:val="20"/>
          <w:lang w:val="ru-RU"/>
        </w:rPr>
        <w:t>խախտել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w:t>
      </w:r>
      <w:r w:rsidRPr="006D2E03">
        <w:rPr>
          <w:rFonts w:ascii="GHEA Grapalat" w:hAnsi="GHEA Grapalat" w:cs="Sylfaen"/>
          <w:sz w:val="20"/>
          <w:lang w:val="af-ZA"/>
        </w:rPr>
        <w:t xml:space="preserve"> </w:t>
      </w:r>
      <w:r w:rsidRPr="006D2E03">
        <w:rPr>
          <w:rFonts w:ascii="GHEA Grapalat" w:hAnsi="GHEA Grapalat" w:cs="Sylfaen"/>
          <w:sz w:val="20"/>
          <w:lang w:val="ru-RU"/>
        </w:rPr>
        <w:t>շրջանակում</w:t>
      </w:r>
      <w:r w:rsidRPr="006D2E03">
        <w:rPr>
          <w:rFonts w:ascii="GHEA Grapalat" w:hAnsi="GHEA Grapalat" w:cs="Sylfaen"/>
          <w:sz w:val="20"/>
          <w:lang w:val="af-ZA"/>
        </w:rPr>
        <w:t xml:space="preserve"> </w:t>
      </w:r>
      <w:r w:rsidRPr="006D2E03">
        <w:rPr>
          <w:rFonts w:ascii="GHEA Grapalat" w:hAnsi="GHEA Grapalat" w:cs="Sylfaen"/>
          <w:sz w:val="20"/>
          <w:lang w:val="ru-RU"/>
        </w:rPr>
        <w:t>ստանձնած</w:t>
      </w:r>
      <w:r w:rsidRPr="006D2E03">
        <w:rPr>
          <w:rFonts w:ascii="GHEA Grapalat" w:hAnsi="GHEA Grapalat" w:cs="Sylfaen"/>
          <w:sz w:val="20"/>
          <w:lang w:val="af-ZA"/>
        </w:rPr>
        <w:t xml:space="preserve"> </w:t>
      </w:r>
      <w:r w:rsidRPr="006D2E03">
        <w:rPr>
          <w:rFonts w:ascii="GHEA Grapalat" w:hAnsi="GHEA Grapalat" w:cs="Sylfaen"/>
          <w:sz w:val="20"/>
          <w:lang w:val="ru-RU"/>
        </w:rPr>
        <w:t>պարտավորություն</w:t>
      </w:r>
      <w:r w:rsidRPr="006D2E03">
        <w:rPr>
          <w:rFonts w:ascii="GHEA Grapalat" w:hAnsi="GHEA Grapalat" w:cs="Sylfaen"/>
          <w:sz w:val="20"/>
          <w:lang w:val="af-ZA"/>
        </w:rPr>
        <w:t xml:space="preserve">, </w:t>
      </w:r>
      <w:r w:rsidRPr="006D2E03">
        <w:rPr>
          <w:rFonts w:ascii="GHEA Grapalat" w:hAnsi="GHEA Grapalat" w:cs="Sylfaen"/>
          <w:sz w:val="20"/>
          <w:lang w:val="ru-RU"/>
        </w:rPr>
        <w:t>որը</w:t>
      </w:r>
      <w:r w:rsidRPr="006D2E03">
        <w:rPr>
          <w:rFonts w:ascii="GHEA Grapalat" w:hAnsi="GHEA Grapalat" w:cs="Sylfaen"/>
          <w:sz w:val="20"/>
          <w:lang w:val="af-ZA"/>
        </w:rPr>
        <w:t xml:space="preserve"> </w:t>
      </w:r>
      <w:r w:rsidRPr="006D2E03">
        <w:rPr>
          <w:rFonts w:ascii="GHEA Grapalat" w:hAnsi="GHEA Grapalat" w:cs="Sylfaen"/>
          <w:sz w:val="20"/>
          <w:lang w:val="ru-RU"/>
        </w:rPr>
        <w:t>հանգեցրել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rPr>
        <w:t>Մ</w:t>
      </w:r>
      <w:r w:rsidRPr="006D2E03">
        <w:rPr>
          <w:rFonts w:ascii="GHEA Grapalat" w:hAnsi="GHEA Grapalat" w:cs="Sylfaen"/>
          <w:sz w:val="20"/>
          <w:lang w:val="ru-RU"/>
        </w:rPr>
        <w:t>ասնակցի</w:t>
      </w:r>
      <w:r w:rsidRPr="006D2E03">
        <w:rPr>
          <w:rFonts w:ascii="GHEA Grapalat" w:hAnsi="GHEA Grapalat" w:cs="Sylfaen"/>
          <w:sz w:val="20"/>
          <w:lang w:val="af-ZA"/>
        </w:rPr>
        <w:t xml:space="preserve"> </w:t>
      </w:r>
      <w:r w:rsidRPr="006D2E03">
        <w:rPr>
          <w:rFonts w:ascii="GHEA Grapalat" w:hAnsi="GHEA Grapalat" w:cs="Sylfaen"/>
          <w:sz w:val="20"/>
          <w:lang w:val="ru-RU"/>
        </w:rPr>
        <w:t>հետագա</w:t>
      </w:r>
      <w:r w:rsidRPr="006D2E03">
        <w:rPr>
          <w:rFonts w:ascii="GHEA Grapalat" w:hAnsi="GHEA Grapalat" w:cs="Sylfaen"/>
          <w:sz w:val="20"/>
          <w:lang w:val="af-ZA"/>
        </w:rPr>
        <w:t xml:space="preserve"> </w:t>
      </w:r>
      <w:r w:rsidRPr="006D2E03">
        <w:rPr>
          <w:rFonts w:ascii="GHEA Grapalat" w:hAnsi="GHEA Grapalat" w:cs="Sylfaen"/>
          <w:sz w:val="20"/>
          <w:lang w:val="ru-RU"/>
        </w:rPr>
        <w:t>մասնակցության</w:t>
      </w:r>
      <w:r w:rsidRPr="006D2E03">
        <w:rPr>
          <w:rFonts w:ascii="GHEA Grapalat" w:hAnsi="GHEA Grapalat" w:cs="Sylfaen"/>
          <w:sz w:val="20"/>
          <w:lang w:val="af-ZA"/>
        </w:rPr>
        <w:t xml:space="preserve"> </w:t>
      </w:r>
      <w:r w:rsidRPr="006D2E03">
        <w:rPr>
          <w:rFonts w:ascii="GHEA Grapalat" w:hAnsi="GHEA Grapalat" w:cs="Sylfaen"/>
          <w:sz w:val="20"/>
          <w:lang w:val="ru-RU"/>
        </w:rPr>
        <w:t>դադարեցմանը</w:t>
      </w:r>
      <w:r w:rsidRPr="006D2E03">
        <w:rPr>
          <w:rFonts w:ascii="GHEA Grapalat" w:hAnsi="GHEA Grapalat" w:cs="Sylfaen"/>
          <w:sz w:val="20"/>
          <w:lang w:val="af-ZA"/>
        </w:rPr>
        <w:t>.</w:t>
      </w:r>
    </w:p>
    <w:p w14:paraId="10D0B228" w14:textId="50570F56" w:rsidR="002F0D56" w:rsidRPr="00956E2B" w:rsidRDefault="002F0D56" w:rsidP="002F0D56">
      <w:pPr>
        <w:ind w:firstLine="567"/>
        <w:jc w:val="both"/>
        <w:rPr>
          <w:rFonts w:ascii="GHEA Grapalat" w:hAnsi="GHEA Grapalat"/>
          <w:b/>
          <w:sz w:val="20"/>
          <w:szCs w:val="20"/>
          <w:lang w:val="hy-AM"/>
        </w:rPr>
      </w:pPr>
      <w:r w:rsidRPr="00956E2B">
        <w:rPr>
          <w:rFonts w:ascii="GHEA Grapalat" w:hAnsi="GHEA Grapalat"/>
          <w:b/>
          <w:sz w:val="20"/>
          <w:lang w:val="af-ZA"/>
        </w:rPr>
        <w:t xml:space="preserve">7.4 </w:t>
      </w:r>
      <w:r w:rsidRPr="00956E2B">
        <w:rPr>
          <w:rFonts w:ascii="GHEA Grapalat" w:hAnsi="GHEA Grapalat" w:cs="Sylfaen"/>
          <w:b/>
          <w:sz w:val="20"/>
          <w:lang w:val="ru-RU"/>
        </w:rPr>
        <w:t>Հայտի</w:t>
      </w:r>
      <w:r w:rsidRPr="00956E2B">
        <w:rPr>
          <w:rFonts w:ascii="GHEA Grapalat" w:hAnsi="GHEA Grapalat" w:cs="Sylfaen"/>
          <w:b/>
          <w:sz w:val="20"/>
          <w:lang w:val="af-ZA"/>
        </w:rPr>
        <w:t xml:space="preserve"> </w:t>
      </w:r>
      <w:r w:rsidRPr="00956E2B">
        <w:rPr>
          <w:rFonts w:ascii="GHEA Grapalat" w:hAnsi="GHEA Grapalat" w:cs="Sylfaen"/>
          <w:b/>
          <w:sz w:val="20"/>
          <w:lang w:val="ru-RU"/>
        </w:rPr>
        <w:t>ապահով</w:t>
      </w:r>
      <w:r w:rsidRPr="00956E2B">
        <w:rPr>
          <w:rFonts w:ascii="GHEA Grapalat" w:hAnsi="GHEA Grapalat" w:cs="Sylfaen"/>
          <w:b/>
          <w:sz w:val="20"/>
        </w:rPr>
        <w:t>ումը</w:t>
      </w:r>
      <w:r w:rsidRPr="00956E2B">
        <w:rPr>
          <w:rFonts w:ascii="GHEA Grapalat" w:hAnsi="GHEA Grapalat" w:cs="Sylfaen"/>
          <w:b/>
          <w:sz w:val="20"/>
          <w:lang w:val="af-ZA"/>
        </w:rPr>
        <w:t xml:space="preserve"> </w:t>
      </w:r>
      <w:r w:rsidRPr="00956E2B">
        <w:rPr>
          <w:rFonts w:ascii="GHEA Grapalat" w:hAnsi="GHEA Grapalat" w:cs="Sylfaen"/>
          <w:b/>
          <w:sz w:val="20"/>
        </w:rPr>
        <w:t>պետք</w:t>
      </w:r>
      <w:r w:rsidRPr="00956E2B">
        <w:rPr>
          <w:rFonts w:ascii="GHEA Grapalat" w:hAnsi="GHEA Grapalat" w:cs="Sylfaen"/>
          <w:b/>
          <w:sz w:val="20"/>
          <w:lang w:val="af-ZA"/>
        </w:rPr>
        <w:t xml:space="preserve"> </w:t>
      </w:r>
      <w:r w:rsidRPr="00956E2B">
        <w:rPr>
          <w:rFonts w:ascii="GHEA Grapalat" w:hAnsi="GHEA Grapalat" w:cs="Sylfaen"/>
          <w:b/>
          <w:sz w:val="20"/>
        </w:rPr>
        <w:t>է</w:t>
      </w:r>
      <w:r w:rsidRPr="00956E2B">
        <w:rPr>
          <w:rFonts w:ascii="GHEA Grapalat" w:hAnsi="GHEA Grapalat" w:cs="Sylfaen"/>
          <w:b/>
          <w:sz w:val="20"/>
          <w:lang w:val="af-ZA"/>
        </w:rPr>
        <w:t xml:space="preserve"> </w:t>
      </w:r>
      <w:r w:rsidRPr="00956E2B">
        <w:rPr>
          <w:rFonts w:ascii="GHEA Grapalat" w:hAnsi="GHEA Grapalat" w:cs="Sylfaen"/>
          <w:b/>
          <w:sz w:val="20"/>
        </w:rPr>
        <w:t>վավեր</w:t>
      </w:r>
      <w:r w:rsidRPr="00956E2B">
        <w:rPr>
          <w:rFonts w:ascii="GHEA Grapalat" w:hAnsi="GHEA Grapalat" w:cs="Sylfaen"/>
          <w:b/>
          <w:sz w:val="20"/>
          <w:lang w:val="af-ZA"/>
        </w:rPr>
        <w:t xml:space="preserve"> </w:t>
      </w:r>
      <w:r w:rsidRPr="00956E2B">
        <w:rPr>
          <w:rFonts w:ascii="GHEA Grapalat" w:hAnsi="GHEA Grapalat" w:cs="Sylfaen"/>
          <w:b/>
          <w:sz w:val="20"/>
        </w:rPr>
        <w:t>լինի</w:t>
      </w:r>
      <w:r w:rsidRPr="00956E2B">
        <w:rPr>
          <w:rFonts w:ascii="GHEA Grapalat" w:hAnsi="GHEA Grapalat" w:cs="Sylfaen"/>
          <w:b/>
          <w:sz w:val="20"/>
          <w:lang w:val="af-ZA"/>
        </w:rPr>
        <w:t xml:space="preserve">  </w:t>
      </w:r>
      <w:r w:rsidRPr="00956E2B">
        <w:rPr>
          <w:rFonts w:ascii="GHEA Grapalat" w:hAnsi="GHEA Grapalat" w:cs="Sylfaen"/>
          <w:b/>
          <w:sz w:val="20"/>
          <w:lang w:val="hy-AM"/>
        </w:rPr>
        <w:t xml:space="preserve">հայտերի ներկայացման վերջնաժամկետը լրանալու </w:t>
      </w:r>
      <w:r w:rsidRPr="00956E2B">
        <w:rPr>
          <w:rFonts w:ascii="GHEA Grapalat" w:hAnsi="GHEA Grapalat" w:cs="Sylfaen"/>
          <w:b/>
          <w:sz w:val="20"/>
        </w:rPr>
        <w:t>օրվանից</w:t>
      </w:r>
      <w:r w:rsidRPr="00956E2B">
        <w:rPr>
          <w:rFonts w:ascii="GHEA Grapalat" w:hAnsi="GHEA Grapalat" w:cs="Sylfaen"/>
          <w:b/>
          <w:sz w:val="20"/>
          <w:lang w:val="af-ZA"/>
        </w:rPr>
        <w:t xml:space="preserve"> </w:t>
      </w:r>
      <w:r w:rsidRPr="00956E2B">
        <w:rPr>
          <w:rFonts w:ascii="GHEA Grapalat" w:hAnsi="GHEA Grapalat" w:cs="Sylfaen"/>
          <w:b/>
          <w:sz w:val="20"/>
        </w:rPr>
        <w:t>հաշված</w:t>
      </w:r>
      <w:r w:rsidRPr="00956E2B">
        <w:rPr>
          <w:rFonts w:ascii="GHEA Grapalat" w:hAnsi="GHEA Grapalat" w:cs="Sylfaen"/>
          <w:b/>
          <w:sz w:val="20"/>
          <w:lang w:val="af-ZA"/>
        </w:rPr>
        <w:t xml:space="preserve"> </w:t>
      </w:r>
      <w:r w:rsidR="00956E2B" w:rsidRPr="00956E2B">
        <w:rPr>
          <w:rFonts w:ascii="GHEA Grapalat" w:hAnsi="GHEA Grapalat" w:cs="Sylfaen"/>
          <w:b/>
          <w:sz w:val="20"/>
          <w:lang w:val="af-ZA"/>
        </w:rPr>
        <w:t>120</w:t>
      </w:r>
      <w:r w:rsidRPr="00956E2B">
        <w:rPr>
          <w:rFonts w:ascii="GHEA Grapalat" w:hAnsi="GHEA Grapalat" w:cs="Sylfaen"/>
          <w:b/>
          <w:sz w:val="20"/>
          <w:lang w:val="hy-AM"/>
        </w:rPr>
        <w:t xml:space="preserve"> </w:t>
      </w:r>
      <w:r w:rsidRPr="00956E2B">
        <w:rPr>
          <w:rFonts w:ascii="GHEA Grapalat" w:hAnsi="GHEA Grapalat" w:cs="Sylfaen"/>
          <w:b/>
          <w:sz w:val="20"/>
          <w:lang w:val="af-ZA"/>
        </w:rPr>
        <w:t>(</w:t>
      </w:r>
      <w:r w:rsidR="00CB46E3">
        <w:rPr>
          <w:rFonts w:ascii="GHEA Grapalat" w:hAnsi="GHEA Grapalat" w:cs="Sylfaen"/>
          <w:b/>
          <w:sz w:val="20"/>
          <w:lang w:val="hy-AM"/>
        </w:rPr>
        <w:t>մեկ հարյուր քսան</w:t>
      </w:r>
      <w:bookmarkStart w:id="8" w:name="_GoBack"/>
      <w:bookmarkEnd w:id="8"/>
      <w:r w:rsidRPr="00956E2B">
        <w:rPr>
          <w:rFonts w:ascii="GHEA Grapalat" w:hAnsi="GHEA Grapalat" w:cs="Sylfaen"/>
          <w:b/>
          <w:sz w:val="20"/>
          <w:lang w:val="af-ZA"/>
        </w:rPr>
        <w:t xml:space="preserve">) </w:t>
      </w:r>
      <w:r w:rsidRPr="00956E2B">
        <w:rPr>
          <w:rFonts w:ascii="GHEA Grapalat" w:hAnsi="GHEA Grapalat" w:cs="Sylfaen"/>
          <w:b/>
          <w:sz w:val="20"/>
        </w:rPr>
        <w:t>աշխատանքային</w:t>
      </w:r>
      <w:r w:rsidRPr="00956E2B">
        <w:rPr>
          <w:rFonts w:ascii="GHEA Grapalat" w:hAnsi="GHEA Grapalat" w:cs="Sylfaen"/>
          <w:b/>
          <w:sz w:val="20"/>
          <w:lang w:val="af-ZA"/>
        </w:rPr>
        <w:t xml:space="preserve"> </w:t>
      </w:r>
      <w:r w:rsidRPr="00956E2B">
        <w:rPr>
          <w:rFonts w:ascii="GHEA Grapalat" w:hAnsi="GHEA Grapalat" w:cs="Sylfaen"/>
          <w:b/>
          <w:sz w:val="20"/>
        </w:rPr>
        <w:t>օր</w:t>
      </w:r>
      <w:r w:rsidRPr="00956E2B">
        <w:rPr>
          <w:rFonts w:ascii="GHEA Grapalat" w:hAnsi="GHEA Grapalat"/>
          <w:b/>
          <w:sz w:val="20"/>
          <w:szCs w:val="20"/>
          <w:lang w:val="af-ZA"/>
        </w:rPr>
        <w:t>:</w:t>
      </w:r>
      <w:r w:rsidRPr="00956E2B">
        <w:rPr>
          <w:rStyle w:val="FootnoteReference"/>
          <w:rFonts w:ascii="GHEA Grapalat" w:hAnsi="GHEA Grapalat"/>
          <w:b/>
          <w:sz w:val="20"/>
          <w:szCs w:val="20"/>
          <w:lang w:val="af-ZA"/>
        </w:rPr>
        <w:footnoteReference w:id="8"/>
      </w:r>
    </w:p>
    <w:p w14:paraId="314F6320" w14:textId="77777777" w:rsidR="002F0D56" w:rsidRPr="00FC035C" w:rsidRDefault="002F0D56" w:rsidP="002F0D56">
      <w:pPr>
        <w:pStyle w:val="NormalWeb"/>
        <w:shd w:val="clear" w:color="auto" w:fill="FFFFFF"/>
        <w:spacing w:before="0" w:beforeAutospacing="0" w:after="0" w:afterAutospacing="0"/>
        <w:ind w:firstLine="375"/>
        <w:jc w:val="both"/>
        <w:rPr>
          <w:rFonts w:ascii="GHEA Grapalat" w:hAnsi="GHEA Grapalat" w:cs="Sylfaen"/>
          <w:sz w:val="20"/>
          <w:lang w:val="af-ZA"/>
        </w:rPr>
      </w:pPr>
      <w:r w:rsidRPr="00FC035C">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Pr>
          <w:rFonts w:ascii="GHEA Grapalat" w:hAnsi="GHEA Grapalat" w:cs="Sylfaen"/>
          <w:sz w:val="20"/>
          <w:lang w:val="hy-AM"/>
        </w:rPr>
        <w:t>ՀՀ ֆինանսների նախարարություն</w:t>
      </w:r>
      <w:r w:rsidRPr="00FC035C">
        <w:rPr>
          <w:rFonts w:ascii="GHEA Grapalat" w:hAnsi="GHEA Grapalat" w:cs="Sylfaen"/>
          <w:sz w:val="20"/>
          <w:lang w:val="af-ZA"/>
        </w:rPr>
        <w:t xml:space="preserve">, ներկայացնում է </w:t>
      </w:r>
      <w:r>
        <w:rPr>
          <w:rFonts w:ascii="GHEA Grapalat" w:hAnsi="GHEA Grapalat" w:cs="Sylfaen"/>
          <w:sz w:val="20"/>
          <w:lang w:val="hy-AM"/>
        </w:rPr>
        <w:t xml:space="preserve">գրավոր՝ </w:t>
      </w:r>
      <w:r w:rsidRPr="00FC035C">
        <w:rPr>
          <w:rFonts w:ascii="GHEA Grapalat" w:hAnsi="GHEA Grapalat" w:cs="Sylfaen"/>
          <w:sz w:val="20"/>
          <w:lang w:val="af-ZA"/>
        </w:rPr>
        <w:t xml:space="preserve">հայտի ապահովման վճարման հիմքը առաջանալու օրվան հաջորդող </w:t>
      </w:r>
      <w:r>
        <w:rPr>
          <w:rFonts w:ascii="GHEA Grapalat" w:hAnsi="GHEA Grapalat" w:cs="Sylfaen"/>
          <w:sz w:val="20"/>
          <w:lang w:val="hy-AM"/>
        </w:rPr>
        <w:t>հինգ</w:t>
      </w:r>
      <w:r w:rsidRPr="00FC035C">
        <w:rPr>
          <w:rFonts w:ascii="GHEA Grapalat" w:hAnsi="GHEA Grapalat" w:cs="Sylfaen"/>
          <w:sz w:val="20"/>
          <w:lang w:val="af-ZA"/>
        </w:rPr>
        <w:t xml:space="preserve"> աշխատանքային օրվա ընթացքում: Եթե ապահովման վճարման պահանջը բանկի </w:t>
      </w:r>
      <w:r>
        <w:rPr>
          <w:rFonts w:ascii="GHEA Grapalat" w:hAnsi="GHEA Grapalat" w:cs="Sylfaen"/>
          <w:sz w:val="20"/>
          <w:lang w:val="hy-AM"/>
        </w:rPr>
        <w:t xml:space="preserve">կամ ՀՀ ֆինանսների նախարության </w:t>
      </w:r>
      <w:r w:rsidRPr="00FC035C">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Pr>
          <w:rFonts w:ascii="GHEA Grapalat" w:hAnsi="GHEA Grapalat" w:cs="Sylfaen"/>
          <w:sz w:val="20"/>
          <w:lang w:val="hy-AM"/>
        </w:rPr>
        <w:t>գրավոր</w:t>
      </w:r>
      <w:r w:rsidRPr="00FC035C">
        <w:rPr>
          <w:rFonts w:ascii="GHEA Grapalat" w:hAnsi="GHEA Grapalat" w:cs="Sylfaen"/>
          <w:sz w:val="20"/>
          <w:lang w:val="af-ZA"/>
        </w:rPr>
        <w:t xml:space="preserve"> ներկայացնում է մերժումը ստանալուն հաջորդող երկու աշխատանքային օրվա ընթացքում:</w:t>
      </w:r>
    </w:p>
    <w:p w14:paraId="4D9A9E1D" w14:textId="77777777" w:rsidR="002F0D56" w:rsidRPr="006D2E03" w:rsidRDefault="002F0D56" w:rsidP="002F0D56">
      <w:pPr>
        <w:ind w:firstLine="567"/>
        <w:jc w:val="both"/>
        <w:rPr>
          <w:rFonts w:ascii="GHEA Grapalat" w:hAnsi="GHEA Grapalat" w:cs="Sylfaen"/>
          <w:sz w:val="20"/>
          <w:lang w:val="af-ZA"/>
        </w:rPr>
      </w:pPr>
      <w:r w:rsidRPr="006D2E03">
        <w:rPr>
          <w:rFonts w:ascii="GHEA Grapalat" w:hAnsi="GHEA Grapalat" w:cs="Sylfaen"/>
          <w:sz w:val="20"/>
          <w:lang w:val="af-ZA"/>
        </w:rPr>
        <w:t>7</w:t>
      </w:r>
      <w:r w:rsidRPr="006D2E03">
        <w:rPr>
          <w:rFonts w:ascii="Cambria Math" w:hAnsi="Cambria Math" w:cs="Cambria Math"/>
          <w:sz w:val="20"/>
          <w:lang w:val="af-ZA"/>
        </w:rPr>
        <w:t>․</w:t>
      </w:r>
      <w:r w:rsidRPr="006D2E03">
        <w:rPr>
          <w:rFonts w:ascii="GHEA Grapalat" w:hAnsi="GHEA Grapalat" w:cs="Sylfaen"/>
          <w:sz w:val="20"/>
          <w:lang w:val="hy-AM"/>
        </w:rPr>
        <w:t>6Մասնակցի</w:t>
      </w:r>
      <w:r w:rsidRPr="006D2E03">
        <w:rPr>
          <w:rFonts w:ascii="GHEA Grapalat" w:hAnsi="GHEA Grapalat" w:cs="Sylfaen"/>
          <w:sz w:val="20"/>
          <w:lang w:val="af-ZA"/>
        </w:rPr>
        <w:t xml:space="preserve"> </w:t>
      </w:r>
      <w:r w:rsidRPr="006D2E03">
        <w:rPr>
          <w:rFonts w:ascii="GHEA Grapalat" w:hAnsi="GHEA Grapalat" w:cs="Sylfaen"/>
          <w:sz w:val="20"/>
          <w:lang w:val="hy-AM"/>
        </w:rPr>
        <w:t>հայտը</w:t>
      </w:r>
      <w:r w:rsidRPr="006D2E03">
        <w:rPr>
          <w:rFonts w:ascii="GHEA Grapalat" w:hAnsi="GHEA Grapalat" w:cs="Sylfaen"/>
          <w:sz w:val="20"/>
          <w:lang w:val="af-ZA"/>
        </w:rPr>
        <w:t xml:space="preserve"> </w:t>
      </w:r>
      <w:r w:rsidRPr="006D2E03">
        <w:rPr>
          <w:rFonts w:ascii="GHEA Grapalat" w:hAnsi="GHEA Grapalat" w:cs="Sylfaen"/>
          <w:sz w:val="20"/>
          <w:lang w:val="hy-AM"/>
        </w:rPr>
        <w:t>ենթակա</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մերժման</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դրանում</w:t>
      </w:r>
      <w:r w:rsidRPr="006D2E03">
        <w:rPr>
          <w:rFonts w:ascii="GHEA Grapalat" w:hAnsi="GHEA Grapalat" w:cs="Sylfaen"/>
          <w:sz w:val="20"/>
          <w:lang w:val="af-ZA"/>
        </w:rPr>
        <w:t xml:space="preserve"> </w:t>
      </w:r>
      <w:r w:rsidRPr="006D2E03">
        <w:rPr>
          <w:rFonts w:ascii="GHEA Grapalat" w:hAnsi="GHEA Grapalat" w:cs="Sylfaen"/>
          <w:sz w:val="20"/>
          <w:lang w:val="hy-AM"/>
        </w:rPr>
        <w:t>բացակայում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հայտի</w:t>
      </w:r>
      <w:r w:rsidRPr="006D2E03">
        <w:rPr>
          <w:rFonts w:ascii="GHEA Grapalat" w:hAnsi="GHEA Grapalat" w:cs="Sylfaen"/>
          <w:sz w:val="20"/>
          <w:lang w:val="af-ZA"/>
        </w:rPr>
        <w:t xml:space="preserve"> </w:t>
      </w:r>
      <w:r w:rsidRPr="006D2E03">
        <w:rPr>
          <w:rFonts w:ascii="GHEA Grapalat" w:hAnsi="GHEA Grapalat" w:cs="Sylfaen"/>
          <w:sz w:val="20"/>
          <w:lang w:val="hy-AM"/>
        </w:rPr>
        <w:t>ապահովումը</w:t>
      </w:r>
      <w:r w:rsidRPr="006D2E03">
        <w:rPr>
          <w:rFonts w:ascii="GHEA Grapalat" w:hAnsi="GHEA Grapalat" w:cs="Sylfaen"/>
          <w:sz w:val="20"/>
          <w:lang w:val="af-ZA"/>
        </w:rPr>
        <w:t xml:space="preserve">, </w:t>
      </w:r>
      <w:r w:rsidRPr="006D2E03">
        <w:rPr>
          <w:rFonts w:ascii="GHEA Grapalat" w:hAnsi="GHEA Grapalat" w:cs="Sylfaen"/>
          <w:sz w:val="20"/>
          <w:lang w:val="hy-AM"/>
        </w:rPr>
        <w:t>կամ</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այն</w:t>
      </w:r>
      <w:r w:rsidRPr="006D2E03">
        <w:rPr>
          <w:rFonts w:ascii="GHEA Grapalat" w:hAnsi="GHEA Grapalat" w:cs="Sylfaen"/>
          <w:sz w:val="20"/>
          <w:lang w:val="af-ZA"/>
        </w:rPr>
        <w:t xml:space="preserve"> </w:t>
      </w:r>
      <w:r w:rsidRPr="006D2E03">
        <w:rPr>
          <w:rFonts w:ascii="GHEA Grapalat" w:hAnsi="GHEA Grapalat" w:cs="Sylfaen"/>
          <w:sz w:val="20"/>
          <w:lang w:val="hy-AM"/>
        </w:rPr>
        <w:t>ներկայացված</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հրավերի</w:t>
      </w:r>
      <w:r w:rsidRPr="006D2E03">
        <w:rPr>
          <w:rFonts w:ascii="GHEA Grapalat" w:hAnsi="GHEA Grapalat" w:cs="Sylfaen"/>
          <w:sz w:val="20"/>
          <w:lang w:val="af-ZA"/>
        </w:rPr>
        <w:t xml:space="preserve"> </w:t>
      </w:r>
      <w:r w:rsidRPr="006D2E03">
        <w:rPr>
          <w:rFonts w:ascii="GHEA Grapalat" w:hAnsi="GHEA Grapalat" w:cs="Sylfaen"/>
          <w:sz w:val="20"/>
          <w:lang w:val="hy-AM"/>
        </w:rPr>
        <w:t>պահանջներին</w:t>
      </w:r>
      <w:r w:rsidRPr="006D2E03">
        <w:rPr>
          <w:rFonts w:ascii="GHEA Grapalat" w:hAnsi="GHEA Grapalat" w:cs="Sylfaen"/>
          <w:sz w:val="20"/>
          <w:lang w:val="af-ZA"/>
        </w:rPr>
        <w:t xml:space="preserve"> </w:t>
      </w:r>
      <w:r w:rsidRPr="006D2E03">
        <w:rPr>
          <w:rFonts w:ascii="GHEA Grapalat" w:hAnsi="GHEA Grapalat" w:cs="Sylfaen"/>
          <w:sz w:val="20"/>
          <w:lang w:val="hy-AM"/>
        </w:rPr>
        <w:t>անհամապատասխան</w:t>
      </w:r>
      <w:r w:rsidRPr="006D2E03">
        <w:rPr>
          <w:rFonts w:ascii="GHEA Grapalat" w:hAnsi="GHEA Grapalat" w:cs="Sylfaen"/>
          <w:sz w:val="20"/>
          <w:lang w:val="af-ZA"/>
        </w:rPr>
        <w:t>:</w:t>
      </w: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0E06B03D" w14:textId="3B50190C" w:rsidR="000A706E" w:rsidRPr="00D87E65" w:rsidRDefault="00FD2748" w:rsidP="000A706E">
      <w:pPr>
        <w:ind w:firstLine="567"/>
        <w:jc w:val="both"/>
        <w:rPr>
          <w:rFonts w:ascii="GHEA Grapalat" w:hAnsi="GHEA Grapalat" w:cs="Tahoma"/>
          <w:sz w:val="20"/>
          <w:szCs w:val="20"/>
          <w:lang w:val="hy-AM"/>
        </w:rPr>
      </w:pPr>
      <w:r w:rsidRPr="00241918">
        <w:rPr>
          <w:rFonts w:ascii="GHEA Grapalat" w:hAnsi="GHEA Grapalat"/>
          <w:lang w:val="af-ZA"/>
        </w:rPr>
        <w:t>8</w:t>
      </w:r>
      <w:r w:rsidR="00096865" w:rsidRPr="00241918">
        <w:rPr>
          <w:rFonts w:ascii="GHEA Grapalat" w:hAnsi="GHEA Grapalat"/>
          <w:lang w:val="af-ZA"/>
        </w:rPr>
        <w:t xml:space="preserve">.1 </w:t>
      </w:r>
      <w:r w:rsidR="000A706E" w:rsidRPr="00D97B53">
        <w:rPr>
          <w:rFonts w:ascii="GHEA Grapalat" w:hAnsi="GHEA Grapalat" w:cs="Sylfaen"/>
          <w:sz w:val="20"/>
        </w:rPr>
        <w:t>Հայտերի</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բացումը</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կկատարվի</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հանձնաժողովի՝</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հայտերի</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բացման</w:t>
      </w:r>
      <w:r w:rsidR="000A706E" w:rsidRPr="002F58FE">
        <w:rPr>
          <w:rFonts w:ascii="GHEA Grapalat" w:hAnsi="GHEA Grapalat" w:cs="Sylfaen"/>
          <w:sz w:val="20"/>
          <w:lang w:val="af-ZA"/>
        </w:rPr>
        <w:t xml:space="preserve"> </w:t>
      </w:r>
      <w:r w:rsidR="000A706E" w:rsidRPr="00D97B53">
        <w:rPr>
          <w:rFonts w:ascii="GHEA Grapalat" w:hAnsi="GHEA Grapalat" w:cs="Sylfaen"/>
          <w:sz w:val="20"/>
        </w:rPr>
        <w:t>և</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գնահատման</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նիստում՝</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սույն</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ընթացակարգի</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հայտարարությունը</w:t>
      </w:r>
      <w:r w:rsidR="000A706E" w:rsidRPr="002F58FE">
        <w:rPr>
          <w:rFonts w:ascii="GHEA Grapalat" w:hAnsi="GHEA Grapalat" w:cs="Sylfaen"/>
          <w:sz w:val="20"/>
          <w:lang w:val="af-ZA"/>
        </w:rPr>
        <w:t xml:space="preserve"> </w:t>
      </w:r>
      <w:r w:rsidR="000A706E" w:rsidRPr="00D97B53">
        <w:rPr>
          <w:rFonts w:ascii="GHEA Grapalat" w:hAnsi="GHEA Grapalat" w:cs="Sylfaen"/>
          <w:sz w:val="20"/>
        </w:rPr>
        <w:t>և</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հրավերը</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համակարգում</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հրապարակվելու</w:t>
      </w:r>
      <w:r w:rsidR="000A706E" w:rsidRPr="002F58FE">
        <w:rPr>
          <w:rFonts w:ascii="GHEA Grapalat" w:hAnsi="GHEA Grapalat" w:cs="Sylfaen"/>
          <w:sz w:val="20"/>
          <w:lang w:val="af-ZA"/>
        </w:rPr>
        <w:t xml:space="preserve"> </w:t>
      </w:r>
      <w:r w:rsidR="000A706E" w:rsidRPr="00D97B53">
        <w:rPr>
          <w:rFonts w:ascii="GHEA Grapalat" w:hAnsi="GHEA Grapalat" w:cs="Sylfaen"/>
          <w:sz w:val="20"/>
        </w:rPr>
        <w:t>օրվանից</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հաշված</w:t>
      </w:r>
      <w:r w:rsidR="000A706E" w:rsidRPr="002F58FE">
        <w:rPr>
          <w:rFonts w:ascii="GHEA Grapalat" w:hAnsi="GHEA Grapalat" w:cs="Sylfaen"/>
          <w:lang w:val="af-ZA"/>
        </w:rPr>
        <w:t xml:space="preserve"> </w:t>
      </w:r>
      <w:r w:rsidR="000A706E" w:rsidRPr="00B20F75">
        <w:rPr>
          <w:rFonts w:ascii="GHEA Grapalat" w:hAnsi="GHEA Grapalat" w:cs="Sylfaen"/>
          <w:b/>
          <w:sz w:val="20"/>
          <w:szCs w:val="20"/>
          <w:lang w:val="af-ZA"/>
        </w:rPr>
        <w:t>7-</w:t>
      </w:r>
      <w:r w:rsidR="000A706E" w:rsidRPr="00B20F75">
        <w:rPr>
          <w:rFonts w:ascii="GHEA Grapalat" w:hAnsi="GHEA Grapalat" w:cs="Sylfaen"/>
          <w:b/>
          <w:sz w:val="20"/>
          <w:szCs w:val="20"/>
          <w:lang w:val="ru-RU"/>
        </w:rPr>
        <w:t>րդ</w:t>
      </w:r>
      <w:r w:rsidR="000A706E" w:rsidRPr="00B20F75">
        <w:rPr>
          <w:rFonts w:ascii="GHEA Grapalat" w:hAnsi="GHEA Grapalat" w:cs="Sylfaen"/>
          <w:b/>
          <w:sz w:val="20"/>
          <w:szCs w:val="20"/>
          <w:lang w:val="af-ZA"/>
        </w:rPr>
        <w:t xml:space="preserve"> </w:t>
      </w:r>
      <w:r w:rsidR="000A706E" w:rsidRPr="00B20F75">
        <w:rPr>
          <w:rFonts w:ascii="GHEA Grapalat" w:hAnsi="GHEA Grapalat" w:cs="Sylfaen"/>
          <w:b/>
          <w:sz w:val="20"/>
          <w:szCs w:val="20"/>
          <w:lang w:val="ru-RU"/>
        </w:rPr>
        <w:t>օրվա</w:t>
      </w:r>
      <w:r w:rsidR="000A706E" w:rsidRPr="00B20F75">
        <w:rPr>
          <w:rFonts w:ascii="GHEA Grapalat" w:hAnsi="GHEA Grapalat" w:cs="Sylfaen"/>
          <w:b/>
          <w:sz w:val="20"/>
          <w:szCs w:val="20"/>
          <w:lang w:val="af-ZA"/>
        </w:rPr>
        <w:t xml:space="preserve"> </w:t>
      </w:r>
      <w:r w:rsidR="000A706E" w:rsidRPr="00B20F75">
        <w:rPr>
          <w:rFonts w:ascii="GHEA Grapalat" w:hAnsi="GHEA Grapalat" w:cs="Sylfaen"/>
          <w:b/>
          <w:sz w:val="20"/>
          <w:szCs w:val="20"/>
          <w:lang w:val="ru-RU"/>
        </w:rPr>
        <w:t>ժամը</w:t>
      </w:r>
      <w:r w:rsidR="000A706E" w:rsidRPr="00B20F75">
        <w:rPr>
          <w:rFonts w:ascii="GHEA Grapalat" w:hAnsi="GHEA Grapalat" w:cs="Sylfaen"/>
          <w:b/>
          <w:sz w:val="20"/>
          <w:szCs w:val="20"/>
          <w:lang w:val="af-ZA"/>
        </w:rPr>
        <w:t xml:space="preserve"> 11:00-</w:t>
      </w:r>
      <w:r w:rsidR="000A706E" w:rsidRPr="00B20F75">
        <w:rPr>
          <w:rFonts w:ascii="GHEA Grapalat" w:hAnsi="GHEA Grapalat" w:cs="Sylfaen"/>
          <w:b/>
          <w:sz w:val="20"/>
          <w:szCs w:val="20"/>
          <w:lang w:val="ru-RU"/>
        </w:rPr>
        <w:t>ին</w:t>
      </w:r>
      <w:r w:rsidR="000A706E" w:rsidRPr="00B20F75">
        <w:rPr>
          <w:rFonts w:ascii="GHEA Grapalat" w:hAnsi="GHEA Grapalat" w:cs="Tahoma"/>
          <w:sz w:val="20"/>
          <w:szCs w:val="20"/>
          <w:lang w:val="af-ZA"/>
        </w:rPr>
        <w:t>։</w:t>
      </w:r>
      <w:r w:rsidR="00D87E65">
        <w:rPr>
          <w:rFonts w:ascii="GHEA Grapalat" w:hAnsi="GHEA Grapalat" w:cs="Tahoma"/>
          <w:sz w:val="20"/>
          <w:szCs w:val="20"/>
          <w:lang w:val="hy-AM"/>
        </w:rPr>
        <w:t xml:space="preserve"> </w:t>
      </w:r>
    </w:p>
    <w:p w14:paraId="0ABBCB6C" w14:textId="4497C8FF" w:rsidR="004348F9" w:rsidRPr="006D2E03" w:rsidRDefault="004348F9" w:rsidP="000A706E">
      <w:pPr>
        <w:pStyle w:val="BodyTextIndent2"/>
        <w:spacing w:line="240" w:lineRule="auto"/>
        <w:ind w:firstLine="567"/>
        <w:rPr>
          <w:rFonts w:ascii="GHEA Grapalat" w:hAnsi="GHEA Grapalat" w:cs="Sylfaen"/>
        </w:rPr>
      </w:pPr>
      <w:r w:rsidRPr="00D0011F">
        <w:rPr>
          <w:rFonts w:ascii="GHEA Grapalat" w:hAnsi="GHEA Grapalat" w:cs="Sylfaen"/>
          <w:lang w:val="hy-AM"/>
        </w:rPr>
        <w:t>Հայտերի</w:t>
      </w:r>
      <w:r w:rsidRPr="006D2E03">
        <w:rPr>
          <w:rFonts w:ascii="GHEA Grapalat" w:hAnsi="GHEA Grapalat" w:cs="Sylfaen"/>
        </w:rPr>
        <w:t xml:space="preserve"> </w:t>
      </w:r>
      <w:r w:rsidRPr="00D0011F">
        <w:rPr>
          <w:rFonts w:ascii="GHEA Grapalat" w:hAnsi="GHEA Grapalat" w:cs="Sylfaen"/>
          <w:lang w:val="hy-AM"/>
        </w:rPr>
        <w:t>բացման</w:t>
      </w:r>
      <w:r w:rsidRPr="006D2E03">
        <w:rPr>
          <w:rFonts w:ascii="GHEA Grapalat" w:hAnsi="GHEA Grapalat" w:cs="Sylfaen"/>
        </w:rPr>
        <w:t xml:space="preserve"> և գնահատման </w:t>
      </w:r>
      <w:r w:rsidRPr="00D0011F">
        <w:rPr>
          <w:rFonts w:ascii="GHEA Grapalat" w:hAnsi="GHEA Grapalat" w:cs="Sylfaen"/>
          <w:lang w:val="hy-AM"/>
        </w:rPr>
        <w:t>նիստում</w:t>
      </w:r>
      <w:r w:rsidRPr="006D2E03">
        <w:rPr>
          <w:rFonts w:ascii="GHEA Grapalat" w:hAnsi="GHEA Grapalat" w:cs="Sylfaen"/>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3631AFAE" w14:textId="77777777" w:rsidR="000A706E" w:rsidRPr="00613074" w:rsidRDefault="000A706E" w:rsidP="000A706E">
      <w:pPr>
        <w:pStyle w:val="BodyTextIndent"/>
        <w:spacing w:line="240" w:lineRule="auto"/>
        <w:ind w:firstLine="567"/>
        <w:rPr>
          <w:rFonts w:ascii="GHEA Grapalat" w:hAnsi="GHEA Grapalat" w:cs="Sylfaen"/>
          <w:b/>
          <w:i w:val="0"/>
          <w:szCs w:val="24"/>
          <w:lang w:val="af-ZA"/>
        </w:rPr>
      </w:pPr>
      <w:r w:rsidRPr="00A71D81">
        <w:rPr>
          <w:rFonts w:ascii="GHEA Grapalat" w:hAnsi="GHEA Grapalat" w:cs="Sylfaen"/>
          <w:i w:val="0"/>
          <w:szCs w:val="24"/>
          <w:lang w:val="af-ZA"/>
        </w:rPr>
        <w:lastRenderedPageBreak/>
        <w:t xml:space="preserve">8.4 </w:t>
      </w:r>
      <w:r w:rsidRPr="00A71D81">
        <w:rPr>
          <w:rFonts w:ascii="GHEA Grapalat" w:hAnsi="GHEA Grapalat" w:cs="Sylfaen"/>
          <w:i w:val="0"/>
          <w:szCs w:val="24"/>
          <w:lang w:val="hy-AM"/>
        </w:rPr>
        <w:t>Եթե</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հայտում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անհամապատասխանություն</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տեղ</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գտել</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տառերով</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և</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թվերով</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գրված</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գումարների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միջև</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ապա</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հիմք</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ընդունվում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տառերով</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գրված</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գումարը։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Եթե</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առաջարկվող</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գները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ներկայացված</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են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երկու</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ավելի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արժույթներով</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ապա</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դրանք</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համեմատվում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են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Հայաստանի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Հանրապետության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դրամով</w:t>
      </w:r>
      <w:r w:rsidRPr="00A71D81">
        <w:rPr>
          <w:rFonts w:ascii="GHEA Grapalat" w:hAnsi="GHEA Grapalat" w:cs="Sylfaen"/>
          <w:i w:val="0"/>
          <w:szCs w:val="24"/>
          <w:lang w:val="af-ZA"/>
        </w:rPr>
        <w:t xml:space="preserve">` </w:t>
      </w:r>
      <w:r w:rsidRPr="00613074">
        <w:rPr>
          <w:rFonts w:ascii="GHEA Grapalat" w:hAnsi="GHEA Grapalat" w:cs="Sylfaen"/>
          <w:b/>
          <w:i w:val="0"/>
          <w:szCs w:val="24"/>
          <w:lang w:val="af-ZA"/>
        </w:rPr>
        <w:t xml:space="preserve">ՀՀ կենտրոնական բանկի տվյալ օրվա  </w:t>
      </w:r>
      <w:r w:rsidRPr="00613074">
        <w:rPr>
          <w:rFonts w:ascii="GHEA Grapalat" w:hAnsi="GHEA Grapalat" w:cs="Sylfaen"/>
          <w:b/>
          <w:i w:val="0"/>
          <w:szCs w:val="24"/>
          <w:lang w:val="ru-RU"/>
        </w:rPr>
        <w:t>փոխարժեքով։</w:t>
      </w:r>
      <w:r w:rsidRPr="00613074">
        <w:rPr>
          <w:rFonts w:ascii="GHEA Grapalat" w:hAnsi="GHEA Grapalat" w:cs="Sylfaen"/>
          <w:b/>
          <w:i w:val="0"/>
          <w:szCs w:val="24"/>
          <w:lang w:val="af-ZA"/>
        </w:rPr>
        <w:t xml:space="preserve"> </w:t>
      </w:r>
    </w:p>
    <w:p w14:paraId="4BF4ECBC" w14:textId="7D685281" w:rsidR="009B6D58" w:rsidRPr="00B17010" w:rsidRDefault="00FD2748" w:rsidP="00EF3662">
      <w:pPr>
        <w:pStyle w:val="norm"/>
        <w:spacing w:line="240" w:lineRule="auto"/>
        <w:rPr>
          <w:rFonts w:ascii="GHEA Grapalat" w:hAnsi="GHEA Grapalat" w:cs="Sylfaen"/>
          <w:b/>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B17010">
        <w:rPr>
          <w:rFonts w:ascii="GHEA Grapalat" w:hAnsi="GHEA Grapalat" w:cs="Sylfaen"/>
          <w:b/>
          <w:sz w:val="20"/>
          <w:szCs w:val="24"/>
          <w:lang w:val="ru-RU" w:eastAsia="en-US"/>
        </w:rPr>
        <w:t>Առաջարկված</w:t>
      </w:r>
      <w:r w:rsidR="009B6D58" w:rsidRPr="00B17010">
        <w:rPr>
          <w:rFonts w:ascii="GHEA Grapalat" w:hAnsi="GHEA Grapalat" w:cs="Sylfaen"/>
          <w:b/>
          <w:sz w:val="20"/>
          <w:szCs w:val="24"/>
          <w:lang w:val="af-ZA" w:eastAsia="en-US"/>
        </w:rPr>
        <w:t xml:space="preserve"> </w:t>
      </w:r>
      <w:r w:rsidR="009B6D58" w:rsidRPr="00B17010">
        <w:rPr>
          <w:rFonts w:ascii="GHEA Grapalat" w:hAnsi="GHEA Grapalat" w:cs="Sylfaen"/>
          <w:b/>
          <w:sz w:val="20"/>
          <w:szCs w:val="24"/>
          <w:lang w:val="ru-RU" w:eastAsia="en-US"/>
        </w:rPr>
        <w:t>նվազագույն</w:t>
      </w:r>
      <w:r w:rsidR="009B6D58" w:rsidRPr="00B17010">
        <w:rPr>
          <w:rFonts w:ascii="GHEA Grapalat" w:hAnsi="GHEA Grapalat" w:cs="Sylfaen"/>
          <w:b/>
          <w:sz w:val="20"/>
          <w:szCs w:val="24"/>
          <w:lang w:val="af-ZA" w:eastAsia="en-US"/>
        </w:rPr>
        <w:t xml:space="preserve"> </w:t>
      </w:r>
      <w:r w:rsidR="009B6D58" w:rsidRPr="00B17010">
        <w:rPr>
          <w:rFonts w:ascii="GHEA Grapalat" w:hAnsi="GHEA Grapalat" w:cs="Sylfaen"/>
          <w:b/>
          <w:sz w:val="20"/>
          <w:szCs w:val="24"/>
          <w:lang w:val="ru-RU" w:eastAsia="en-US"/>
        </w:rPr>
        <w:t>գների</w:t>
      </w:r>
      <w:r w:rsidR="009B6D58" w:rsidRPr="00B17010">
        <w:rPr>
          <w:rFonts w:ascii="GHEA Grapalat" w:hAnsi="GHEA Grapalat" w:cs="Sylfaen"/>
          <w:b/>
          <w:sz w:val="20"/>
          <w:szCs w:val="24"/>
          <w:lang w:val="af-ZA" w:eastAsia="en-US"/>
        </w:rPr>
        <w:t xml:space="preserve"> </w:t>
      </w:r>
      <w:r w:rsidR="009B6D58" w:rsidRPr="00B17010">
        <w:rPr>
          <w:rFonts w:ascii="GHEA Grapalat" w:hAnsi="GHEA Grapalat" w:cs="Sylfaen"/>
          <w:b/>
          <w:sz w:val="20"/>
          <w:szCs w:val="24"/>
          <w:lang w:val="ru-RU" w:eastAsia="en-US"/>
        </w:rPr>
        <w:t>հավասարության</w:t>
      </w:r>
      <w:r w:rsidR="009B6D58" w:rsidRPr="00B17010">
        <w:rPr>
          <w:rFonts w:ascii="GHEA Grapalat" w:hAnsi="GHEA Grapalat" w:cs="Sylfaen"/>
          <w:b/>
          <w:sz w:val="20"/>
          <w:szCs w:val="24"/>
          <w:lang w:val="af-ZA" w:eastAsia="en-US"/>
        </w:rPr>
        <w:t xml:space="preserve"> </w:t>
      </w:r>
      <w:r w:rsidR="009B6D58" w:rsidRPr="00B17010">
        <w:rPr>
          <w:rFonts w:ascii="GHEA Grapalat" w:hAnsi="GHEA Grapalat" w:cs="Sylfaen"/>
          <w:b/>
          <w:sz w:val="20"/>
          <w:szCs w:val="24"/>
          <w:lang w:val="ru-RU" w:eastAsia="en-US"/>
        </w:rPr>
        <w:t>դեպքում</w:t>
      </w:r>
      <w:r w:rsidR="00AE74A0" w:rsidRPr="00B17010">
        <w:rPr>
          <w:rFonts w:ascii="GHEA Grapalat" w:hAnsi="GHEA Grapalat" w:cs="Sylfaen"/>
          <w:b/>
          <w:sz w:val="20"/>
          <w:szCs w:val="24"/>
          <w:lang w:val="hy-AM" w:eastAsia="en-US"/>
        </w:rPr>
        <w:t>՝</w:t>
      </w:r>
      <w:r w:rsidR="009B6D58" w:rsidRPr="00B17010">
        <w:rPr>
          <w:rFonts w:ascii="GHEA Grapalat" w:hAnsi="GHEA Grapalat" w:cs="Sylfaen"/>
          <w:b/>
          <w:sz w:val="20"/>
          <w:szCs w:val="24"/>
          <w:lang w:val="af-ZA" w:eastAsia="en-US"/>
        </w:rPr>
        <w:t xml:space="preserve"> </w:t>
      </w:r>
    </w:p>
    <w:p w14:paraId="0E2ABB9F" w14:textId="0FEFB776"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B17010" w:rsidRPr="00B02D35">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sidRPr="007C2D9A">
        <w:rPr>
          <w:rFonts w:ascii="GHEA Grapalat" w:hAnsi="GHEA Grapalat" w:cs="Sylfaen"/>
          <w:b/>
          <w:sz w:val="20"/>
          <w:szCs w:val="24"/>
          <w:lang w:val="hy-AM" w:eastAsia="en-US"/>
        </w:rPr>
        <w:t xml:space="preserve">հավասար գներ </w:t>
      </w:r>
      <w:r w:rsidR="00143E8C" w:rsidRPr="007C2D9A">
        <w:rPr>
          <w:rFonts w:ascii="GHEA Grapalat" w:hAnsi="GHEA Grapalat" w:cs="Sylfaen"/>
          <w:b/>
          <w:sz w:val="20"/>
          <w:szCs w:val="24"/>
          <w:lang w:val="ru-RU" w:eastAsia="en-US"/>
        </w:rPr>
        <w:t>ներկայացրած</w:t>
      </w:r>
      <w:r w:rsidR="00143E8C" w:rsidRPr="007C2D9A">
        <w:rPr>
          <w:rFonts w:ascii="GHEA Grapalat" w:hAnsi="GHEA Grapalat" w:cs="Sylfaen"/>
          <w:b/>
          <w:sz w:val="20"/>
          <w:szCs w:val="24"/>
          <w:lang w:val="af-ZA" w:eastAsia="en-US"/>
        </w:rPr>
        <w:t xml:space="preserve"> </w:t>
      </w:r>
      <w:r w:rsidR="00143E8C" w:rsidRPr="007C2D9A">
        <w:rPr>
          <w:rFonts w:ascii="GHEA Grapalat" w:hAnsi="GHEA Grapalat" w:cs="Sylfaen"/>
          <w:b/>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51A67BFC" w:rsidR="00116E47" w:rsidRPr="00051569" w:rsidRDefault="00A150A9" w:rsidP="00EF3662">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77777777" w:rsidR="00051569" w:rsidRDefault="004762EE" w:rsidP="00051569">
      <w:pPr>
        <w:spacing w:after="160" w:line="276" w:lineRule="auto"/>
        <w:ind w:firstLine="375"/>
        <w:contextualSpacing/>
        <w:jc w:val="both"/>
        <w:rPr>
          <w:rFonts w:ascii="GHEA Grapalat" w:hAnsi="GHEA Grapalat"/>
          <w:sz w:val="20"/>
          <w:szCs w:val="20"/>
          <w:lang w:val="es-ES"/>
        </w:rPr>
      </w:pPr>
      <w:bookmarkStart w:id="9"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9"/>
    </w:p>
    <w:p w14:paraId="6A0816A0" w14:textId="64E0E92A" w:rsidR="00FC31D8" w:rsidRPr="00051569" w:rsidRDefault="00A150A9" w:rsidP="00051569">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lastRenderedPageBreak/>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E445F6" w:rsidRDefault="00DB4EFF" w:rsidP="00154FCB">
      <w:pPr>
        <w:pStyle w:val="ListParagraph"/>
        <w:numPr>
          <w:ilvl w:val="0"/>
          <w:numId w:val="18"/>
        </w:numPr>
        <w:shd w:val="clear" w:color="auto" w:fill="FFFFFF"/>
        <w:ind w:left="0" w:firstLine="426"/>
        <w:jc w:val="both"/>
        <w:rPr>
          <w:rFonts w:ascii="GHEA Grapalat" w:hAnsi="GHEA Grapalat" w:cs="Sylfaen"/>
          <w:b/>
          <w:sz w:val="20"/>
          <w:lang w:val="af-ZA"/>
        </w:rPr>
      </w:pPr>
      <w:r w:rsidRPr="00E445F6">
        <w:rPr>
          <w:rFonts w:ascii="GHEA Grapalat" w:hAnsi="GHEA Grapalat" w:cs="Sylfaen"/>
          <w:b/>
          <w:sz w:val="20"/>
          <w:lang w:val="af-ZA"/>
        </w:rPr>
        <w:t xml:space="preserve">սույն կետով նախատեսված՝ </w:t>
      </w:r>
      <w:r w:rsidRPr="00E445F6">
        <w:rPr>
          <w:rFonts w:ascii="GHEA Grapalat" w:hAnsi="GHEA Grapalat" w:cs="Sylfaen"/>
          <w:b/>
          <w:sz w:val="20"/>
          <w:lang w:val="ru-RU"/>
        </w:rPr>
        <w:t>լիազորված</w:t>
      </w:r>
      <w:r w:rsidRPr="00E445F6">
        <w:rPr>
          <w:rFonts w:ascii="GHEA Grapalat" w:hAnsi="GHEA Grapalat" w:cs="Sylfaen"/>
          <w:b/>
          <w:sz w:val="20"/>
          <w:lang w:val="af-ZA"/>
        </w:rPr>
        <w:t xml:space="preserve"> </w:t>
      </w:r>
      <w:r w:rsidRPr="00E445F6">
        <w:rPr>
          <w:rFonts w:ascii="GHEA Grapalat" w:hAnsi="GHEA Grapalat" w:cs="Sylfaen"/>
          <w:b/>
          <w:sz w:val="20"/>
          <w:lang w:val="ru-RU"/>
        </w:rPr>
        <w:t>մարմ</w:t>
      </w:r>
      <w:r w:rsidRPr="00E445F6">
        <w:rPr>
          <w:rFonts w:ascii="GHEA Grapalat" w:hAnsi="GHEA Grapalat" w:cs="Sylfaen"/>
          <w:b/>
          <w:sz w:val="20"/>
        </w:rPr>
        <w:t xml:space="preserve">նին որոշումը ներկայացվելու վերջնաժամկետը լրանալու օրվա դրությամբ մասնակիցը կամ պայմանագիրը կնքած անձը վճարել է </w:t>
      </w:r>
      <w:r w:rsidRPr="00E445F6">
        <w:rPr>
          <w:rFonts w:ascii="GHEA Grapalat" w:hAnsi="GHEA Grapalat" w:cs="Sylfaen"/>
          <w:b/>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lastRenderedPageBreak/>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Pr>
          <w:rFonts w:ascii="GHEA Grapalat" w:hAnsi="GHEA Grapalat" w:cs="Sylfaen"/>
          <w:sz w:val="20"/>
          <w:lang w:val="af-ZA"/>
        </w:rPr>
        <w:t>.</w:t>
      </w:r>
    </w:p>
    <w:p w14:paraId="3F8EE45D" w14:textId="3AB3ACAF"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0F2015" w:rsidRDefault="00A150A9" w:rsidP="00EF3662">
      <w:pPr>
        <w:pStyle w:val="BodyTextIndent2"/>
        <w:spacing w:line="240" w:lineRule="auto"/>
        <w:ind w:firstLine="567"/>
        <w:rPr>
          <w:rFonts w:ascii="GHEA Grapalat" w:hAnsi="GHEA Grapalat"/>
          <w:b/>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0F2015">
        <w:rPr>
          <w:rFonts w:ascii="GHEA Grapalat" w:hAnsi="GHEA Grapalat" w:cs="Sylfaen"/>
          <w:b/>
        </w:rPr>
        <w:t>Հայտերի</w:t>
      </w:r>
      <w:r w:rsidR="00571F29" w:rsidRPr="000F2015">
        <w:rPr>
          <w:rFonts w:ascii="GHEA Grapalat" w:hAnsi="GHEA Grapalat" w:cs="Arial"/>
          <w:b/>
        </w:rPr>
        <w:t xml:space="preserve"> </w:t>
      </w:r>
      <w:r w:rsidR="00571F29" w:rsidRPr="000F2015">
        <w:rPr>
          <w:rFonts w:ascii="GHEA Grapalat" w:hAnsi="GHEA Grapalat" w:cs="Sylfaen"/>
          <w:b/>
        </w:rPr>
        <w:t>գնահատումը</w:t>
      </w:r>
      <w:r w:rsidR="00571F29" w:rsidRPr="000F2015">
        <w:rPr>
          <w:rFonts w:ascii="GHEA Grapalat" w:hAnsi="GHEA Grapalat" w:cs="Arial"/>
          <w:b/>
        </w:rPr>
        <w:t xml:space="preserve"> </w:t>
      </w:r>
      <w:r w:rsidR="00571F29" w:rsidRPr="000F2015">
        <w:rPr>
          <w:rFonts w:ascii="GHEA Grapalat" w:hAnsi="GHEA Grapalat" w:cs="Sylfaen"/>
          <w:b/>
        </w:rPr>
        <w:t>և</w:t>
      </w:r>
      <w:r w:rsidR="00571F29" w:rsidRPr="000F2015">
        <w:rPr>
          <w:rFonts w:ascii="GHEA Grapalat" w:hAnsi="GHEA Grapalat" w:cs="Arial"/>
          <w:b/>
        </w:rPr>
        <w:t xml:space="preserve"> </w:t>
      </w:r>
      <w:r w:rsidR="00571F29" w:rsidRPr="000F2015">
        <w:rPr>
          <w:rFonts w:ascii="GHEA Grapalat" w:hAnsi="GHEA Grapalat" w:cs="Sylfaen"/>
          <w:b/>
        </w:rPr>
        <w:t>ընտրված մասնակցի որոշումն</w:t>
      </w:r>
      <w:r w:rsidR="00571F29" w:rsidRPr="000F2015">
        <w:rPr>
          <w:rFonts w:ascii="GHEA Grapalat" w:hAnsi="GHEA Grapalat" w:cs="Arial"/>
          <w:b/>
        </w:rPr>
        <w:t xml:space="preserve"> </w:t>
      </w:r>
      <w:r w:rsidR="00571F29" w:rsidRPr="000F2015">
        <w:rPr>
          <w:rFonts w:ascii="GHEA Grapalat" w:hAnsi="GHEA Grapalat" w:cs="Sylfaen"/>
          <w:b/>
        </w:rPr>
        <w:t>իրականացվում</w:t>
      </w:r>
      <w:r w:rsidR="00571F29" w:rsidRPr="000F2015">
        <w:rPr>
          <w:rFonts w:ascii="GHEA Grapalat" w:hAnsi="GHEA Grapalat" w:cs="Arial"/>
          <w:b/>
        </w:rPr>
        <w:t xml:space="preserve"> </w:t>
      </w:r>
      <w:r w:rsidR="00571F29" w:rsidRPr="000F2015">
        <w:rPr>
          <w:rFonts w:ascii="GHEA Grapalat" w:hAnsi="GHEA Grapalat" w:cs="Sylfaen"/>
          <w:b/>
        </w:rPr>
        <w:t>է</w:t>
      </w:r>
      <w:r w:rsidR="00571F29" w:rsidRPr="000F2015">
        <w:rPr>
          <w:rFonts w:ascii="GHEA Grapalat" w:hAnsi="GHEA Grapalat" w:cs="Arial"/>
          <w:b/>
        </w:rPr>
        <w:t xml:space="preserve"> </w:t>
      </w:r>
      <w:r w:rsidR="00571F29" w:rsidRPr="000F2015">
        <w:rPr>
          <w:rFonts w:ascii="GHEA Grapalat" w:hAnsi="GHEA Grapalat" w:cs="Sylfaen"/>
          <w:b/>
        </w:rPr>
        <w:t>ըստ</w:t>
      </w:r>
      <w:r w:rsidR="00571F29" w:rsidRPr="000F2015">
        <w:rPr>
          <w:rFonts w:ascii="GHEA Grapalat" w:hAnsi="GHEA Grapalat" w:cs="Arial"/>
          <w:b/>
        </w:rPr>
        <w:t xml:space="preserve"> </w:t>
      </w:r>
      <w:r w:rsidR="00571F29" w:rsidRPr="000F2015">
        <w:rPr>
          <w:rFonts w:ascii="GHEA Grapalat" w:hAnsi="GHEA Grapalat" w:cs="Sylfaen"/>
          <w:b/>
        </w:rPr>
        <w:t>առանձին</w:t>
      </w:r>
      <w:r w:rsidR="00571F29" w:rsidRPr="000F2015">
        <w:rPr>
          <w:rFonts w:ascii="GHEA Grapalat" w:hAnsi="GHEA Grapalat" w:cs="Arial"/>
          <w:b/>
        </w:rPr>
        <w:t xml:space="preserve"> </w:t>
      </w:r>
      <w:r w:rsidR="00571F29" w:rsidRPr="000F2015">
        <w:rPr>
          <w:rFonts w:ascii="GHEA Grapalat" w:hAnsi="GHEA Grapalat" w:cs="Sylfaen"/>
          <w:b/>
        </w:rPr>
        <w:t>չափաբաժինների</w:t>
      </w:r>
      <w:r w:rsidR="001258CE" w:rsidRPr="000F2015">
        <w:rPr>
          <w:rFonts w:ascii="GHEA Grapalat" w:hAnsi="GHEA Grapalat" w:cs="Sylfaen"/>
          <w:b/>
          <w:lang w:val="hy-AM"/>
        </w:rPr>
        <w:t>:</w:t>
      </w:r>
      <w:r w:rsidR="001258CE" w:rsidRPr="000F2015">
        <w:rPr>
          <w:rStyle w:val="FootnoteReference"/>
          <w:rFonts w:ascii="GHEA Grapalat" w:hAnsi="GHEA Grapalat" w:cs="Sylfaen"/>
          <w:b/>
          <w:lang w:val="hy-AM"/>
        </w:rPr>
        <w:footnoteReference w:id="9"/>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 xml:space="preserve">Պայմանագիր կնքելու մասին որոշումը պարունակում է ամփոփ </w:t>
      </w:r>
      <w:r w:rsidR="00E45ACA" w:rsidRPr="00A71D81">
        <w:rPr>
          <w:rFonts w:ascii="GHEA Grapalat" w:hAnsi="GHEA Grapalat" w:cs="Tahoma"/>
          <w:sz w:val="20"/>
          <w:lang w:val="hy-AM"/>
        </w:rPr>
        <w:lastRenderedPageBreak/>
        <w:t>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19DD0DFD" w14:textId="77777777" w:rsidR="004A676E" w:rsidRPr="007D01B0" w:rsidRDefault="004A676E" w:rsidP="004A676E">
      <w:pPr>
        <w:pStyle w:val="BodyTextIndent2"/>
        <w:spacing w:line="240" w:lineRule="auto"/>
        <w:ind w:firstLine="567"/>
        <w:rPr>
          <w:rFonts w:ascii="GHEA Grapalat" w:hAnsi="GHEA Grapalat" w:cs="Sylfaen"/>
          <w:b/>
          <w:lang w:val="hy-AM"/>
        </w:rPr>
      </w:pPr>
      <w:r w:rsidRPr="007D01B0">
        <w:rPr>
          <w:rFonts w:ascii="GHEA Grapalat" w:hAnsi="GHEA Grapalat" w:cs="Sylfaen"/>
          <w:b/>
          <w:lang w:val="es-ES"/>
        </w:rPr>
        <w:t>Անգործության</w:t>
      </w:r>
      <w:r w:rsidRPr="007D01B0">
        <w:rPr>
          <w:rFonts w:ascii="GHEA Grapalat" w:hAnsi="GHEA Grapalat" w:cs="Arial"/>
          <w:b/>
          <w:lang w:val="es-ES"/>
        </w:rPr>
        <w:t xml:space="preserve"> </w:t>
      </w:r>
      <w:r w:rsidRPr="007D01B0">
        <w:rPr>
          <w:rFonts w:ascii="GHEA Grapalat" w:hAnsi="GHEA Grapalat" w:cs="Sylfaen"/>
          <w:b/>
          <w:lang w:val="es-ES"/>
        </w:rPr>
        <w:t>ժամկետը</w:t>
      </w:r>
      <w:r w:rsidRPr="007D01B0">
        <w:rPr>
          <w:rFonts w:ascii="GHEA Grapalat" w:hAnsi="GHEA Grapalat" w:cs="Arial"/>
          <w:b/>
          <w:lang w:val="es-ES"/>
        </w:rPr>
        <w:t xml:space="preserve"> </w:t>
      </w:r>
      <w:r w:rsidRPr="007D01B0">
        <w:rPr>
          <w:rFonts w:ascii="GHEA Grapalat" w:hAnsi="GHEA Grapalat" w:cs="Sylfaen"/>
          <w:b/>
          <w:lang w:val="es-ES"/>
        </w:rPr>
        <w:t>սույն</w:t>
      </w:r>
      <w:r w:rsidRPr="007D01B0">
        <w:rPr>
          <w:rFonts w:ascii="GHEA Grapalat" w:hAnsi="GHEA Grapalat" w:cs="Arial"/>
          <w:b/>
          <w:lang w:val="es-ES"/>
        </w:rPr>
        <w:t xml:space="preserve"> </w:t>
      </w:r>
      <w:r w:rsidRPr="007D01B0">
        <w:rPr>
          <w:rFonts w:ascii="GHEA Grapalat" w:hAnsi="GHEA Grapalat" w:cs="Sylfaen"/>
          <w:b/>
          <w:lang w:val="es-ES"/>
        </w:rPr>
        <w:t>ընթացակարգի</w:t>
      </w:r>
      <w:r w:rsidRPr="007D01B0">
        <w:rPr>
          <w:rFonts w:ascii="GHEA Grapalat" w:hAnsi="GHEA Grapalat" w:cs="Arial"/>
          <w:b/>
          <w:lang w:val="es-ES"/>
        </w:rPr>
        <w:t xml:space="preserve"> </w:t>
      </w:r>
      <w:r w:rsidRPr="007D01B0">
        <w:rPr>
          <w:rFonts w:ascii="GHEA Grapalat" w:hAnsi="GHEA Grapalat" w:cs="Sylfaen"/>
          <w:b/>
          <w:lang w:val="es-ES"/>
        </w:rPr>
        <w:t>դեպքում «10» օրացուցային</w:t>
      </w:r>
      <w:r w:rsidRPr="007D01B0">
        <w:rPr>
          <w:rFonts w:ascii="GHEA Grapalat" w:hAnsi="GHEA Grapalat" w:cs="Arial"/>
          <w:b/>
          <w:lang w:val="es-ES"/>
        </w:rPr>
        <w:t xml:space="preserve"> </w:t>
      </w:r>
      <w:r w:rsidRPr="007D01B0">
        <w:rPr>
          <w:rFonts w:ascii="GHEA Grapalat" w:hAnsi="GHEA Grapalat" w:cs="Sylfaen"/>
          <w:b/>
          <w:lang w:val="es-ES"/>
        </w:rPr>
        <w:t>օր</w:t>
      </w:r>
      <w:r w:rsidRPr="007D01B0">
        <w:rPr>
          <w:rFonts w:ascii="GHEA Grapalat" w:hAnsi="GHEA Grapalat" w:cs="Arial"/>
          <w:b/>
          <w:lang w:val="es-ES"/>
        </w:rPr>
        <w:t xml:space="preserve"> </w:t>
      </w:r>
      <w:r w:rsidRPr="007D01B0">
        <w:rPr>
          <w:rFonts w:ascii="GHEA Grapalat" w:hAnsi="GHEA Grapalat" w:cs="Sylfaen"/>
          <w:b/>
          <w:lang w:val="es-ES"/>
        </w:rPr>
        <w:t>է</w:t>
      </w:r>
      <w:r w:rsidRPr="007D01B0">
        <w:rPr>
          <w:rFonts w:ascii="GHEA Grapalat" w:hAnsi="GHEA Grapalat" w:cs="Tahoma"/>
          <w:b/>
          <w:lang w:val="es-ES"/>
        </w:rPr>
        <w:t>։</w:t>
      </w:r>
      <w:r w:rsidRPr="007D01B0">
        <w:rPr>
          <w:rFonts w:ascii="GHEA Grapalat" w:hAnsi="GHEA Grapalat"/>
          <w:b/>
          <w:lang w:val="es-ES"/>
        </w:rPr>
        <w:t xml:space="preserve"> </w:t>
      </w:r>
      <w:r w:rsidRPr="007D01B0">
        <w:rPr>
          <w:rFonts w:ascii="GHEA Grapalat" w:hAnsi="GHEA Grapalat" w:cs="Sylfaen"/>
          <w:b/>
          <w:lang w:val="es-ES"/>
        </w:rPr>
        <w:t>Անգործության</w:t>
      </w:r>
      <w:r w:rsidRPr="007D01B0">
        <w:rPr>
          <w:rFonts w:ascii="GHEA Grapalat" w:hAnsi="GHEA Grapalat" w:cs="Arial"/>
          <w:b/>
          <w:lang w:val="es-ES"/>
        </w:rPr>
        <w:t xml:space="preserve"> </w:t>
      </w:r>
      <w:r w:rsidRPr="007D01B0">
        <w:rPr>
          <w:rFonts w:ascii="GHEA Grapalat" w:hAnsi="GHEA Grapalat" w:cs="Sylfaen"/>
          <w:b/>
          <w:lang w:val="es-ES"/>
        </w:rPr>
        <w:t>ժամկետը</w:t>
      </w:r>
      <w:r w:rsidRPr="007D01B0">
        <w:rPr>
          <w:rFonts w:ascii="GHEA Grapalat" w:hAnsi="GHEA Grapalat" w:cs="Arial"/>
          <w:b/>
          <w:lang w:val="es-ES"/>
        </w:rPr>
        <w:t xml:space="preserve"> </w:t>
      </w:r>
      <w:r w:rsidRPr="007D01B0">
        <w:rPr>
          <w:rFonts w:ascii="GHEA Grapalat" w:hAnsi="GHEA Grapalat" w:cs="Sylfaen"/>
          <w:b/>
          <w:lang w:val="es-ES"/>
        </w:rPr>
        <w:t>կիրառելի</w:t>
      </w:r>
      <w:r w:rsidRPr="007D01B0">
        <w:rPr>
          <w:rFonts w:ascii="GHEA Grapalat" w:hAnsi="GHEA Grapalat" w:cs="Sylfaen"/>
          <w:b/>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32FC85A8" w14:textId="4399B8C8" w:rsidR="00623C41" w:rsidRPr="00A71D81" w:rsidRDefault="00623C41" w:rsidP="00623C41">
      <w:pPr>
        <w:ind w:firstLine="567"/>
        <w:jc w:val="both"/>
        <w:rPr>
          <w:rFonts w:ascii="GHEA Grapalat" w:hAnsi="GHEA Grapalat" w:cs="Sylfaen"/>
          <w:sz w:val="20"/>
          <w:lang w:val="af-ZA"/>
        </w:rPr>
      </w:pPr>
      <w:r w:rsidRPr="00A71D81">
        <w:rPr>
          <w:rFonts w:ascii="GHEA Grapalat" w:hAnsi="GHEA Grapalat"/>
          <w:iCs/>
          <w:sz w:val="20"/>
          <w:lang w:val="af-ZA"/>
        </w:rPr>
        <w:t>10.</w:t>
      </w:r>
      <w:r w:rsidRPr="00A71D81">
        <w:rPr>
          <w:rFonts w:ascii="GHEA Grapalat" w:hAnsi="GHEA Grapalat" w:cs="Sylfaen"/>
          <w:sz w:val="20"/>
          <w:lang w:val="af-ZA"/>
        </w:rPr>
        <w:t xml:space="preserve">1 </w:t>
      </w:r>
      <w:r w:rsidR="00D9011C" w:rsidRPr="005B02BB">
        <w:rPr>
          <w:rFonts w:ascii="GHEA Grapalat" w:hAnsi="GHEA Grapalat" w:cs="Sylfaen"/>
          <w:sz w:val="20"/>
          <w:lang w:val="hy-AM"/>
        </w:rPr>
        <w:t>Որակավորման</w:t>
      </w:r>
      <w:r w:rsidR="00D9011C" w:rsidRPr="005B02BB">
        <w:rPr>
          <w:rFonts w:ascii="GHEA Grapalat" w:hAnsi="GHEA Grapalat" w:cs="Sylfaen"/>
          <w:sz w:val="20"/>
          <w:lang w:val="af-ZA"/>
        </w:rPr>
        <w:t xml:space="preserve"> </w:t>
      </w:r>
      <w:r w:rsidR="00D9011C" w:rsidRPr="005B02BB">
        <w:rPr>
          <w:rFonts w:ascii="GHEA Grapalat" w:hAnsi="GHEA Grapalat" w:cs="Sylfaen"/>
          <w:sz w:val="20"/>
          <w:lang w:val="hy-AM"/>
        </w:rPr>
        <w:t>և</w:t>
      </w:r>
      <w:r w:rsidR="00D9011C" w:rsidRPr="005B02BB">
        <w:rPr>
          <w:rFonts w:ascii="GHEA Grapalat" w:hAnsi="GHEA Grapalat" w:cs="Sylfaen"/>
          <w:sz w:val="20"/>
          <w:lang w:val="af-ZA"/>
        </w:rPr>
        <w:t xml:space="preserve"> </w:t>
      </w:r>
      <w:r w:rsidR="00D9011C" w:rsidRPr="005B02BB">
        <w:rPr>
          <w:rFonts w:ascii="GHEA Grapalat" w:hAnsi="GHEA Grapalat" w:cs="Sylfaen"/>
          <w:sz w:val="20"/>
          <w:lang w:val="hy-AM"/>
        </w:rPr>
        <w:t>պ</w:t>
      </w:r>
      <w:r w:rsidR="00D9011C" w:rsidRPr="005B02BB">
        <w:rPr>
          <w:rFonts w:ascii="GHEA Grapalat" w:hAnsi="GHEA Grapalat" w:cs="Sylfaen"/>
          <w:sz w:val="20"/>
          <w:lang w:val="ru-RU"/>
        </w:rPr>
        <w:t>այմանագրի</w:t>
      </w:r>
      <w:r w:rsidR="00D9011C" w:rsidRPr="005B02BB">
        <w:rPr>
          <w:rFonts w:ascii="GHEA Grapalat" w:hAnsi="GHEA Grapalat" w:cs="Sylfaen"/>
          <w:sz w:val="20"/>
          <w:lang w:val="hy-AM"/>
        </w:rPr>
        <w:t xml:space="preserve"> </w:t>
      </w:r>
      <w:r w:rsidR="00D9011C" w:rsidRPr="005B02BB">
        <w:rPr>
          <w:rFonts w:ascii="GHEA Grapalat" w:hAnsi="GHEA Grapalat" w:cs="Sylfaen"/>
          <w:sz w:val="20"/>
          <w:lang w:val="ru-RU"/>
        </w:rPr>
        <w:t>ապահովում</w:t>
      </w:r>
      <w:r w:rsidR="00D9011C" w:rsidRPr="005B02BB">
        <w:rPr>
          <w:rFonts w:ascii="GHEA Grapalat" w:hAnsi="GHEA Grapalat" w:cs="Sylfaen"/>
          <w:sz w:val="20"/>
          <w:lang w:val="hy-AM"/>
        </w:rPr>
        <w:t>ները</w:t>
      </w:r>
      <w:r w:rsidR="00D9011C" w:rsidRPr="005B02BB">
        <w:rPr>
          <w:rFonts w:ascii="GHEA Grapalat" w:hAnsi="GHEA Grapalat" w:cs="Sylfaen"/>
          <w:sz w:val="20"/>
          <w:lang w:val="af-ZA"/>
        </w:rPr>
        <w:t xml:space="preserve"> </w:t>
      </w:r>
      <w:r w:rsidR="00D9011C" w:rsidRPr="005B02BB">
        <w:rPr>
          <w:rFonts w:ascii="GHEA Grapalat" w:hAnsi="GHEA Grapalat" w:cs="Sylfaen"/>
          <w:sz w:val="20"/>
          <w:lang w:val="ru-RU"/>
        </w:rPr>
        <w:t>ներկայացնելու</w:t>
      </w:r>
      <w:r w:rsidR="00D9011C" w:rsidRPr="005B02BB">
        <w:rPr>
          <w:rFonts w:ascii="GHEA Grapalat" w:hAnsi="GHEA Grapalat" w:cs="Sylfaen"/>
          <w:sz w:val="20"/>
          <w:lang w:val="af-ZA"/>
        </w:rPr>
        <w:t xml:space="preserve"> </w:t>
      </w:r>
      <w:r w:rsidR="00D9011C" w:rsidRPr="005B02BB">
        <w:rPr>
          <w:rFonts w:ascii="GHEA Grapalat" w:hAnsi="GHEA Grapalat" w:cs="Sylfaen"/>
          <w:sz w:val="20"/>
          <w:lang w:val="ru-RU"/>
        </w:rPr>
        <w:t>պահանջի</w:t>
      </w:r>
      <w:r w:rsidR="00D9011C" w:rsidRPr="005B02BB">
        <w:rPr>
          <w:rFonts w:ascii="GHEA Grapalat" w:hAnsi="GHEA Grapalat" w:cs="Sylfaen"/>
          <w:sz w:val="20"/>
          <w:lang w:val="af-ZA"/>
        </w:rPr>
        <w:t xml:space="preserve"> </w:t>
      </w:r>
      <w:r w:rsidR="00D9011C" w:rsidRPr="005B02BB">
        <w:rPr>
          <w:rFonts w:ascii="GHEA Grapalat" w:hAnsi="GHEA Grapalat" w:cs="Sylfaen"/>
          <w:sz w:val="20"/>
          <w:lang w:val="ru-RU"/>
        </w:rPr>
        <w:t>հիման</w:t>
      </w:r>
      <w:r w:rsidR="00D9011C" w:rsidRPr="005B02BB">
        <w:rPr>
          <w:rFonts w:ascii="GHEA Grapalat" w:hAnsi="GHEA Grapalat" w:cs="Sylfaen"/>
          <w:sz w:val="20"/>
          <w:lang w:val="af-ZA"/>
        </w:rPr>
        <w:t xml:space="preserve"> </w:t>
      </w:r>
      <w:r w:rsidR="00D9011C" w:rsidRPr="005B02BB">
        <w:rPr>
          <w:rFonts w:ascii="GHEA Grapalat" w:hAnsi="GHEA Grapalat" w:cs="Sylfaen"/>
          <w:sz w:val="20"/>
          <w:lang w:val="ru-RU"/>
        </w:rPr>
        <w:t>վրա</w:t>
      </w:r>
      <w:r w:rsidR="00D9011C" w:rsidRPr="005B02BB">
        <w:rPr>
          <w:rFonts w:ascii="GHEA Grapalat" w:hAnsi="GHEA Grapalat" w:cs="Sylfaen"/>
          <w:sz w:val="20"/>
          <w:lang w:val="af-ZA"/>
        </w:rPr>
        <w:t xml:space="preserve">, </w:t>
      </w:r>
      <w:r w:rsidR="00D9011C" w:rsidRPr="005B02BB">
        <w:rPr>
          <w:rFonts w:ascii="GHEA Grapalat" w:hAnsi="GHEA Grapalat" w:cs="Sylfaen"/>
          <w:sz w:val="20"/>
          <w:lang w:val="ru-RU"/>
        </w:rPr>
        <w:t>այն</w:t>
      </w:r>
      <w:r w:rsidR="00D9011C" w:rsidRPr="005B02BB">
        <w:rPr>
          <w:rFonts w:ascii="GHEA Grapalat" w:hAnsi="GHEA Grapalat" w:cs="Sylfaen"/>
          <w:sz w:val="20"/>
          <w:lang w:val="af-ZA"/>
        </w:rPr>
        <w:t xml:space="preserve"> </w:t>
      </w:r>
      <w:r w:rsidR="00D9011C" w:rsidRPr="008D29CD">
        <w:rPr>
          <w:rFonts w:ascii="GHEA Grapalat" w:hAnsi="GHEA Grapalat" w:cs="Sylfaen"/>
          <w:b/>
          <w:sz w:val="20"/>
          <w:lang w:val="ru-RU"/>
        </w:rPr>
        <w:t>ստանալու</w:t>
      </w:r>
      <w:r w:rsidR="00D9011C" w:rsidRPr="008D29CD">
        <w:rPr>
          <w:rFonts w:ascii="GHEA Grapalat" w:hAnsi="GHEA Grapalat" w:cs="Sylfaen"/>
          <w:b/>
          <w:sz w:val="20"/>
          <w:lang w:val="af-ZA"/>
        </w:rPr>
        <w:t xml:space="preserve"> </w:t>
      </w:r>
      <w:r w:rsidR="00D9011C" w:rsidRPr="008D29CD">
        <w:rPr>
          <w:rFonts w:ascii="GHEA Grapalat" w:hAnsi="GHEA Grapalat" w:cs="Sylfaen"/>
          <w:b/>
          <w:sz w:val="20"/>
          <w:lang w:val="ru-RU"/>
        </w:rPr>
        <w:t>օրվանից</w:t>
      </w:r>
      <w:r w:rsidR="00D9011C" w:rsidRPr="008D29CD">
        <w:rPr>
          <w:rFonts w:ascii="GHEA Grapalat" w:hAnsi="GHEA Grapalat" w:cs="Sylfaen"/>
          <w:b/>
          <w:sz w:val="20"/>
          <w:lang w:val="af-ZA"/>
        </w:rPr>
        <w:t xml:space="preserve"> </w:t>
      </w:r>
      <w:r w:rsidR="00D9011C" w:rsidRPr="008D29CD">
        <w:rPr>
          <w:rFonts w:ascii="GHEA Grapalat" w:hAnsi="GHEA Grapalat" w:cs="Sylfaen"/>
          <w:b/>
          <w:sz w:val="20"/>
          <w:lang w:val="hy-AM"/>
        </w:rPr>
        <w:t xml:space="preserve">հետո 5 </w:t>
      </w:r>
      <w:r w:rsidR="00D9011C" w:rsidRPr="008D29CD">
        <w:rPr>
          <w:rFonts w:ascii="GHEA Grapalat" w:hAnsi="GHEA Grapalat" w:cs="Sylfaen"/>
          <w:b/>
          <w:sz w:val="20"/>
          <w:lang w:val="af-ZA"/>
        </w:rPr>
        <w:t xml:space="preserve">աշխատանքային </w:t>
      </w:r>
      <w:r w:rsidR="00D9011C" w:rsidRPr="008D29CD">
        <w:rPr>
          <w:rFonts w:ascii="GHEA Grapalat" w:hAnsi="GHEA Grapalat" w:cs="Sylfaen"/>
          <w:b/>
          <w:sz w:val="20"/>
          <w:lang w:val="ru-RU"/>
        </w:rPr>
        <w:t>օրվա</w:t>
      </w:r>
      <w:r w:rsidR="00D9011C" w:rsidRPr="008D29CD">
        <w:rPr>
          <w:rFonts w:ascii="GHEA Grapalat" w:hAnsi="GHEA Grapalat" w:cs="Sylfaen"/>
          <w:b/>
          <w:sz w:val="20"/>
          <w:lang w:val="af-ZA"/>
        </w:rPr>
        <w:t xml:space="preserve"> </w:t>
      </w:r>
      <w:r w:rsidR="00D9011C" w:rsidRPr="008D29CD">
        <w:rPr>
          <w:rFonts w:ascii="GHEA Grapalat" w:hAnsi="GHEA Grapalat" w:cs="Sylfaen"/>
          <w:b/>
          <w:sz w:val="20"/>
          <w:lang w:val="ru-RU"/>
        </w:rPr>
        <w:t>ընթացքում</w:t>
      </w:r>
      <w:r w:rsidR="00D9011C" w:rsidRPr="005B02BB">
        <w:rPr>
          <w:rFonts w:ascii="GHEA Grapalat" w:hAnsi="GHEA Grapalat" w:cs="Sylfaen"/>
          <w:sz w:val="20"/>
          <w:lang w:val="af-ZA"/>
        </w:rPr>
        <w:t xml:space="preserve">, </w:t>
      </w:r>
      <w:r w:rsidR="00D9011C" w:rsidRPr="005B02BB">
        <w:rPr>
          <w:rFonts w:ascii="GHEA Grapalat" w:hAnsi="GHEA Grapalat" w:cs="Sylfaen"/>
          <w:sz w:val="20"/>
          <w:lang w:val="ru-RU"/>
        </w:rPr>
        <w:t>ընտրված</w:t>
      </w:r>
      <w:r w:rsidR="00D9011C" w:rsidRPr="005B02BB">
        <w:rPr>
          <w:rFonts w:ascii="GHEA Grapalat" w:hAnsi="GHEA Grapalat" w:cs="Sylfaen"/>
          <w:sz w:val="20"/>
          <w:lang w:val="af-ZA"/>
        </w:rPr>
        <w:t xml:space="preserve"> </w:t>
      </w:r>
      <w:r w:rsidR="00D9011C" w:rsidRPr="005B02BB">
        <w:rPr>
          <w:rFonts w:ascii="GHEA Grapalat" w:hAnsi="GHEA Grapalat" w:cs="Sylfaen"/>
          <w:sz w:val="20"/>
          <w:lang w:val="ru-RU"/>
        </w:rPr>
        <w:t>մասնակիցը</w:t>
      </w:r>
      <w:r w:rsidR="00D9011C" w:rsidRPr="005B02BB">
        <w:rPr>
          <w:rFonts w:ascii="GHEA Grapalat" w:hAnsi="GHEA Grapalat" w:cs="Sylfaen"/>
          <w:sz w:val="20"/>
          <w:lang w:val="af-ZA"/>
        </w:rPr>
        <w:t xml:space="preserve"> </w:t>
      </w:r>
      <w:r w:rsidR="00D9011C" w:rsidRPr="005B02BB">
        <w:rPr>
          <w:rFonts w:ascii="GHEA Grapalat" w:hAnsi="GHEA Grapalat" w:cs="Sylfaen"/>
          <w:sz w:val="20"/>
          <w:lang w:val="ru-RU"/>
        </w:rPr>
        <w:t>պարտավոր</w:t>
      </w:r>
      <w:r w:rsidR="00D9011C" w:rsidRPr="005B02BB">
        <w:rPr>
          <w:rFonts w:ascii="GHEA Grapalat" w:hAnsi="GHEA Grapalat" w:cs="Sylfaen"/>
          <w:sz w:val="20"/>
          <w:lang w:val="af-ZA"/>
        </w:rPr>
        <w:t xml:space="preserve"> </w:t>
      </w:r>
      <w:r w:rsidR="00D9011C" w:rsidRPr="005B02BB">
        <w:rPr>
          <w:rFonts w:ascii="GHEA Grapalat" w:hAnsi="GHEA Grapalat" w:cs="Sylfaen"/>
          <w:sz w:val="20"/>
          <w:lang w:val="ru-RU"/>
        </w:rPr>
        <w:t>է</w:t>
      </w:r>
      <w:r w:rsidR="00D9011C" w:rsidRPr="005B02BB">
        <w:rPr>
          <w:rFonts w:ascii="GHEA Grapalat" w:hAnsi="GHEA Grapalat" w:cs="Sylfaen"/>
          <w:sz w:val="20"/>
          <w:lang w:val="af-ZA"/>
        </w:rPr>
        <w:t xml:space="preserve"> </w:t>
      </w:r>
      <w:r w:rsidR="00D9011C" w:rsidRPr="005B02BB">
        <w:rPr>
          <w:rFonts w:ascii="GHEA Grapalat" w:hAnsi="GHEA Grapalat" w:cs="Sylfaen"/>
          <w:sz w:val="20"/>
          <w:lang w:val="ru-RU"/>
        </w:rPr>
        <w:t>ներկայացնել</w:t>
      </w:r>
      <w:r w:rsidR="00D9011C" w:rsidRPr="005B02BB">
        <w:rPr>
          <w:rFonts w:ascii="GHEA Grapalat" w:hAnsi="GHEA Grapalat" w:cs="Sylfaen"/>
          <w:sz w:val="20"/>
          <w:lang w:val="af-ZA"/>
        </w:rPr>
        <w:t xml:space="preserve"> </w:t>
      </w:r>
      <w:r w:rsidR="00D9011C" w:rsidRPr="005B02BB">
        <w:rPr>
          <w:rFonts w:ascii="GHEA Grapalat" w:hAnsi="GHEA Grapalat" w:cs="Sylfaen"/>
          <w:sz w:val="20"/>
          <w:lang w:val="hy-AM"/>
        </w:rPr>
        <w:t>որակավորման</w:t>
      </w:r>
      <w:r w:rsidR="00D9011C" w:rsidRPr="005B02BB">
        <w:rPr>
          <w:rFonts w:ascii="GHEA Grapalat" w:hAnsi="GHEA Grapalat" w:cs="Sylfaen"/>
          <w:sz w:val="20"/>
          <w:lang w:val="af-ZA"/>
        </w:rPr>
        <w:t xml:space="preserve"> </w:t>
      </w:r>
      <w:r w:rsidR="00D9011C" w:rsidRPr="005B02BB">
        <w:rPr>
          <w:rFonts w:ascii="GHEA Grapalat" w:hAnsi="GHEA Grapalat" w:cs="Sylfaen"/>
          <w:sz w:val="20"/>
          <w:lang w:val="hy-AM"/>
        </w:rPr>
        <w:t>և</w:t>
      </w:r>
      <w:r w:rsidR="00D9011C" w:rsidRPr="005B02BB">
        <w:rPr>
          <w:rFonts w:ascii="GHEA Grapalat" w:hAnsi="GHEA Grapalat" w:cs="Sylfaen"/>
          <w:sz w:val="20"/>
          <w:lang w:val="af-ZA"/>
        </w:rPr>
        <w:t xml:space="preserve"> </w:t>
      </w:r>
      <w:r w:rsidR="00D9011C" w:rsidRPr="005B02BB">
        <w:rPr>
          <w:rFonts w:ascii="GHEA Grapalat" w:hAnsi="GHEA Grapalat" w:cs="Sylfaen"/>
          <w:sz w:val="20"/>
          <w:lang w:val="ru-RU"/>
        </w:rPr>
        <w:t>պայմանագրի</w:t>
      </w:r>
      <w:r w:rsidR="00D9011C" w:rsidRPr="005B02BB">
        <w:rPr>
          <w:rFonts w:ascii="GHEA Grapalat" w:hAnsi="GHEA Grapalat" w:cs="Sylfaen"/>
          <w:sz w:val="20"/>
          <w:lang w:val="hy-AM"/>
        </w:rPr>
        <w:t xml:space="preserve"> </w:t>
      </w:r>
      <w:r w:rsidR="00D9011C" w:rsidRPr="005B02BB">
        <w:rPr>
          <w:rFonts w:ascii="GHEA Grapalat" w:hAnsi="GHEA Grapalat" w:cs="Sylfaen"/>
          <w:sz w:val="20"/>
          <w:lang w:val="ru-RU"/>
        </w:rPr>
        <w:t>ապահովում</w:t>
      </w:r>
      <w:r w:rsidR="00D9011C" w:rsidRPr="005B02BB">
        <w:rPr>
          <w:rFonts w:ascii="GHEA Grapalat" w:hAnsi="GHEA Grapalat" w:cs="Sylfaen"/>
          <w:sz w:val="20"/>
          <w:lang w:val="hy-AM"/>
        </w:rPr>
        <w:t>ներ</w:t>
      </w:r>
      <w:r w:rsidR="00D9011C" w:rsidRPr="005B02BB">
        <w:rPr>
          <w:rFonts w:ascii="GHEA Grapalat" w:hAnsi="GHEA Grapalat" w:cs="Sylfaen"/>
          <w:sz w:val="20"/>
          <w:lang w:val="ru-RU"/>
        </w:rPr>
        <w:t>։</w:t>
      </w:r>
      <w:r w:rsidR="00D9011C" w:rsidRPr="005B02BB">
        <w:rPr>
          <w:rFonts w:ascii="GHEA Grapalat" w:hAnsi="GHEA Grapalat" w:cs="Sylfaen"/>
          <w:sz w:val="20"/>
          <w:lang w:val="af-ZA"/>
        </w:rPr>
        <w:t xml:space="preserve"> </w:t>
      </w:r>
      <w:r w:rsidR="00D9011C" w:rsidRPr="006F5936">
        <w:rPr>
          <w:rFonts w:ascii="GHEA Grapalat" w:hAnsi="GHEA Grapalat" w:cs="Sylfaen"/>
          <w:b/>
          <w:sz w:val="20"/>
          <w:lang w:val="hy-AM"/>
        </w:rPr>
        <w:t>Եթե ապահովումը ներկայացվում է բանկային երաշխիքի ձևով, ապա սույն կետով նախատեսված ժամկետը սահմանվում է 10 աշխատանքային օր</w:t>
      </w:r>
      <w:r w:rsidR="00D9011C" w:rsidRPr="005B02BB">
        <w:rPr>
          <w:rFonts w:ascii="GHEA Grapalat" w:hAnsi="GHEA Grapalat" w:cs="Sylfaen"/>
          <w:sz w:val="20"/>
          <w:lang w:val="hy-AM"/>
        </w:rPr>
        <w:t>։ Ընտրված</w:t>
      </w:r>
      <w:r w:rsidR="00D9011C" w:rsidRPr="005B02BB">
        <w:rPr>
          <w:rFonts w:ascii="GHEA Grapalat" w:hAnsi="GHEA Grapalat" w:cs="Sylfaen"/>
          <w:sz w:val="20"/>
          <w:lang w:val="af-ZA"/>
        </w:rPr>
        <w:t xml:space="preserve"> </w:t>
      </w:r>
      <w:r w:rsidR="00D9011C" w:rsidRPr="005B02BB">
        <w:rPr>
          <w:rFonts w:ascii="GHEA Grapalat" w:hAnsi="GHEA Grapalat" w:cs="Sylfaen"/>
          <w:sz w:val="20"/>
          <w:lang w:val="hy-AM"/>
        </w:rPr>
        <w:t>մասնակցի</w:t>
      </w:r>
      <w:r w:rsidR="00D9011C" w:rsidRPr="005B02BB">
        <w:rPr>
          <w:rFonts w:ascii="GHEA Grapalat" w:hAnsi="GHEA Grapalat" w:cs="Sylfaen"/>
          <w:sz w:val="20"/>
          <w:lang w:val="af-ZA"/>
        </w:rPr>
        <w:t xml:space="preserve"> </w:t>
      </w:r>
      <w:r w:rsidR="00D9011C" w:rsidRPr="005B02BB">
        <w:rPr>
          <w:rFonts w:ascii="GHEA Grapalat" w:hAnsi="GHEA Grapalat" w:cs="Sylfaen"/>
          <w:sz w:val="20"/>
          <w:lang w:val="hy-AM"/>
        </w:rPr>
        <w:t>հետ</w:t>
      </w:r>
      <w:r w:rsidR="00D9011C" w:rsidRPr="005B02BB">
        <w:rPr>
          <w:rFonts w:ascii="GHEA Grapalat" w:hAnsi="GHEA Grapalat" w:cs="Sylfaen"/>
          <w:sz w:val="20"/>
          <w:lang w:val="af-ZA"/>
        </w:rPr>
        <w:t xml:space="preserve"> </w:t>
      </w:r>
      <w:r w:rsidR="00D9011C" w:rsidRPr="005B02BB">
        <w:rPr>
          <w:rFonts w:ascii="GHEA Grapalat" w:hAnsi="GHEA Grapalat" w:cs="Sylfaen"/>
          <w:sz w:val="20"/>
          <w:lang w:val="hy-AM"/>
        </w:rPr>
        <w:t>պայմանագիր</w:t>
      </w:r>
      <w:r w:rsidR="00D9011C" w:rsidRPr="005B02BB">
        <w:rPr>
          <w:rFonts w:ascii="GHEA Grapalat" w:hAnsi="GHEA Grapalat" w:cs="Sylfaen"/>
          <w:sz w:val="20"/>
          <w:lang w:val="af-ZA"/>
        </w:rPr>
        <w:t xml:space="preserve"> </w:t>
      </w:r>
      <w:r w:rsidR="00D9011C" w:rsidRPr="005B02BB">
        <w:rPr>
          <w:rFonts w:ascii="GHEA Grapalat" w:hAnsi="GHEA Grapalat" w:cs="Sylfaen"/>
          <w:sz w:val="20"/>
          <w:lang w:val="hy-AM"/>
        </w:rPr>
        <w:t>կնքվում</w:t>
      </w:r>
      <w:r w:rsidR="00D9011C" w:rsidRPr="005B02BB">
        <w:rPr>
          <w:rFonts w:ascii="GHEA Grapalat" w:hAnsi="GHEA Grapalat" w:cs="Sylfaen"/>
          <w:sz w:val="20"/>
          <w:lang w:val="af-ZA"/>
        </w:rPr>
        <w:t xml:space="preserve"> </w:t>
      </w:r>
      <w:r w:rsidR="00D9011C" w:rsidRPr="005B02BB">
        <w:rPr>
          <w:rFonts w:ascii="GHEA Grapalat" w:hAnsi="GHEA Grapalat" w:cs="Sylfaen"/>
          <w:sz w:val="20"/>
          <w:lang w:val="hy-AM"/>
        </w:rPr>
        <w:t>է</w:t>
      </w:r>
      <w:r w:rsidR="00D9011C" w:rsidRPr="005B02BB">
        <w:rPr>
          <w:rFonts w:ascii="GHEA Grapalat" w:hAnsi="GHEA Grapalat" w:cs="Sylfaen"/>
          <w:sz w:val="20"/>
          <w:lang w:val="af-ZA"/>
        </w:rPr>
        <w:t xml:space="preserve">, </w:t>
      </w:r>
      <w:r w:rsidR="00D9011C" w:rsidRPr="005B02BB">
        <w:rPr>
          <w:rFonts w:ascii="GHEA Grapalat" w:hAnsi="GHEA Grapalat" w:cs="Sylfaen"/>
          <w:sz w:val="20"/>
          <w:lang w:val="hy-AM"/>
        </w:rPr>
        <w:t>եթե</w:t>
      </w:r>
      <w:r w:rsidR="00D9011C" w:rsidRPr="005B02BB">
        <w:rPr>
          <w:rFonts w:ascii="GHEA Grapalat" w:hAnsi="GHEA Grapalat" w:cs="Sylfaen"/>
          <w:sz w:val="20"/>
          <w:lang w:val="af-ZA"/>
        </w:rPr>
        <w:t xml:space="preserve"> </w:t>
      </w:r>
      <w:r w:rsidR="00D9011C" w:rsidRPr="005B02BB">
        <w:rPr>
          <w:rFonts w:ascii="GHEA Grapalat" w:hAnsi="GHEA Grapalat" w:cs="Sylfaen"/>
          <w:sz w:val="20"/>
          <w:lang w:val="hy-AM"/>
        </w:rPr>
        <w:t>վերջինս</w:t>
      </w:r>
      <w:r w:rsidR="00D9011C" w:rsidRPr="005B02BB">
        <w:rPr>
          <w:rFonts w:ascii="GHEA Grapalat" w:hAnsi="GHEA Grapalat" w:cs="Sylfaen"/>
          <w:sz w:val="20"/>
          <w:lang w:val="af-ZA"/>
        </w:rPr>
        <w:t xml:space="preserve"> </w:t>
      </w:r>
      <w:r w:rsidR="00D9011C" w:rsidRPr="005B02BB">
        <w:rPr>
          <w:rFonts w:ascii="GHEA Grapalat" w:hAnsi="GHEA Grapalat" w:cs="Sylfaen"/>
          <w:sz w:val="20"/>
          <w:lang w:val="hy-AM"/>
        </w:rPr>
        <w:t>ներկայացնում</w:t>
      </w:r>
      <w:r w:rsidR="00D9011C" w:rsidRPr="005B02BB">
        <w:rPr>
          <w:rFonts w:ascii="GHEA Grapalat" w:hAnsi="GHEA Grapalat" w:cs="Sylfaen"/>
          <w:sz w:val="20"/>
          <w:lang w:val="af-ZA"/>
        </w:rPr>
        <w:t xml:space="preserve"> </w:t>
      </w:r>
      <w:r w:rsidR="00D9011C" w:rsidRPr="005B02BB">
        <w:rPr>
          <w:rFonts w:ascii="GHEA Grapalat" w:hAnsi="GHEA Grapalat" w:cs="Sylfaen"/>
          <w:sz w:val="20"/>
          <w:lang w:val="hy-AM"/>
        </w:rPr>
        <w:t>է</w:t>
      </w:r>
      <w:r w:rsidR="00D9011C" w:rsidRPr="005B02BB">
        <w:rPr>
          <w:rFonts w:ascii="GHEA Grapalat" w:hAnsi="GHEA Grapalat" w:cs="Sylfaen"/>
          <w:sz w:val="20"/>
          <w:lang w:val="af-ZA"/>
        </w:rPr>
        <w:t xml:space="preserve"> </w:t>
      </w:r>
      <w:r w:rsidR="00D9011C" w:rsidRPr="005B02BB">
        <w:rPr>
          <w:rFonts w:ascii="GHEA Grapalat" w:hAnsi="GHEA Grapalat" w:cs="Sylfaen"/>
          <w:sz w:val="20"/>
          <w:lang w:val="hy-AM"/>
        </w:rPr>
        <w:t>որակավորման և</w:t>
      </w:r>
      <w:r w:rsidR="00D9011C" w:rsidRPr="005B02BB">
        <w:rPr>
          <w:rFonts w:ascii="GHEA Grapalat" w:hAnsi="GHEA Grapalat" w:cs="Sylfaen"/>
          <w:sz w:val="20"/>
          <w:lang w:val="af-ZA"/>
        </w:rPr>
        <w:t xml:space="preserve"> </w:t>
      </w:r>
      <w:r w:rsidR="00D9011C" w:rsidRPr="005B02BB">
        <w:rPr>
          <w:rFonts w:ascii="GHEA Grapalat" w:hAnsi="GHEA Grapalat" w:cs="Sylfaen"/>
          <w:sz w:val="20"/>
          <w:lang w:val="hy-AM"/>
        </w:rPr>
        <w:t>պայմանագրի  ապահովումները</w:t>
      </w:r>
      <w:r w:rsidRPr="006D2E03">
        <w:rPr>
          <w:rFonts w:ascii="GHEA Grapalat" w:hAnsi="GHEA Grapalat" w:cs="Sylfaen"/>
          <w:sz w:val="20"/>
          <w:lang w:val="hy-AM"/>
        </w:rPr>
        <w:t>:</w:t>
      </w:r>
      <w:r>
        <w:rPr>
          <w:rStyle w:val="FootnoteReference"/>
          <w:rFonts w:ascii="GHEA Grapalat" w:hAnsi="GHEA Grapalat" w:cs="Sylfaen"/>
          <w:sz w:val="20"/>
          <w:lang w:val="hy-AM"/>
        </w:rPr>
        <w:footnoteReference w:id="10"/>
      </w:r>
    </w:p>
    <w:p w14:paraId="40D6655E" w14:textId="5963EFC5" w:rsidR="002D4110" w:rsidRPr="00657807" w:rsidRDefault="002D4110" w:rsidP="002D4110">
      <w:pPr>
        <w:ind w:firstLine="567"/>
        <w:jc w:val="both"/>
        <w:rPr>
          <w:rFonts w:ascii="GHEA Grapalat" w:hAnsi="GHEA Grapalat" w:cs="Sylfaen"/>
          <w:sz w:val="20"/>
          <w:lang w:val="hy-AM"/>
        </w:rPr>
      </w:pPr>
      <w:r w:rsidRPr="00657807">
        <w:rPr>
          <w:rFonts w:ascii="GHEA Grapalat" w:hAnsi="GHEA Grapalat" w:cs="Sylfaen"/>
          <w:sz w:val="20"/>
          <w:lang w:val="hy-AM"/>
        </w:rPr>
        <w:lastRenderedPageBreak/>
        <w:t>10.2</w:t>
      </w:r>
      <w:r w:rsidRPr="00657807">
        <w:rPr>
          <w:rFonts w:ascii="GHEA Grapalat" w:hAnsi="GHEA Grapalat" w:cs="Sylfaen"/>
          <w:sz w:val="20"/>
          <w:lang w:val="af-ZA"/>
        </w:rPr>
        <w:t xml:space="preserve"> </w:t>
      </w:r>
      <w:r w:rsidRPr="00657807">
        <w:rPr>
          <w:rFonts w:ascii="GHEA Grapalat" w:hAnsi="GHEA Grapalat" w:cs="Sylfaen"/>
          <w:b/>
          <w:sz w:val="20"/>
          <w:lang w:val="hy-AM"/>
        </w:rPr>
        <w:t>Որակավորման</w:t>
      </w:r>
      <w:r w:rsidRPr="00657807">
        <w:rPr>
          <w:rFonts w:ascii="GHEA Grapalat" w:hAnsi="GHEA Grapalat" w:cs="Sylfaen"/>
          <w:b/>
          <w:sz w:val="20"/>
          <w:lang w:val="af-ZA"/>
        </w:rPr>
        <w:t xml:space="preserve"> </w:t>
      </w:r>
      <w:r w:rsidRPr="00657807">
        <w:rPr>
          <w:rFonts w:ascii="GHEA Grapalat" w:hAnsi="GHEA Grapalat" w:cs="Sylfaen"/>
          <w:b/>
          <w:sz w:val="20"/>
          <w:lang w:val="hy-AM"/>
        </w:rPr>
        <w:t>ապահովման</w:t>
      </w:r>
      <w:r w:rsidRPr="00657807">
        <w:rPr>
          <w:rFonts w:ascii="GHEA Grapalat" w:hAnsi="GHEA Grapalat" w:cs="Sylfaen"/>
          <w:b/>
          <w:sz w:val="20"/>
          <w:lang w:val="af-ZA"/>
        </w:rPr>
        <w:t xml:space="preserve"> </w:t>
      </w:r>
      <w:r w:rsidRPr="00657807">
        <w:rPr>
          <w:rFonts w:ascii="GHEA Grapalat" w:hAnsi="GHEA Grapalat" w:cs="Sylfaen"/>
          <w:b/>
          <w:sz w:val="20"/>
          <w:lang w:val="hy-AM"/>
        </w:rPr>
        <w:t>չափը</w:t>
      </w:r>
      <w:r w:rsidRPr="00657807">
        <w:rPr>
          <w:rFonts w:ascii="GHEA Grapalat" w:hAnsi="GHEA Grapalat" w:cs="Sylfaen"/>
          <w:b/>
          <w:sz w:val="20"/>
          <w:lang w:val="af-ZA"/>
        </w:rPr>
        <w:t xml:space="preserve"> </w:t>
      </w:r>
      <w:r w:rsidRPr="00657807">
        <w:rPr>
          <w:rFonts w:ascii="GHEA Grapalat" w:hAnsi="GHEA Grapalat" w:cs="Sylfaen"/>
          <w:b/>
          <w:sz w:val="20"/>
          <w:lang w:val="hy-AM"/>
        </w:rPr>
        <w:t>հավասար</w:t>
      </w:r>
      <w:r w:rsidRPr="00657807">
        <w:rPr>
          <w:rFonts w:ascii="GHEA Grapalat" w:hAnsi="GHEA Grapalat" w:cs="Sylfaen"/>
          <w:b/>
          <w:sz w:val="20"/>
          <w:lang w:val="af-ZA"/>
        </w:rPr>
        <w:t xml:space="preserve"> </w:t>
      </w:r>
      <w:r w:rsidRPr="00657807">
        <w:rPr>
          <w:rFonts w:ascii="GHEA Grapalat" w:hAnsi="GHEA Grapalat" w:cs="Sylfaen"/>
          <w:b/>
          <w:sz w:val="20"/>
          <w:lang w:val="hy-AM"/>
        </w:rPr>
        <w:t>է</w:t>
      </w:r>
      <w:r w:rsidRPr="00657807">
        <w:rPr>
          <w:rFonts w:ascii="GHEA Grapalat" w:hAnsi="GHEA Grapalat" w:cs="Sylfaen"/>
          <w:b/>
          <w:sz w:val="20"/>
          <w:lang w:val="af-ZA"/>
        </w:rPr>
        <w:t xml:space="preserve"> </w:t>
      </w:r>
      <w:r w:rsidRPr="00657807">
        <w:rPr>
          <w:rFonts w:ascii="GHEA Grapalat" w:hAnsi="GHEA Grapalat" w:cs="Sylfaen"/>
          <w:b/>
          <w:sz w:val="20"/>
          <w:lang w:val="hy-AM"/>
        </w:rPr>
        <w:t xml:space="preserve"> սույն ընթացակարգի շրջանակում գնվելիք ապրանքի գնման գնի 15 տոկոսին</w:t>
      </w:r>
      <w:r w:rsidRPr="00657807">
        <w:rPr>
          <w:rFonts w:ascii="GHEA Grapalat" w:hAnsi="GHEA Grapalat" w:cs="Sylfaen"/>
          <w:b/>
          <w:sz w:val="20"/>
          <w:lang w:val="af-ZA"/>
        </w:rPr>
        <w:t>:</w:t>
      </w:r>
      <w:r w:rsidRPr="00657807">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p>
    <w:p w14:paraId="7BFB954C" w14:textId="0B100B63" w:rsidR="002D4110" w:rsidRPr="00657807" w:rsidRDefault="002D4110" w:rsidP="002D4110">
      <w:pPr>
        <w:ind w:firstLine="567"/>
        <w:jc w:val="both"/>
        <w:rPr>
          <w:rFonts w:ascii="GHEA Grapalat" w:hAnsi="GHEA Grapalat" w:cs="Arial"/>
          <w:b/>
          <w:sz w:val="20"/>
          <w:lang w:val="hy-AM"/>
        </w:rPr>
      </w:pPr>
      <w:r w:rsidRPr="00CB46E3">
        <w:rPr>
          <w:rFonts w:ascii="GHEA Grapalat" w:hAnsi="GHEA Grapalat" w:cs="Sylfaen"/>
          <w:b/>
          <w:sz w:val="20"/>
          <w:lang w:val="hy-AM"/>
        </w:rPr>
        <w:t>1-ին</w:t>
      </w:r>
      <w:r w:rsidRPr="00657807">
        <w:rPr>
          <w:rFonts w:ascii="GHEA Grapalat" w:hAnsi="GHEA Grapalat" w:cs="Sylfaen"/>
          <w:b/>
          <w:sz w:val="20"/>
          <w:lang w:val="af-ZA"/>
        </w:rPr>
        <w:t xml:space="preserve"> </w:t>
      </w:r>
      <w:r w:rsidRPr="00657807">
        <w:rPr>
          <w:rFonts w:ascii="GHEA Grapalat" w:hAnsi="GHEA Grapalat" w:cs="Sylfaen"/>
          <w:b/>
          <w:sz w:val="20"/>
          <w:lang w:val="hy-AM"/>
        </w:rPr>
        <w:t>չափաբաժնի մասով որակավորման</w:t>
      </w:r>
      <w:r w:rsidRPr="00657807">
        <w:rPr>
          <w:rFonts w:ascii="GHEA Grapalat" w:hAnsi="GHEA Grapalat" w:cs="Sylfaen"/>
          <w:b/>
          <w:sz w:val="20"/>
          <w:lang w:val="af-ZA"/>
        </w:rPr>
        <w:t xml:space="preserve"> </w:t>
      </w:r>
      <w:r w:rsidRPr="00657807">
        <w:rPr>
          <w:rFonts w:ascii="GHEA Grapalat" w:hAnsi="GHEA Grapalat" w:cs="Sylfaen"/>
          <w:b/>
          <w:sz w:val="20"/>
          <w:lang w:val="hy-AM"/>
        </w:rPr>
        <w:t>ապահովումը</w:t>
      </w:r>
      <w:r w:rsidRPr="00657807">
        <w:rPr>
          <w:rFonts w:ascii="GHEA Grapalat" w:hAnsi="GHEA Grapalat" w:cs="Sylfaen"/>
          <w:b/>
          <w:sz w:val="20"/>
          <w:lang w:val="af-ZA"/>
        </w:rPr>
        <w:t xml:space="preserve"> </w:t>
      </w:r>
      <w:r w:rsidRPr="00657807">
        <w:rPr>
          <w:rFonts w:ascii="GHEA Grapalat" w:hAnsi="GHEA Grapalat" w:cs="Sylfaen"/>
          <w:b/>
          <w:sz w:val="20"/>
          <w:lang w:val="hy-AM"/>
        </w:rPr>
        <w:t>ներկայացվում</w:t>
      </w:r>
      <w:r w:rsidRPr="00657807">
        <w:rPr>
          <w:rFonts w:ascii="GHEA Grapalat" w:hAnsi="GHEA Grapalat" w:cs="Sylfaen"/>
          <w:b/>
          <w:sz w:val="20"/>
          <w:lang w:val="af-ZA"/>
        </w:rPr>
        <w:t xml:space="preserve"> </w:t>
      </w:r>
      <w:r w:rsidRPr="00657807">
        <w:rPr>
          <w:rFonts w:ascii="GHEA Grapalat" w:hAnsi="GHEA Grapalat" w:cs="Sylfaen"/>
          <w:b/>
          <w:sz w:val="20"/>
          <w:lang w:val="hy-AM"/>
        </w:rPr>
        <w:t>է</w:t>
      </w:r>
      <w:r w:rsidRPr="00657807">
        <w:rPr>
          <w:rFonts w:ascii="GHEA Grapalat" w:hAnsi="GHEA Grapalat" w:cs="Sylfaen"/>
          <w:b/>
          <w:sz w:val="20"/>
          <w:lang w:val="af-ZA"/>
        </w:rPr>
        <w:t xml:space="preserve"> </w:t>
      </w:r>
      <w:r w:rsidRPr="00657807">
        <w:rPr>
          <w:rFonts w:ascii="GHEA Grapalat" w:hAnsi="GHEA Grapalat" w:cs="Sylfaen"/>
          <w:b/>
          <w:sz w:val="20"/>
          <w:lang w:val="hy-AM"/>
        </w:rPr>
        <w:t>կանխիկ</w:t>
      </w:r>
      <w:r w:rsidRPr="00657807">
        <w:rPr>
          <w:rFonts w:ascii="GHEA Grapalat" w:hAnsi="GHEA Grapalat" w:cs="Sylfaen"/>
          <w:b/>
          <w:sz w:val="20"/>
          <w:lang w:val="af-ZA"/>
        </w:rPr>
        <w:t xml:space="preserve"> </w:t>
      </w:r>
      <w:r w:rsidRPr="00657807">
        <w:rPr>
          <w:rFonts w:ascii="GHEA Grapalat" w:hAnsi="GHEA Grapalat" w:cs="Sylfaen"/>
          <w:b/>
          <w:sz w:val="20"/>
          <w:lang w:val="hy-AM"/>
        </w:rPr>
        <w:t>փողի</w:t>
      </w:r>
      <w:r w:rsidRPr="00657807">
        <w:rPr>
          <w:rFonts w:ascii="GHEA Grapalat" w:hAnsi="GHEA Grapalat" w:cs="Sylfaen"/>
          <w:b/>
          <w:sz w:val="20"/>
          <w:lang w:val="af-ZA"/>
        </w:rPr>
        <w:t xml:space="preserve"> </w:t>
      </w:r>
      <w:r w:rsidRPr="00657807">
        <w:rPr>
          <w:rFonts w:ascii="GHEA Grapalat" w:hAnsi="GHEA Grapalat" w:cs="Sylfaen"/>
          <w:b/>
          <w:sz w:val="20"/>
          <w:lang w:val="hy-AM"/>
        </w:rPr>
        <w:t>կամ</w:t>
      </w:r>
      <w:r w:rsidRPr="00657807">
        <w:rPr>
          <w:rFonts w:ascii="GHEA Grapalat" w:hAnsi="GHEA Grapalat" w:cs="Sylfaen"/>
          <w:b/>
          <w:sz w:val="20"/>
          <w:lang w:val="af-ZA"/>
        </w:rPr>
        <w:t xml:space="preserve"> </w:t>
      </w:r>
      <w:r w:rsidRPr="00657807">
        <w:rPr>
          <w:rFonts w:ascii="GHEA Grapalat" w:hAnsi="GHEA Grapalat" w:cs="Sylfaen"/>
          <w:b/>
          <w:sz w:val="20"/>
          <w:lang w:val="hy-AM"/>
        </w:rPr>
        <w:t>բանկերի</w:t>
      </w:r>
      <w:r w:rsidRPr="00657807">
        <w:rPr>
          <w:rFonts w:ascii="GHEA Grapalat" w:hAnsi="GHEA Grapalat" w:cs="Sylfaen"/>
          <w:b/>
          <w:sz w:val="20"/>
          <w:lang w:val="af-ZA"/>
        </w:rPr>
        <w:t xml:space="preserve"> </w:t>
      </w:r>
      <w:r w:rsidRPr="00657807">
        <w:rPr>
          <w:rFonts w:ascii="GHEA Grapalat" w:hAnsi="GHEA Grapalat" w:cs="Sylfaen"/>
          <w:b/>
          <w:sz w:val="20"/>
          <w:lang w:val="hy-AM"/>
        </w:rPr>
        <w:t>կողմից</w:t>
      </w:r>
      <w:r w:rsidRPr="00657807">
        <w:rPr>
          <w:rFonts w:ascii="GHEA Grapalat" w:hAnsi="GHEA Grapalat" w:cs="Sylfaen"/>
          <w:b/>
          <w:sz w:val="20"/>
          <w:lang w:val="af-ZA"/>
        </w:rPr>
        <w:t xml:space="preserve"> </w:t>
      </w:r>
      <w:r w:rsidRPr="00657807">
        <w:rPr>
          <w:rFonts w:ascii="GHEA Grapalat" w:hAnsi="GHEA Grapalat" w:cs="Sylfaen"/>
          <w:b/>
          <w:sz w:val="20"/>
          <w:lang w:val="hy-AM"/>
        </w:rPr>
        <w:t>տրամադրված</w:t>
      </w:r>
      <w:r w:rsidRPr="00657807">
        <w:rPr>
          <w:rFonts w:ascii="GHEA Grapalat" w:hAnsi="GHEA Grapalat" w:cs="Sylfaen"/>
          <w:b/>
          <w:sz w:val="20"/>
          <w:lang w:val="af-ZA"/>
        </w:rPr>
        <w:t xml:space="preserve"> </w:t>
      </w:r>
      <w:r w:rsidRPr="00657807">
        <w:rPr>
          <w:rFonts w:ascii="GHEA Grapalat" w:hAnsi="GHEA Grapalat" w:cs="Sylfaen"/>
          <w:b/>
          <w:sz w:val="20"/>
          <w:lang w:val="hy-AM"/>
        </w:rPr>
        <w:t>երաշխիքների ձևով:</w:t>
      </w:r>
      <w:r w:rsidRPr="00657807">
        <w:rPr>
          <w:rFonts w:ascii="GHEA Grapalat" w:hAnsi="GHEA Grapalat" w:cs="Sylfaen"/>
          <w:sz w:val="20"/>
          <w:lang w:val="af-ZA"/>
        </w:rPr>
        <w:t xml:space="preserve"> Ընդ որում ապահովումը</w:t>
      </w:r>
      <w:r w:rsidRPr="00657807">
        <w:rPr>
          <w:rFonts w:ascii="GHEA Grapalat" w:hAnsi="GHEA Grapalat"/>
          <w:color w:val="000000"/>
          <w:shd w:val="clear" w:color="auto" w:fill="FFFFFF"/>
          <w:lang w:val="af-ZA"/>
        </w:rPr>
        <w:t xml:space="preserve"> </w:t>
      </w:r>
      <w:r w:rsidRPr="00657807">
        <w:rPr>
          <w:rFonts w:ascii="GHEA Grapalat" w:hAnsi="GHEA Grapalat" w:cs="Sylfaen"/>
          <w:sz w:val="20"/>
          <w:lang w:val="hy-AM"/>
        </w:rPr>
        <w:t>պետք</w:t>
      </w:r>
      <w:r w:rsidRPr="00657807">
        <w:rPr>
          <w:rFonts w:ascii="GHEA Grapalat" w:hAnsi="GHEA Grapalat" w:cs="Sylfaen"/>
          <w:sz w:val="20"/>
          <w:lang w:val="af-ZA"/>
        </w:rPr>
        <w:t xml:space="preserve"> </w:t>
      </w:r>
      <w:r w:rsidRPr="00657807">
        <w:rPr>
          <w:rFonts w:ascii="GHEA Grapalat" w:hAnsi="GHEA Grapalat" w:cs="Sylfaen"/>
          <w:sz w:val="20"/>
          <w:lang w:val="hy-AM"/>
        </w:rPr>
        <w:t>է</w:t>
      </w:r>
      <w:r w:rsidRPr="00657807">
        <w:rPr>
          <w:rFonts w:ascii="GHEA Grapalat" w:hAnsi="GHEA Grapalat" w:cs="Sylfaen"/>
          <w:sz w:val="20"/>
          <w:lang w:val="af-ZA"/>
        </w:rPr>
        <w:t xml:space="preserve"> </w:t>
      </w:r>
      <w:r w:rsidRPr="00657807">
        <w:rPr>
          <w:rFonts w:ascii="GHEA Grapalat" w:hAnsi="GHEA Grapalat" w:cs="Sylfaen"/>
          <w:sz w:val="20"/>
          <w:lang w:val="hy-AM"/>
        </w:rPr>
        <w:t>վավեր</w:t>
      </w:r>
      <w:r w:rsidRPr="00657807">
        <w:rPr>
          <w:rFonts w:ascii="GHEA Grapalat" w:hAnsi="GHEA Grapalat" w:cs="Sylfaen"/>
          <w:sz w:val="20"/>
          <w:lang w:val="af-ZA"/>
        </w:rPr>
        <w:t xml:space="preserve"> </w:t>
      </w:r>
      <w:r w:rsidRPr="00657807">
        <w:rPr>
          <w:rFonts w:ascii="GHEA Grapalat" w:hAnsi="GHEA Grapalat" w:cs="Sylfaen"/>
          <w:sz w:val="20"/>
          <w:lang w:val="hy-AM"/>
        </w:rPr>
        <w:t>լինի</w:t>
      </w:r>
      <w:r w:rsidRPr="00657807">
        <w:rPr>
          <w:rFonts w:ascii="GHEA Grapalat" w:hAnsi="GHEA Grapalat" w:cs="Sylfaen"/>
          <w:sz w:val="20"/>
          <w:lang w:val="af-ZA"/>
        </w:rPr>
        <w:t xml:space="preserve"> </w:t>
      </w:r>
      <w:r w:rsidRPr="00657807">
        <w:rPr>
          <w:rFonts w:ascii="GHEA Grapalat" w:hAnsi="GHEA Grapalat" w:cs="Sylfaen"/>
          <w:sz w:val="20"/>
          <w:lang w:val="hy-AM"/>
        </w:rPr>
        <w:t>առնվազն</w:t>
      </w:r>
      <w:r w:rsidRPr="00657807">
        <w:rPr>
          <w:rFonts w:ascii="GHEA Grapalat" w:hAnsi="GHEA Grapalat" w:cs="Sylfaen"/>
          <w:sz w:val="20"/>
          <w:lang w:val="af-ZA"/>
        </w:rPr>
        <w:t xml:space="preserve"> </w:t>
      </w:r>
      <w:r w:rsidRPr="00657807">
        <w:rPr>
          <w:rFonts w:ascii="GHEA Grapalat" w:hAnsi="GHEA Grapalat" w:cs="Sylfaen"/>
          <w:sz w:val="20"/>
          <w:lang w:val="hy-AM"/>
        </w:rPr>
        <w:t>մինչև</w:t>
      </w:r>
      <w:r w:rsidRPr="00657807">
        <w:rPr>
          <w:rFonts w:ascii="GHEA Grapalat" w:hAnsi="GHEA Grapalat" w:cs="Sylfaen"/>
          <w:sz w:val="20"/>
          <w:lang w:val="af-ZA"/>
        </w:rPr>
        <w:t xml:space="preserve"> </w:t>
      </w:r>
      <w:r w:rsidRPr="00657807">
        <w:rPr>
          <w:rFonts w:ascii="GHEA Grapalat" w:hAnsi="GHEA Grapalat" w:cs="Sylfaen"/>
          <w:sz w:val="20"/>
          <w:lang w:val="hy-AM"/>
        </w:rPr>
        <w:t>պայմանագրի</w:t>
      </w:r>
      <w:r w:rsidRPr="00657807">
        <w:rPr>
          <w:rFonts w:ascii="GHEA Grapalat" w:hAnsi="GHEA Grapalat" w:cs="Sylfaen"/>
          <w:sz w:val="20"/>
          <w:lang w:val="af-ZA"/>
        </w:rPr>
        <w:t xml:space="preserve"> </w:t>
      </w:r>
      <w:r w:rsidRPr="00657807">
        <w:rPr>
          <w:rFonts w:ascii="GHEA Grapalat" w:hAnsi="GHEA Grapalat" w:cs="Sylfaen"/>
          <w:sz w:val="20"/>
          <w:lang w:val="hy-AM"/>
        </w:rPr>
        <w:t>կատարման</w:t>
      </w:r>
      <w:r w:rsidRPr="00657807">
        <w:rPr>
          <w:rFonts w:ascii="GHEA Grapalat" w:hAnsi="GHEA Grapalat" w:cs="Sylfaen"/>
          <w:sz w:val="20"/>
          <w:lang w:val="af-ZA"/>
        </w:rPr>
        <w:t xml:space="preserve"> </w:t>
      </w:r>
      <w:r w:rsidRPr="00657807">
        <w:rPr>
          <w:rFonts w:ascii="GHEA Grapalat" w:hAnsi="GHEA Grapalat" w:cs="Sylfaen"/>
          <w:b/>
          <w:sz w:val="20"/>
          <w:lang w:val="hy-AM"/>
        </w:rPr>
        <w:t>արդյունքը</w:t>
      </w:r>
      <w:r w:rsidRPr="00657807">
        <w:rPr>
          <w:rFonts w:ascii="GHEA Grapalat" w:hAnsi="GHEA Grapalat" w:cs="Sylfaen"/>
          <w:b/>
          <w:sz w:val="20"/>
          <w:lang w:val="af-ZA"/>
        </w:rPr>
        <w:t xml:space="preserve"> </w:t>
      </w:r>
      <w:r w:rsidRPr="00657807">
        <w:rPr>
          <w:rFonts w:ascii="GHEA Grapalat" w:hAnsi="GHEA Grapalat" w:cs="Sylfaen"/>
          <w:b/>
          <w:sz w:val="20"/>
          <w:lang w:val="hy-AM"/>
        </w:rPr>
        <w:t>պատվիրատուի</w:t>
      </w:r>
      <w:r w:rsidRPr="00657807">
        <w:rPr>
          <w:rFonts w:ascii="GHEA Grapalat" w:hAnsi="GHEA Grapalat" w:cs="Sylfaen"/>
          <w:b/>
          <w:sz w:val="20"/>
          <w:lang w:val="af-ZA"/>
        </w:rPr>
        <w:t xml:space="preserve"> </w:t>
      </w:r>
      <w:r w:rsidRPr="00657807">
        <w:rPr>
          <w:rFonts w:ascii="GHEA Grapalat" w:hAnsi="GHEA Grapalat" w:cs="Sylfaen"/>
          <w:b/>
          <w:sz w:val="20"/>
          <w:lang w:val="hy-AM"/>
        </w:rPr>
        <w:t>կողմից</w:t>
      </w:r>
      <w:r w:rsidRPr="00657807">
        <w:rPr>
          <w:rFonts w:ascii="GHEA Grapalat" w:hAnsi="GHEA Grapalat" w:cs="Sylfaen"/>
          <w:b/>
          <w:sz w:val="20"/>
          <w:lang w:val="af-ZA"/>
        </w:rPr>
        <w:t xml:space="preserve"> </w:t>
      </w:r>
      <w:r w:rsidRPr="00657807">
        <w:rPr>
          <w:rFonts w:ascii="GHEA Grapalat" w:hAnsi="GHEA Grapalat" w:cs="Sylfaen"/>
          <w:b/>
          <w:sz w:val="20"/>
          <w:lang w:val="hy-AM"/>
        </w:rPr>
        <w:t>ամբողջական</w:t>
      </w:r>
      <w:r w:rsidRPr="00657807">
        <w:rPr>
          <w:rFonts w:ascii="GHEA Grapalat" w:hAnsi="GHEA Grapalat" w:cs="Sylfaen"/>
          <w:b/>
          <w:sz w:val="20"/>
          <w:lang w:val="af-ZA"/>
        </w:rPr>
        <w:t xml:space="preserve"> </w:t>
      </w:r>
      <w:r w:rsidRPr="00657807">
        <w:rPr>
          <w:rFonts w:ascii="GHEA Grapalat" w:hAnsi="GHEA Grapalat" w:cs="Sylfaen"/>
          <w:b/>
          <w:sz w:val="20"/>
          <w:lang w:val="hy-AM"/>
        </w:rPr>
        <w:t>ընդունվելու</w:t>
      </w:r>
      <w:r w:rsidRPr="00657807">
        <w:rPr>
          <w:rFonts w:ascii="GHEA Grapalat" w:hAnsi="GHEA Grapalat" w:cs="Sylfaen"/>
          <w:b/>
          <w:sz w:val="20"/>
          <w:lang w:val="af-ZA"/>
        </w:rPr>
        <w:t xml:space="preserve"> </w:t>
      </w:r>
      <w:r w:rsidRPr="00657807">
        <w:rPr>
          <w:rFonts w:ascii="GHEA Grapalat" w:hAnsi="GHEA Grapalat" w:cs="Sylfaen"/>
          <w:b/>
          <w:sz w:val="20"/>
          <w:lang w:val="hy-AM"/>
        </w:rPr>
        <w:t>օրվան</w:t>
      </w:r>
      <w:r w:rsidRPr="00657807">
        <w:rPr>
          <w:rFonts w:ascii="GHEA Grapalat" w:hAnsi="GHEA Grapalat" w:cs="Sylfaen"/>
          <w:b/>
          <w:sz w:val="20"/>
          <w:lang w:val="af-ZA"/>
        </w:rPr>
        <w:t xml:space="preserve"> </w:t>
      </w:r>
      <w:r w:rsidRPr="00657807">
        <w:rPr>
          <w:rFonts w:ascii="GHEA Grapalat" w:hAnsi="GHEA Grapalat" w:cs="Sylfaen"/>
          <w:b/>
          <w:sz w:val="20"/>
          <w:lang w:val="hy-AM"/>
        </w:rPr>
        <w:t>հաջորդող</w:t>
      </w:r>
      <w:r w:rsidRPr="00657807">
        <w:rPr>
          <w:rFonts w:ascii="GHEA Grapalat" w:hAnsi="GHEA Grapalat" w:cs="Sylfaen"/>
          <w:b/>
          <w:sz w:val="20"/>
          <w:lang w:val="af-ZA"/>
        </w:rPr>
        <w:t xml:space="preserve"> 90-</w:t>
      </w:r>
      <w:r w:rsidRPr="00657807">
        <w:rPr>
          <w:rFonts w:ascii="GHEA Grapalat" w:hAnsi="GHEA Grapalat" w:cs="Sylfaen"/>
          <w:b/>
          <w:sz w:val="20"/>
          <w:lang w:val="hy-AM"/>
        </w:rPr>
        <w:t>րդ</w:t>
      </w:r>
      <w:r w:rsidRPr="00657807">
        <w:rPr>
          <w:rFonts w:ascii="GHEA Grapalat" w:hAnsi="GHEA Grapalat" w:cs="Sylfaen"/>
          <w:b/>
          <w:sz w:val="20"/>
          <w:lang w:val="af-ZA"/>
        </w:rPr>
        <w:t xml:space="preserve"> </w:t>
      </w:r>
      <w:r w:rsidRPr="00657807">
        <w:rPr>
          <w:rFonts w:ascii="GHEA Grapalat" w:hAnsi="GHEA Grapalat" w:cs="Sylfaen"/>
          <w:b/>
          <w:sz w:val="20"/>
          <w:lang w:val="hy-AM"/>
        </w:rPr>
        <w:t>աշխատանքային</w:t>
      </w:r>
      <w:r w:rsidRPr="00657807">
        <w:rPr>
          <w:rFonts w:ascii="GHEA Grapalat" w:hAnsi="GHEA Grapalat" w:cs="Sylfaen"/>
          <w:b/>
          <w:sz w:val="20"/>
          <w:lang w:val="af-ZA"/>
        </w:rPr>
        <w:t xml:space="preserve"> </w:t>
      </w:r>
      <w:r w:rsidRPr="00657807">
        <w:rPr>
          <w:rFonts w:ascii="GHEA Grapalat" w:hAnsi="GHEA Grapalat" w:cs="Sylfaen"/>
          <w:b/>
          <w:sz w:val="20"/>
          <w:lang w:val="hy-AM"/>
        </w:rPr>
        <w:t>օրը</w:t>
      </w:r>
      <w:r w:rsidRPr="00657807">
        <w:rPr>
          <w:rFonts w:ascii="GHEA Grapalat" w:hAnsi="GHEA Grapalat" w:cs="Sylfaen"/>
          <w:b/>
          <w:sz w:val="20"/>
          <w:lang w:val="af-ZA"/>
        </w:rPr>
        <w:t xml:space="preserve"> </w:t>
      </w:r>
      <w:r w:rsidRPr="00657807">
        <w:rPr>
          <w:rFonts w:ascii="GHEA Grapalat" w:hAnsi="GHEA Grapalat" w:cs="Arial"/>
          <w:b/>
          <w:sz w:val="20"/>
          <w:lang w:val="hy-AM"/>
        </w:rPr>
        <w:t>ներառյալ:</w:t>
      </w:r>
    </w:p>
    <w:p w14:paraId="7D9B6FC1" w14:textId="1235255D" w:rsidR="002D4110" w:rsidRPr="00657807" w:rsidRDefault="00E41751" w:rsidP="002D4110">
      <w:pPr>
        <w:ind w:firstLine="567"/>
        <w:jc w:val="both"/>
        <w:rPr>
          <w:rFonts w:ascii="GHEA Grapalat" w:hAnsi="GHEA Grapalat" w:cs="Arial"/>
          <w:sz w:val="20"/>
          <w:lang w:val="hy-AM"/>
        </w:rPr>
      </w:pPr>
      <w:r w:rsidRPr="00CB46E3">
        <w:rPr>
          <w:rFonts w:ascii="GHEA Grapalat" w:hAnsi="GHEA Grapalat" w:cs="Sylfaen"/>
          <w:b/>
          <w:sz w:val="20"/>
          <w:lang w:val="hy-AM"/>
        </w:rPr>
        <w:t>2</w:t>
      </w:r>
      <w:r w:rsidRPr="00657807">
        <w:rPr>
          <w:rFonts w:ascii="GHEA Grapalat" w:hAnsi="GHEA Grapalat" w:cs="Sylfaen"/>
          <w:b/>
          <w:sz w:val="20"/>
          <w:lang w:val="hy-AM"/>
        </w:rPr>
        <w:t>-րդ</w:t>
      </w:r>
      <w:r w:rsidRPr="00CB46E3">
        <w:rPr>
          <w:rFonts w:ascii="GHEA Grapalat" w:hAnsi="GHEA Grapalat" w:cs="Sylfaen"/>
          <w:b/>
          <w:sz w:val="20"/>
          <w:lang w:val="hy-AM"/>
        </w:rPr>
        <w:t xml:space="preserve">, </w:t>
      </w:r>
      <w:r w:rsidRPr="00657807">
        <w:rPr>
          <w:rFonts w:ascii="GHEA Grapalat" w:hAnsi="GHEA Grapalat" w:cs="Sylfaen"/>
          <w:b/>
          <w:sz w:val="20"/>
          <w:lang w:val="hy-AM"/>
        </w:rPr>
        <w:t xml:space="preserve">3-րդ </w:t>
      </w:r>
      <w:r w:rsidRPr="00CB46E3">
        <w:rPr>
          <w:rFonts w:ascii="GHEA Grapalat" w:hAnsi="GHEA Grapalat" w:cs="Sylfaen"/>
          <w:b/>
          <w:sz w:val="20"/>
          <w:lang w:val="hy-AM"/>
        </w:rPr>
        <w:t>4</w:t>
      </w:r>
      <w:r w:rsidR="002D4110" w:rsidRPr="00657807">
        <w:rPr>
          <w:rFonts w:ascii="GHEA Grapalat" w:hAnsi="GHEA Grapalat" w:cs="Sylfaen"/>
          <w:b/>
          <w:sz w:val="20"/>
          <w:lang w:val="hy-AM"/>
        </w:rPr>
        <w:t>-րդ</w:t>
      </w:r>
      <w:r w:rsidRPr="00CB46E3">
        <w:rPr>
          <w:rFonts w:ascii="GHEA Grapalat" w:hAnsi="GHEA Grapalat" w:cs="Sylfaen"/>
          <w:b/>
          <w:sz w:val="20"/>
          <w:lang w:val="hy-AM"/>
        </w:rPr>
        <w:t xml:space="preserve"> և </w:t>
      </w:r>
      <w:r w:rsidRPr="00657807">
        <w:rPr>
          <w:rFonts w:ascii="GHEA Grapalat" w:hAnsi="GHEA Grapalat" w:cs="Sylfaen"/>
          <w:b/>
          <w:sz w:val="20"/>
          <w:lang w:val="hy-AM"/>
        </w:rPr>
        <w:t>5-րդ</w:t>
      </w:r>
      <w:r w:rsidR="002D4110" w:rsidRPr="00657807">
        <w:rPr>
          <w:rFonts w:ascii="GHEA Grapalat" w:hAnsi="GHEA Grapalat" w:cs="Sylfaen"/>
          <w:b/>
          <w:sz w:val="20"/>
          <w:lang w:val="hy-AM"/>
        </w:rPr>
        <w:t xml:space="preserve"> չափաբաժնի մասով որակավորման</w:t>
      </w:r>
      <w:r w:rsidR="002D4110" w:rsidRPr="00657807">
        <w:rPr>
          <w:rFonts w:ascii="GHEA Grapalat" w:hAnsi="GHEA Grapalat" w:cs="Sylfaen"/>
          <w:b/>
          <w:sz w:val="20"/>
          <w:lang w:val="af-ZA"/>
        </w:rPr>
        <w:t xml:space="preserve"> </w:t>
      </w:r>
      <w:r w:rsidR="002D4110" w:rsidRPr="00657807">
        <w:rPr>
          <w:rFonts w:ascii="GHEA Grapalat" w:hAnsi="GHEA Grapalat" w:cs="Sylfaen"/>
          <w:b/>
          <w:sz w:val="20"/>
          <w:lang w:val="hy-AM"/>
        </w:rPr>
        <w:t>ապահովումը</w:t>
      </w:r>
      <w:r w:rsidR="002D4110" w:rsidRPr="00657807">
        <w:rPr>
          <w:rFonts w:ascii="GHEA Grapalat" w:hAnsi="GHEA Grapalat" w:cs="Sylfaen"/>
          <w:b/>
          <w:sz w:val="20"/>
          <w:lang w:val="af-ZA"/>
        </w:rPr>
        <w:t xml:space="preserve"> </w:t>
      </w:r>
      <w:r w:rsidR="002D4110" w:rsidRPr="00657807">
        <w:rPr>
          <w:rFonts w:ascii="GHEA Grapalat" w:hAnsi="GHEA Grapalat" w:cs="Sylfaen"/>
          <w:b/>
          <w:sz w:val="20"/>
          <w:lang w:val="hy-AM"/>
        </w:rPr>
        <w:t>ներկայացվում</w:t>
      </w:r>
      <w:r w:rsidR="002D4110" w:rsidRPr="00657807">
        <w:rPr>
          <w:rFonts w:ascii="GHEA Grapalat" w:hAnsi="GHEA Grapalat" w:cs="Sylfaen"/>
          <w:b/>
          <w:sz w:val="20"/>
          <w:lang w:val="af-ZA"/>
        </w:rPr>
        <w:t xml:space="preserve"> </w:t>
      </w:r>
      <w:r w:rsidR="002D4110" w:rsidRPr="00657807">
        <w:rPr>
          <w:rFonts w:ascii="GHEA Grapalat" w:hAnsi="GHEA Grapalat" w:cs="Sylfaen"/>
          <w:b/>
          <w:sz w:val="20"/>
          <w:lang w:val="hy-AM"/>
        </w:rPr>
        <w:t>է</w:t>
      </w:r>
      <w:r w:rsidR="002D4110" w:rsidRPr="00657807">
        <w:rPr>
          <w:rFonts w:ascii="GHEA Grapalat" w:hAnsi="GHEA Grapalat" w:cs="Sylfaen"/>
          <w:b/>
          <w:sz w:val="20"/>
          <w:lang w:val="af-ZA"/>
        </w:rPr>
        <w:t xml:space="preserve"> </w:t>
      </w:r>
      <w:r w:rsidR="002D4110" w:rsidRPr="00657807">
        <w:rPr>
          <w:rFonts w:ascii="GHEA Grapalat" w:hAnsi="GHEA Grapalat" w:cs="Sylfaen"/>
          <w:b/>
          <w:sz w:val="20"/>
          <w:lang w:val="hy-AM"/>
        </w:rPr>
        <w:t xml:space="preserve">տուժանքի </w:t>
      </w:r>
      <w:r w:rsidR="002D4110" w:rsidRPr="00657807">
        <w:rPr>
          <w:rFonts w:ascii="GHEA Grapalat" w:hAnsi="GHEA Grapalat" w:cs="Sylfaen"/>
          <w:b/>
          <w:sz w:val="20"/>
          <w:lang w:val="af-ZA"/>
        </w:rPr>
        <w:t>(</w:t>
      </w:r>
      <w:r w:rsidR="002D4110" w:rsidRPr="00657807">
        <w:rPr>
          <w:rFonts w:ascii="GHEA Grapalat" w:hAnsi="GHEA Grapalat" w:cs="Sylfaen"/>
          <w:b/>
          <w:sz w:val="20"/>
          <w:lang w:val="hy-AM"/>
        </w:rPr>
        <w:t>հավելված 4</w:t>
      </w:r>
      <w:r w:rsidR="002D4110" w:rsidRPr="00657807">
        <w:rPr>
          <w:rFonts w:ascii="Cambria Math" w:hAnsi="Cambria Math" w:cs="Cambria Math"/>
          <w:b/>
          <w:sz w:val="20"/>
          <w:lang w:val="hy-AM"/>
        </w:rPr>
        <w:t>․</w:t>
      </w:r>
      <w:r w:rsidR="002D4110" w:rsidRPr="00657807">
        <w:rPr>
          <w:rFonts w:ascii="GHEA Grapalat" w:hAnsi="GHEA Grapalat" w:cs="Sylfaen"/>
          <w:b/>
          <w:sz w:val="20"/>
          <w:lang w:val="hy-AM"/>
        </w:rPr>
        <w:t>2</w:t>
      </w:r>
      <w:r w:rsidR="002D4110" w:rsidRPr="00657807">
        <w:rPr>
          <w:rFonts w:ascii="GHEA Grapalat" w:hAnsi="GHEA Grapalat" w:cs="Sylfaen"/>
          <w:b/>
          <w:sz w:val="20"/>
          <w:lang w:val="af-ZA"/>
        </w:rPr>
        <w:t>)</w:t>
      </w:r>
      <w:r w:rsidR="002D4110" w:rsidRPr="00657807">
        <w:rPr>
          <w:rFonts w:ascii="GHEA Grapalat" w:hAnsi="GHEA Grapalat" w:cs="Sylfaen"/>
          <w:b/>
          <w:sz w:val="20"/>
          <w:lang w:val="hy-AM"/>
        </w:rPr>
        <w:t xml:space="preserve"> </w:t>
      </w:r>
      <w:r w:rsidR="002D4110" w:rsidRPr="00657807">
        <w:rPr>
          <w:rFonts w:ascii="GHEA Grapalat" w:hAnsi="GHEA Grapalat" w:cs="Sylfaen"/>
          <w:b/>
          <w:sz w:val="20"/>
          <w:lang w:val="af-ZA"/>
        </w:rPr>
        <w:t xml:space="preserve"> </w:t>
      </w:r>
      <w:r w:rsidR="002D4110" w:rsidRPr="00657807">
        <w:rPr>
          <w:rFonts w:ascii="GHEA Grapalat" w:hAnsi="GHEA Grapalat" w:cs="Sylfaen"/>
          <w:b/>
          <w:sz w:val="20"/>
          <w:lang w:val="hy-AM"/>
        </w:rPr>
        <w:t>կամ</w:t>
      </w:r>
      <w:r w:rsidR="002D4110" w:rsidRPr="00657807">
        <w:rPr>
          <w:rFonts w:ascii="GHEA Grapalat" w:hAnsi="GHEA Grapalat" w:cs="Sylfaen"/>
          <w:b/>
          <w:sz w:val="20"/>
          <w:lang w:val="af-ZA"/>
        </w:rPr>
        <w:t xml:space="preserve"> </w:t>
      </w:r>
      <w:r w:rsidR="002D4110" w:rsidRPr="00657807">
        <w:rPr>
          <w:rFonts w:ascii="GHEA Grapalat" w:hAnsi="GHEA Grapalat" w:cs="Sylfaen"/>
          <w:b/>
          <w:sz w:val="20"/>
          <w:lang w:val="hy-AM"/>
        </w:rPr>
        <w:t>կանխիկ</w:t>
      </w:r>
      <w:r w:rsidR="002D4110" w:rsidRPr="00657807">
        <w:rPr>
          <w:rFonts w:ascii="GHEA Grapalat" w:hAnsi="GHEA Grapalat" w:cs="Sylfaen"/>
          <w:b/>
          <w:sz w:val="20"/>
          <w:lang w:val="af-ZA"/>
        </w:rPr>
        <w:t xml:space="preserve"> </w:t>
      </w:r>
      <w:r w:rsidR="002D4110" w:rsidRPr="00657807">
        <w:rPr>
          <w:rFonts w:ascii="GHEA Grapalat" w:hAnsi="GHEA Grapalat" w:cs="Sylfaen"/>
          <w:b/>
          <w:sz w:val="20"/>
          <w:lang w:val="hy-AM"/>
        </w:rPr>
        <w:t>փողի</w:t>
      </w:r>
      <w:r w:rsidR="002D4110" w:rsidRPr="00657807">
        <w:rPr>
          <w:rFonts w:ascii="GHEA Grapalat" w:hAnsi="GHEA Grapalat" w:cs="Sylfaen"/>
          <w:b/>
          <w:sz w:val="20"/>
          <w:lang w:val="af-ZA"/>
        </w:rPr>
        <w:t>,</w:t>
      </w:r>
      <w:r w:rsidR="002D4110" w:rsidRPr="00657807">
        <w:rPr>
          <w:rFonts w:ascii="GHEA Grapalat" w:hAnsi="GHEA Grapalat" w:cs="Sylfaen"/>
          <w:sz w:val="20"/>
          <w:lang w:val="af-ZA"/>
        </w:rPr>
        <w:t xml:space="preserve"> </w:t>
      </w:r>
      <w:r w:rsidR="002D4110" w:rsidRPr="00657807">
        <w:rPr>
          <w:rFonts w:ascii="GHEA Grapalat" w:hAnsi="GHEA Grapalat" w:cs="Sylfaen"/>
          <w:sz w:val="20"/>
          <w:lang w:val="hy-AM"/>
        </w:rPr>
        <w:t>կամ</w:t>
      </w:r>
      <w:r w:rsidR="002D4110" w:rsidRPr="00657807">
        <w:rPr>
          <w:rFonts w:ascii="GHEA Grapalat" w:hAnsi="GHEA Grapalat" w:cs="Sylfaen"/>
          <w:sz w:val="20"/>
          <w:lang w:val="af-ZA"/>
        </w:rPr>
        <w:t xml:space="preserve"> </w:t>
      </w:r>
      <w:r w:rsidR="002D4110" w:rsidRPr="00657807">
        <w:rPr>
          <w:rFonts w:ascii="GHEA Grapalat" w:hAnsi="GHEA Grapalat" w:cs="Sylfaen"/>
          <w:sz w:val="20"/>
          <w:lang w:val="hy-AM"/>
        </w:rPr>
        <w:t>բանկերի</w:t>
      </w:r>
      <w:r w:rsidR="002D4110" w:rsidRPr="00657807">
        <w:rPr>
          <w:rFonts w:ascii="GHEA Grapalat" w:hAnsi="GHEA Grapalat" w:cs="Sylfaen"/>
          <w:sz w:val="20"/>
          <w:lang w:val="af-ZA"/>
        </w:rPr>
        <w:t xml:space="preserve"> </w:t>
      </w:r>
      <w:r w:rsidR="002D4110" w:rsidRPr="00657807">
        <w:rPr>
          <w:rFonts w:ascii="GHEA Grapalat" w:hAnsi="GHEA Grapalat" w:cs="Sylfaen"/>
          <w:sz w:val="20"/>
          <w:lang w:val="hy-AM"/>
        </w:rPr>
        <w:t>կողմից</w:t>
      </w:r>
      <w:r w:rsidR="002D4110" w:rsidRPr="00657807">
        <w:rPr>
          <w:rFonts w:ascii="GHEA Grapalat" w:hAnsi="GHEA Grapalat" w:cs="Sylfaen"/>
          <w:sz w:val="20"/>
          <w:lang w:val="af-ZA"/>
        </w:rPr>
        <w:t xml:space="preserve"> </w:t>
      </w:r>
      <w:r w:rsidR="002D4110" w:rsidRPr="00657807">
        <w:rPr>
          <w:rFonts w:ascii="GHEA Grapalat" w:hAnsi="GHEA Grapalat" w:cs="Sylfaen"/>
          <w:sz w:val="20"/>
          <w:lang w:val="hy-AM"/>
        </w:rPr>
        <w:t>տրամադրված</w:t>
      </w:r>
      <w:r w:rsidR="002D4110" w:rsidRPr="00657807">
        <w:rPr>
          <w:rFonts w:ascii="GHEA Grapalat" w:hAnsi="GHEA Grapalat" w:cs="Sylfaen"/>
          <w:sz w:val="20"/>
          <w:lang w:val="af-ZA"/>
        </w:rPr>
        <w:t xml:space="preserve"> </w:t>
      </w:r>
      <w:r w:rsidR="002D4110" w:rsidRPr="00657807">
        <w:rPr>
          <w:rFonts w:ascii="GHEA Grapalat" w:hAnsi="GHEA Grapalat" w:cs="Sylfaen"/>
          <w:sz w:val="20"/>
          <w:lang w:val="hy-AM"/>
        </w:rPr>
        <w:t>երաշխիքների ձևով:</w:t>
      </w:r>
      <w:r w:rsidR="002D4110" w:rsidRPr="00657807">
        <w:rPr>
          <w:rFonts w:ascii="GHEA Grapalat" w:hAnsi="GHEA Grapalat" w:cs="Sylfaen"/>
          <w:sz w:val="20"/>
          <w:lang w:val="af-ZA"/>
        </w:rPr>
        <w:t xml:space="preserve"> Ընդ որում ապահովումը</w:t>
      </w:r>
      <w:r w:rsidR="002D4110" w:rsidRPr="00657807">
        <w:rPr>
          <w:rFonts w:ascii="GHEA Grapalat" w:hAnsi="GHEA Grapalat"/>
          <w:color w:val="000000"/>
          <w:shd w:val="clear" w:color="auto" w:fill="FFFFFF"/>
          <w:lang w:val="af-ZA"/>
        </w:rPr>
        <w:t xml:space="preserve"> </w:t>
      </w:r>
      <w:r w:rsidR="002D4110" w:rsidRPr="00657807">
        <w:rPr>
          <w:rFonts w:ascii="GHEA Grapalat" w:hAnsi="GHEA Grapalat" w:cs="Sylfaen"/>
          <w:sz w:val="20"/>
          <w:lang w:val="hy-AM"/>
        </w:rPr>
        <w:t>պետք</w:t>
      </w:r>
      <w:r w:rsidR="002D4110" w:rsidRPr="00657807">
        <w:rPr>
          <w:rFonts w:ascii="GHEA Grapalat" w:hAnsi="GHEA Grapalat" w:cs="Sylfaen"/>
          <w:sz w:val="20"/>
          <w:lang w:val="af-ZA"/>
        </w:rPr>
        <w:t xml:space="preserve"> </w:t>
      </w:r>
      <w:r w:rsidR="002D4110" w:rsidRPr="00657807">
        <w:rPr>
          <w:rFonts w:ascii="GHEA Grapalat" w:hAnsi="GHEA Grapalat" w:cs="Sylfaen"/>
          <w:sz w:val="20"/>
          <w:lang w:val="hy-AM"/>
        </w:rPr>
        <w:t>է</w:t>
      </w:r>
      <w:r w:rsidR="002D4110" w:rsidRPr="00657807">
        <w:rPr>
          <w:rFonts w:ascii="GHEA Grapalat" w:hAnsi="GHEA Grapalat" w:cs="Sylfaen"/>
          <w:sz w:val="20"/>
          <w:lang w:val="af-ZA"/>
        </w:rPr>
        <w:t xml:space="preserve"> </w:t>
      </w:r>
      <w:r w:rsidR="002D4110" w:rsidRPr="00657807">
        <w:rPr>
          <w:rFonts w:ascii="GHEA Grapalat" w:hAnsi="GHEA Grapalat" w:cs="Sylfaen"/>
          <w:sz w:val="20"/>
          <w:lang w:val="hy-AM"/>
        </w:rPr>
        <w:t>վավեր</w:t>
      </w:r>
      <w:r w:rsidR="002D4110" w:rsidRPr="00657807">
        <w:rPr>
          <w:rFonts w:ascii="GHEA Grapalat" w:hAnsi="GHEA Grapalat" w:cs="Sylfaen"/>
          <w:sz w:val="20"/>
          <w:lang w:val="af-ZA"/>
        </w:rPr>
        <w:t xml:space="preserve"> </w:t>
      </w:r>
      <w:r w:rsidR="002D4110" w:rsidRPr="00657807">
        <w:rPr>
          <w:rFonts w:ascii="GHEA Grapalat" w:hAnsi="GHEA Grapalat" w:cs="Sylfaen"/>
          <w:sz w:val="20"/>
          <w:lang w:val="hy-AM"/>
        </w:rPr>
        <w:t>լինի</w:t>
      </w:r>
      <w:r w:rsidR="002D4110" w:rsidRPr="00657807">
        <w:rPr>
          <w:rFonts w:ascii="GHEA Grapalat" w:hAnsi="GHEA Grapalat" w:cs="Sylfaen"/>
          <w:sz w:val="20"/>
          <w:lang w:val="af-ZA"/>
        </w:rPr>
        <w:t xml:space="preserve"> </w:t>
      </w:r>
      <w:r w:rsidR="002D4110" w:rsidRPr="00657807">
        <w:rPr>
          <w:rFonts w:ascii="GHEA Grapalat" w:hAnsi="GHEA Grapalat" w:cs="Sylfaen"/>
          <w:sz w:val="20"/>
          <w:lang w:val="hy-AM"/>
        </w:rPr>
        <w:t>առնվազն</w:t>
      </w:r>
      <w:r w:rsidR="002D4110" w:rsidRPr="00657807">
        <w:rPr>
          <w:rFonts w:ascii="GHEA Grapalat" w:hAnsi="GHEA Grapalat" w:cs="Sylfaen"/>
          <w:sz w:val="20"/>
          <w:lang w:val="af-ZA"/>
        </w:rPr>
        <w:t xml:space="preserve"> </w:t>
      </w:r>
      <w:r w:rsidR="002D4110" w:rsidRPr="00657807">
        <w:rPr>
          <w:rFonts w:ascii="GHEA Grapalat" w:hAnsi="GHEA Grapalat" w:cs="Sylfaen"/>
          <w:sz w:val="20"/>
          <w:lang w:val="hy-AM"/>
        </w:rPr>
        <w:t>մինչև</w:t>
      </w:r>
      <w:r w:rsidR="002D4110" w:rsidRPr="00657807">
        <w:rPr>
          <w:rFonts w:ascii="GHEA Grapalat" w:hAnsi="GHEA Grapalat" w:cs="Sylfaen"/>
          <w:sz w:val="20"/>
          <w:lang w:val="af-ZA"/>
        </w:rPr>
        <w:t xml:space="preserve"> </w:t>
      </w:r>
      <w:r w:rsidR="002D4110" w:rsidRPr="00657807">
        <w:rPr>
          <w:rFonts w:ascii="GHEA Grapalat" w:hAnsi="GHEA Grapalat" w:cs="Sylfaen"/>
          <w:sz w:val="20"/>
          <w:lang w:val="hy-AM"/>
        </w:rPr>
        <w:t>պայմանագրի</w:t>
      </w:r>
      <w:r w:rsidR="002D4110" w:rsidRPr="00657807">
        <w:rPr>
          <w:rFonts w:ascii="GHEA Grapalat" w:hAnsi="GHEA Grapalat" w:cs="Sylfaen"/>
          <w:sz w:val="20"/>
          <w:lang w:val="af-ZA"/>
        </w:rPr>
        <w:t xml:space="preserve"> </w:t>
      </w:r>
      <w:r w:rsidR="002D4110" w:rsidRPr="00657807">
        <w:rPr>
          <w:rFonts w:ascii="GHEA Grapalat" w:hAnsi="GHEA Grapalat" w:cs="Sylfaen"/>
          <w:sz w:val="20"/>
          <w:lang w:val="hy-AM"/>
        </w:rPr>
        <w:t>կատարման</w:t>
      </w:r>
      <w:r w:rsidR="002D4110" w:rsidRPr="00657807">
        <w:rPr>
          <w:rFonts w:ascii="GHEA Grapalat" w:hAnsi="GHEA Grapalat" w:cs="Sylfaen"/>
          <w:sz w:val="20"/>
          <w:lang w:val="af-ZA"/>
        </w:rPr>
        <w:t xml:space="preserve"> </w:t>
      </w:r>
      <w:r w:rsidR="002D4110" w:rsidRPr="00657807">
        <w:rPr>
          <w:rFonts w:ascii="GHEA Grapalat" w:hAnsi="GHEA Grapalat" w:cs="Sylfaen"/>
          <w:sz w:val="20"/>
          <w:lang w:val="hy-AM"/>
        </w:rPr>
        <w:t>արդյունքը</w:t>
      </w:r>
      <w:r w:rsidR="002D4110" w:rsidRPr="00657807">
        <w:rPr>
          <w:rFonts w:ascii="GHEA Grapalat" w:hAnsi="GHEA Grapalat" w:cs="Sylfaen"/>
          <w:sz w:val="20"/>
          <w:lang w:val="af-ZA"/>
        </w:rPr>
        <w:t xml:space="preserve"> </w:t>
      </w:r>
      <w:r w:rsidR="002D4110" w:rsidRPr="00657807">
        <w:rPr>
          <w:rFonts w:ascii="GHEA Grapalat" w:hAnsi="GHEA Grapalat" w:cs="Sylfaen"/>
          <w:sz w:val="20"/>
          <w:lang w:val="hy-AM"/>
        </w:rPr>
        <w:t>պատվիրատուի</w:t>
      </w:r>
      <w:r w:rsidR="002D4110" w:rsidRPr="00657807">
        <w:rPr>
          <w:rFonts w:ascii="GHEA Grapalat" w:hAnsi="GHEA Grapalat" w:cs="Sylfaen"/>
          <w:sz w:val="20"/>
          <w:lang w:val="af-ZA"/>
        </w:rPr>
        <w:t xml:space="preserve"> </w:t>
      </w:r>
      <w:r w:rsidR="002D4110" w:rsidRPr="00657807">
        <w:rPr>
          <w:rFonts w:ascii="GHEA Grapalat" w:hAnsi="GHEA Grapalat" w:cs="Sylfaen"/>
          <w:sz w:val="20"/>
          <w:lang w:val="hy-AM"/>
        </w:rPr>
        <w:t>կողմից</w:t>
      </w:r>
      <w:r w:rsidR="002D4110" w:rsidRPr="00657807">
        <w:rPr>
          <w:rFonts w:ascii="GHEA Grapalat" w:hAnsi="GHEA Grapalat" w:cs="Sylfaen"/>
          <w:sz w:val="20"/>
          <w:lang w:val="af-ZA"/>
        </w:rPr>
        <w:t xml:space="preserve"> </w:t>
      </w:r>
      <w:r w:rsidR="002D4110" w:rsidRPr="00657807">
        <w:rPr>
          <w:rFonts w:ascii="GHEA Grapalat" w:hAnsi="GHEA Grapalat" w:cs="Sylfaen"/>
          <w:sz w:val="20"/>
          <w:lang w:val="hy-AM"/>
        </w:rPr>
        <w:t>ամբողջական</w:t>
      </w:r>
      <w:r w:rsidR="002D4110" w:rsidRPr="00657807">
        <w:rPr>
          <w:rFonts w:ascii="GHEA Grapalat" w:hAnsi="GHEA Grapalat" w:cs="Sylfaen"/>
          <w:sz w:val="20"/>
          <w:lang w:val="af-ZA"/>
        </w:rPr>
        <w:t xml:space="preserve"> </w:t>
      </w:r>
      <w:r w:rsidR="002D4110" w:rsidRPr="00657807">
        <w:rPr>
          <w:rFonts w:ascii="GHEA Grapalat" w:hAnsi="GHEA Grapalat" w:cs="Sylfaen"/>
          <w:sz w:val="20"/>
          <w:lang w:val="hy-AM"/>
        </w:rPr>
        <w:t>ընդունվելու</w:t>
      </w:r>
      <w:r w:rsidR="002D4110" w:rsidRPr="00657807">
        <w:rPr>
          <w:rFonts w:ascii="GHEA Grapalat" w:hAnsi="GHEA Grapalat" w:cs="Sylfaen"/>
          <w:sz w:val="20"/>
          <w:lang w:val="af-ZA"/>
        </w:rPr>
        <w:t xml:space="preserve"> </w:t>
      </w:r>
      <w:r w:rsidR="002D4110" w:rsidRPr="00657807">
        <w:rPr>
          <w:rFonts w:ascii="GHEA Grapalat" w:hAnsi="GHEA Grapalat" w:cs="Sylfaen"/>
          <w:sz w:val="20"/>
          <w:lang w:val="hy-AM"/>
        </w:rPr>
        <w:t>օրվան</w:t>
      </w:r>
      <w:r w:rsidR="002D4110" w:rsidRPr="00657807">
        <w:rPr>
          <w:rFonts w:ascii="GHEA Grapalat" w:hAnsi="GHEA Grapalat" w:cs="Sylfaen"/>
          <w:sz w:val="20"/>
          <w:lang w:val="af-ZA"/>
        </w:rPr>
        <w:t xml:space="preserve"> </w:t>
      </w:r>
      <w:r w:rsidR="002D4110" w:rsidRPr="00657807">
        <w:rPr>
          <w:rFonts w:ascii="GHEA Grapalat" w:hAnsi="GHEA Grapalat" w:cs="Sylfaen"/>
          <w:sz w:val="20"/>
          <w:lang w:val="hy-AM"/>
        </w:rPr>
        <w:t>հաջորդող</w:t>
      </w:r>
      <w:r w:rsidR="002D4110" w:rsidRPr="00657807">
        <w:rPr>
          <w:rFonts w:ascii="GHEA Grapalat" w:hAnsi="GHEA Grapalat" w:cs="Sylfaen"/>
          <w:sz w:val="20"/>
          <w:lang w:val="af-ZA"/>
        </w:rPr>
        <w:t xml:space="preserve"> </w:t>
      </w:r>
      <w:r w:rsidR="002D4110" w:rsidRPr="00657807">
        <w:rPr>
          <w:rFonts w:ascii="GHEA Grapalat" w:hAnsi="GHEA Grapalat" w:cs="Sylfaen"/>
          <w:sz w:val="20"/>
          <w:lang w:val="hy-AM"/>
        </w:rPr>
        <w:t>2</w:t>
      </w:r>
      <w:r w:rsidR="002D4110" w:rsidRPr="00657807">
        <w:rPr>
          <w:rFonts w:ascii="GHEA Grapalat" w:hAnsi="GHEA Grapalat" w:cs="Sylfaen"/>
          <w:sz w:val="20"/>
          <w:lang w:val="af-ZA"/>
        </w:rPr>
        <w:t>0-</w:t>
      </w:r>
      <w:r w:rsidR="002D4110" w:rsidRPr="00657807">
        <w:rPr>
          <w:rFonts w:ascii="GHEA Grapalat" w:hAnsi="GHEA Grapalat" w:cs="Sylfaen"/>
          <w:sz w:val="20"/>
          <w:lang w:val="hy-AM"/>
        </w:rPr>
        <w:t>րդ</w:t>
      </w:r>
      <w:r w:rsidR="002D4110" w:rsidRPr="00657807">
        <w:rPr>
          <w:rFonts w:ascii="GHEA Grapalat" w:hAnsi="GHEA Grapalat" w:cs="Sylfaen"/>
          <w:sz w:val="20"/>
          <w:lang w:val="af-ZA"/>
        </w:rPr>
        <w:t xml:space="preserve"> </w:t>
      </w:r>
      <w:r w:rsidR="002D4110" w:rsidRPr="00657807">
        <w:rPr>
          <w:rFonts w:ascii="GHEA Grapalat" w:hAnsi="GHEA Grapalat" w:cs="Sylfaen"/>
          <w:sz w:val="20"/>
          <w:lang w:val="hy-AM"/>
        </w:rPr>
        <w:t>աշխատանքային</w:t>
      </w:r>
      <w:r w:rsidR="002D4110" w:rsidRPr="00657807">
        <w:rPr>
          <w:rFonts w:ascii="GHEA Grapalat" w:hAnsi="GHEA Grapalat" w:cs="Sylfaen"/>
          <w:sz w:val="20"/>
          <w:lang w:val="af-ZA"/>
        </w:rPr>
        <w:t xml:space="preserve"> </w:t>
      </w:r>
      <w:r w:rsidR="002D4110" w:rsidRPr="00657807">
        <w:rPr>
          <w:rFonts w:ascii="GHEA Grapalat" w:hAnsi="GHEA Grapalat" w:cs="Sylfaen"/>
          <w:sz w:val="20"/>
          <w:lang w:val="hy-AM"/>
        </w:rPr>
        <w:t>օրը</w:t>
      </w:r>
      <w:r w:rsidR="002D4110" w:rsidRPr="00657807">
        <w:rPr>
          <w:rFonts w:ascii="GHEA Grapalat" w:hAnsi="GHEA Grapalat" w:cs="Sylfaen"/>
          <w:sz w:val="20"/>
          <w:lang w:val="af-ZA"/>
        </w:rPr>
        <w:t xml:space="preserve"> </w:t>
      </w:r>
      <w:r w:rsidR="002D4110" w:rsidRPr="00657807">
        <w:rPr>
          <w:rFonts w:ascii="GHEA Grapalat" w:hAnsi="GHEA Grapalat" w:cs="Arial"/>
          <w:sz w:val="20"/>
          <w:lang w:val="hy-AM"/>
        </w:rPr>
        <w:t>ներառյալ</w:t>
      </w:r>
      <w:r w:rsidR="002D4110" w:rsidRPr="00657807">
        <w:rPr>
          <w:rStyle w:val="FootnoteReference"/>
          <w:rFonts w:ascii="GHEA Grapalat" w:hAnsi="GHEA Grapalat" w:cs="Arial"/>
          <w:sz w:val="20"/>
          <w:lang w:val="hy-AM"/>
        </w:rPr>
        <w:footnoteReference w:id="11"/>
      </w:r>
    </w:p>
    <w:p w14:paraId="4F1B35B9" w14:textId="77777777" w:rsidR="002D4110" w:rsidRPr="00657807" w:rsidRDefault="002D4110" w:rsidP="002D4110">
      <w:pPr>
        <w:ind w:firstLine="567"/>
        <w:jc w:val="both"/>
        <w:rPr>
          <w:rFonts w:ascii="GHEA Grapalat" w:hAnsi="GHEA Grapalat" w:cs="Arial"/>
          <w:sz w:val="20"/>
          <w:lang w:val="hy-AM"/>
        </w:rPr>
      </w:pPr>
      <w:r w:rsidRPr="00657807">
        <w:rPr>
          <w:rFonts w:ascii="GHEA Grapalat" w:hAnsi="GHEA Grapalat" w:cs="Arial"/>
          <w:sz w:val="20"/>
          <w:lang w:val="hy-AM"/>
        </w:rPr>
        <w:t>Եթե</w:t>
      </w:r>
      <w:r w:rsidRPr="00657807">
        <w:rPr>
          <w:rFonts w:ascii="GHEA Grapalat" w:hAnsi="GHEA Grapalat" w:cs="Arial"/>
          <w:sz w:val="20"/>
          <w:lang w:val="af-ZA"/>
        </w:rPr>
        <w:t xml:space="preserve"> </w:t>
      </w:r>
      <w:r w:rsidRPr="00657807">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657807">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657807">
        <w:rPr>
          <w:rFonts w:ascii="GHEA Grapalat" w:hAnsi="GHEA Grapalat" w:cs="Arial"/>
          <w:sz w:val="20"/>
          <w:lang w:val="hy-AM"/>
        </w:rPr>
        <w:t xml:space="preserve"> </w:t>
      </w:r>
      <w:r w:rsidRPr="00657807">
        <w:rPr>
          <w:rFonts w:ascii="GHEA Grapalat" w:hAnsi="GHEA Grapalat"/>
          <w:sz w:val="20"/>
          <w:szCs w:val="20"/>
          <w:lang w:val="hy-AM"/>
        </w:rPr>
        <w:t>Կանխիկ</w:t>
      </w:r>
      <w:r w:rsidRPr="00657807">
        <w:rPr>
          <w:rFonts w:ascii="GHEA Grapalat" w:hAnsi="GHEA Grapalat"/>
          <w:sz w:val="20"/>
          <w:szCs w:val="20"/>
          <w:lang w:val="af-ZA"/>
        </w:rPr>
        <w:t xml:space="preserve"> </w:t>
      </w:r>
      <w:r w:rsidRPr="00657807">
        <w:rPr>
          <w:rFonts w:ascii="GHEA Grapalat" w:hAnsi="GHEA Grapalat"/>
          <w:sz w:val="20"/>
          <w:szCs w:val="20"/>
          <w:lang w:val="hy-AM"/>
        </w:rPr>
        <w:t>փողի</w:t>
      </w:r>
      <w:r w:rsidRPr="00657807">
        <w:rPr>
          <w:rFonts w:ascii="GHEA Grapalat" w:hAnsi="GHEA Grapalat"/>
          <w:sz w:val="20"/>
          <w:szCs w:val="20"/>
          <w:lang w:val="af-ZA"/>
        </w:rPr>
        <w:t xml:space="preserve"> </w:t>
      </w:r>
      <w:r w:rsidRPr="00657807">
        <w:rPr>
          <w:rFonts w:ascii="GHEA Grapalat" w:hAnsi="GHEA Grapalat"/>
          <w:sz w:val="20"/>
          <w:szCs w:val="20"/>
          <w:lang w:val="hy-AM"/>
        </w:rPr>
        <w:t>ձևով</w:t>
      </w:r>
      <w:r w:rsidRPr="00657807">
        <w:rPr>
          <w:rFonts w:ascii="GHEA Grapalat" w:hAnsi="GHEA Grapalat"/>
          <w:sz w:val="20"/>
          <w:szCs w:val="20"/>
          <w:lang w:val="af-ZA"/>
        </w:rPr>
        <w:t xml:space="preserve"> </w:t>
      </w:r>
      <w:r w:rsidRPr="00657807">
        <w:rPr>
          <w:rFonts w:ascii="GHEA Grapalat" w:hAnsi="GHEA Grapalat"/>
          <w:sz w:val="20"/>
          <w:szCs w:val="20"/>
          <w:lang w:val="hy-AM"/>
        </w:rPr>
        <w:t>ներկայացված</w:t>
      </w:r>
      <w:r w:rsidRPr="00657807">
        <w:rPr>
          <w:rFonts w:ascii="GHEA Grapalat" w:hAnsi="GHEA Grapalat"/>
          <w:sz w:val="20"/>
          <w:szCs w:val="20"/>
          <w:lang w:val="af-ZA"/>
        </w:rPr>
        <w:t xml:space="preserve"> </w:t>
      </w:r>
      <w:r w:rsidRPr="00657807">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657807">
        <w:rPr>
          <w:rFonts w:ascii="GHEA Grapalat" w:hAnsi="GHEA Grapalat" w:cs="Arial"/>
          <w:b/>
          <w:lang w:val="hy-AM"/>
        </w:rPr>
        <w:t>«900008000698»</w:t>
      </w:r>
      <w:r w:rsidRPr="00657807">
        <w:rPr>
          <w:rFonts w:ascii="GHEA Grapalat" w:hAnsi="GHEA Grapalat" w:cs="Arial"/>
          <w:lang w:val="hy-AM"/>
        </w:rPr>
        <w:t xml:space="preserve"> </w:t>
      </w:r>
      <w:r w:rsidRPr="00657807">
        <w:rPr>
          <w:rFonts w:ascii="GHEA Grapalat" w:hAnsi="GHEA Grapalat" w:cs="Arial"/>
          <w:sz w:val="20"/>
          <w:lang w:val="hy-AM"/>
        </w:rPr>
        <w:t xml:space="preserve">գանձապետական հաշվին:  </w:t>
      </w:r>
    </w:p>
    <w:p w14:paraId="61E8E8B9" w14:textId="77777777" w:rsidR="002D4110" w:rsidRPr="00657807" w:rsidRDefault="002D4110" w:rsidP="002D4110">
      <w:pPr>
        <w:pStyle w:val="NormalWeb"/>
        <w:shd w:val="clear" w:color="auto" w:fill="FFFFFF"/>
        <w:spacing w:before="0" w:beforeAutospacing="0" w:after="0" w:afterAutospacing="0"/>
        <w:ind w:firstLine="375"/>
        <w:jc w:val="both"/>
        <w:rPr>
          <w:rFonts w:ascii="GHEA Grapalat" w:hAnsi="GHEA Grapalat" w:cs="Arial"/>
          <w:sz w:val="20"/>
          <w:lang w:val="hy-AM"/>
        </w:rPr>
      </w:pPr>
      <w:r w:rsidRPr="00657807">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3F34FE56" w14:textId="77777777" w:rsidR="002D4110" w:rsidRPr="00657807" w:rsidRDefault="002D4110" w:rsidP="002D4110">
      <w:pPr>
        <w:pStyle w:val="NormalWeb"/>
        <w:shd w:val="clear" w:color="auto" w:fill="FFFFFF"/>
        <w:spacing w:before="0" w:beforeAutospacing="0" w:after="0" w:afterAutospacing="0"/>
        <w:ind w:firstLine="375"/>
        <w:jc w:val="both"/>
        <w:rPr>
          <w:rFonts w:ascii="GHEA Grapalat" w:hAnsi="GHEA Grapalat" w:cs="Arial"/>
          <w:sz w:val="20"/>
          <w:lang w:val="hy-AM"/>
        </w:rPr>
      </w:pPr>
      <w:r w:rsidRPr="00657807">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 </w:t>
      </w:r>
    </w:p>
    <w:p w14:paraId="6F0E101E" w14:textId="77777777" w:rsidR="002D4110" w:rsidRPr="00657807" w:rsidRDefault="002D4110" w:rsidP="002D4110">
      <w:pPr>
        <w:ind w:firstLine="567"/>
        <w:jc w:val="both"/>
        <w:rPr>
          <w:rFonts w:ascii="GHEA Grapalat" w:hAnsi="GHEA Grapalat" w:cs="Arial"/>
          <w:b/>
          <w:color w:val="FFFFFF"/>
          <w:sz w:val="20"/>
          <w:lang w:val="af-ZA"/>
        </w:rPr>
      </w:pPr>
      <w:r w:rsidRPr="00657807">
        <w:rPr>
          <w:rFonts w:ascii="GHEA Grapalat" w:hAnsi="GHEA Grapalat" w:cs="Arial"/>
          <w:b/>
          <w:sz w:val="20"/>
          <w:lang w:val="hy-AM"/>
        </w:rPr>
        <w:t>Բանկային երաշխիքի ձևով որակավորման ապահովումը ընտրված մասնակիցը ներկայացնում է հավելված 4.1-ի համաձայն:</w:t>
      </w:r>
      <w:r w:rsidRPr="00657807">
        <w:rPr>
          <w:rStyle w:val="FootnoteReference"/>
          <w:rFonts w:ascii="GHEA Grapalat" w:hAnsi="GHEA Grapalat" w:cs="Arial"/>
          <w:b/>
          <w:sz w:val="20"/>
          <w:lang w:val="hy-AM"/>
        </w:rPr>
        <w:footnoteReference w:id="12"/>
      </w:r>
    </w:p>
    <w:p w14:paraId="098D37CD" w14:textId="77777777" w:rsidR="002D4110" w:rsidRPr="00657807" w:rsidRDefault="002D4110" w:rsidP="002D4110">
      <w:pPr>
        <w:pStyle w:val="NormalWeb"/>
        <w:shd w:val="clear" w:color="auto" w:fill="FFFFFF"/>
        <w:spacing w:before="0" w:beforeAutospacing="0" w:after="0" w:afterAutospacing="0"/>
        <w:ind w:firstLine="375"/>
        <w:jc w:val="both"/>
        <w:rPr>
          <w:rFonts w:ascii="GHEA Grapalat" w:hAnsi="GHEA Grapalat" w:cs="Arial"/>
          <w:b/>
          <w:sz w:val="20"/>
          <w:lang w:val="hy-AM"/>
        </w:rPr>
      </w:pPr>
      <w:r w:rsidRPr="00657807">
        <w:rPr>
          <w:rFonts w:ascii="GHEA Grapalat" w:hAnsi="GHEA Grapalat" w:cs="Arial"/>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w:t>
      </w:r>
      <w:r w:rsidRPr="00657807">
        <w:rPr>
          <w:rFonts w:ascii="GHEA Grapalat" w:hAnsi="GHEA Grapalat" w:cs="Arial"/>
          <w:b/>
          <w:sz w:val="20"/>
          <w:lang w:val="hy-AM"/>
        </w:rPr>
        <w:t>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եթե պայմանագրի (համաձայնագրի) կատարումը փուլային չէ:</w:t>
      </w:r>
    </w:p>
    <w:p w14:paraId="09A27257" w14:textId="77777777" w:rsidR="002D4110" w:rsidRPr="005B02BB" w:rsidRDefault="002D4110" w:rsidP="002D4110">
      <w:pPr>
        <w:ind w:firstLine="567"/>
        <w:jc w:val="both"/>
        <w:rPr>
          <w:rFonts w:ascii="GHEA Grapalat" w:hAnsi="GHEA Grapalat" w:cs="Arial"/>
          <w:sz w:val="20"/>
          <w:lang w:val="hy-AM"/>
        </w:rPr>
      </w:pPr>
      <w:r w:rsidRPr="00657807">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w:t>
      </w:r>
      <w:r w:rsidRPr="005B02BB">
        <w:rPr>
          <w:rFonts w:ascii="GHEA Grapalat" w:hAnsi="GHEA Grapalat" w:cs="Arial"/>
          <w:sz w:val="20"/>
          <w:lang w:val="hy-AM"/>
        </w:rPr>
        <w:t xml:space="preserve"> կողմից պայմանագրի միակողմանի լուծմանը:</w:t>
      </w:r>
    </w:p>
    <w:p w14:paraId="3809364B" w14:textId="77777777" w:rsidR="002D4110" w:rsidRDefault="002D4110" w:rsidP="002D4110">
      <w:pPr>
        <w:ind w:firstLine="567"/>
        <w:jc w:val="both"/>
        <w:rPr>
          <w:rFonts w:ascii="GHEA Grapalat" w:hAnsi="GHEA Grapalat" w:cs="Sylfaen"/>
          <w:sz w:val="20"/>
          <w:lang w:val="hy-AM"/>
        </w:rPr>
      </w:pPr>
      <w:r w:rsidRPr="005B02BB">
        <w:rPr>
          <w:rFonts w:ascii="GHEA Grapalat" w:hAnsi="GHEA Grapalat" w:cs="Sylfaen"/>
          <w:sz w:val="20"/>
          <w:lang w:val="hy-AM"/>
        </w:rPr>
        <w:t xml:space="preserve">10.3. </w:t>
      </w:r>
      <w:r w:rsidRPr="002219AC">
        <w:rPr>
          <w:rFonts w:ascii="GHEA Grapalat" w:hAnsi="GHEA Grapalat" w:cs="Sylfaen"/>
          <w:b/>
          <w:sz w:val="20"/>
          <w:lang w:val="hy-AM"/>
        </w:rPr>
        <w:t>Պայմանագրի</w:t>
      </w:r>
      <w:r w:rsidRPr="002219AC">
        <w:rPr>
          <w:rFonts w:ascii="GHEA Grapalat" w:hAnsi="GHEA Grapalat" w:cs="Sylfaen"/>
          <w:b/>
          <w:sz w:val="20"/>
          <w:lang w:val="af-ZA"/>
        </w:rPr>
        <w:t xml:space="preserve"> </w:t>
      </w:r>
      <w:r w:rsidRPr="002219AC">
        <w:rPr>
          <w:rFonts w:ascii="GHEA Grapalat" w:hAnsi="GHEA Grapalat" w:cs="Sylfaen"/>
          <w:b/>
          <w:sz w:val="20"/>
          <w:lang w:val="hy-AM"/>
        </w:rPr>
        <w:t>ապահովման</w:t>
      </w:r>
      <w:r w:rsidRPr="002219AC">
        <w:rPr>
          <w:rFonts w:ascii="GHEA Grapalat" w:hAnsi="GHEA Grapalat" w:cs="Sylfaen"/>
          <w:b/>
          <w:sz w:val="20"/>
          <w:lang w:val="af-ZA"/>
        </w:rPr>
        <w:t xml:space="preserve"> </w:t>
      </w:r>
      <w:r w:rsidRPr="002219AC">
        <w:rPr>
          <w:rFonts w:ascii="GHEA Grapalat" w:hAnsi="GHEA Grapalat" w:cs="Sylfaen"/>
          <w:b/>
          <w:sz w:val="20"/>
          <w:lang w:val="hy-AM"/>
        </w:rPr>
        <w:t>չափը</w:t>
      </w:r>
      <w:r w:rsidRPr="002219AC">
        <w:rPr>
          <w:rFonts w:ascii="GHEA Grapalat" w:hAnsi="GHEA Grapalat" w:cs="Sylfaen"/>
          <w:b/>
          <w:sz w:val="20"/>
          <w:lang w:val="af-ZA"/>
        </w:rPr>
        <w:t xml:space="preserve"> </w:t>
      </w:r>
      <w:r w:rsidRPr="002219AC">
        <w:rPr>
          <w:rFonts w:ascii="GHEA Grapalat" w:hAnsi="GHEA Grapalat" w:cs="Sylfaen"/>
          <w:b/>
          <w:sz w:val="20"/>
          <w:lang w:val="hy-AM"/>
        </w:rPr>
        <w:t>կազմում</w:t>
      </w:r>
      <w:r w:rsidRPr="002219AC">
        <w:rPr>
          <w:rFonts w:ascii="GHEA Grapalat" w:hAnsi="GHEA Grapalat" w:cs="Sylfaen"/>
          <w:b/>
          <w:sz w:val="20"/>
          <w:lang w:val="af-ZA"/>
        </w:rPr>
        <w:t xml:space="preserve"> </w:t>
      </w:r>
      <w:r w:rsidRPr="002219AC">
        <w:rPr>
          <w:rFonts w:ascii="GHEA Grapalat" w:hAnsi="GHEA Grapalat" w:cs="Sylfaen"/>
          <w:b/>
          <w:sz w:val="20"/>
          <w:lang w:val="hy-AM"/>
        </w:rPr>
        <w:t>է</w:t>
      </w:r>
      <w:r w:rsidRPr="002219AC">
        <w:rPr>
          <w:rFonts w:ascii="GHEA Grapalat" w:hAnsi="GHEA Grapalat" w:cs="Sylfaen"/>
          <w:b/>
          <w:sz w:val="20"/>
          <w:lang w:val="af-ZA"/>
        </w:rPr>
        <w:t xml:space="preserve"> </w:t>
      </w:r>
      <w:r w:rsidRPr="002219AC">
        <w:rPr>
          <w:rFonts w:ascii="GHEA Grapalat" w:hAnsi="GHEA Grapalat" w:cs="Sylfaen"/>
          <w:b/>
          <w:sz w:val="20"/>
          <w:lang w:val="hy-AM"/>
        </w:rPr>
        <w:t>գնման գնի</w:t>
      </w:r>
      <w:r w:rsidRPr="002219AC">
        <w:rPr>
          <w:rFonts w:ascii="GHEA Grapalat" w:hAnsi="GHEA Grapalat" w:cs="Sylfaen"/>
          <w:b/>
          <w:sz w:val="20"/>
          <w:lang w:val="af-ZA"/>
        </w:rPr>
        <w:t xml:space="preserve"> 10 </w:t>
      </w:r>
      <w:r w:rsidRPr="002219AC">
        <w:rPr>
          <w:rFonts w:ascii="GHEA Grapalat" w:hAnsi="GHEA Grapalat" w:cs="Sylfaen"/>
          <w:b/>
          <w:sz w:val="20"/>
          <w:lang w:val="hy-AM"/>
        </w:rPr>
        <w:t>տոկոսը</w:t>
      </w:r>
      <w:r w:rsidRPr="005B02BB">
        <w:rPr>
          <w:rFonts w:ascii="GHEA Grapalat" w:hAnsi="GHEA Grapalat" w:cs="Sylfaen"/>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 </w:t>
      </w:r>
    </w:p>
    <w:p w14:paraId="5474A80C" w14:textId="7427E5C5" w:rsidR="002D4110" w:rsidRDefault="002D4110" w:rsidP="002D4110">
      <w:pPr>
        <w:ind w:firstLine="567"/>
        <w:jc w:val="both"/>
        <w:rPr>
          <w:rFonts w:ascii="GHEA Grapalat" w:hAnsi="GHEA Grapalat" w:cs="Sylfaen"/>
          <w:b/>
          <w:sz w:val="20"/>
          <w:lang w:val="hy-AM"/>
        </w:rPr>
      </w:pPr>
      <w:r w:rsidRPr="002219AC">
        <w:rPr>
          <w:rFonts w:ascii="GHEA Grapalat" w:hAnsi="GHEA Grapalat" w:cs="Sylfaen"/>
          <w:b/>
          <w:sz w:val="20"/>
          <w:lang w:val="hy-AM"/>
        </w:rPr>
        <w:lastRenderedPageBreak/>
        <w:t xml:space="preserve">Պայմանագրի ապահովումը </w:t>
      </w:r>
      <w:r w:rsidR="003E5092" w:rsidRPr="00CB46E3">
        <w:rPr>
          <w:rFonts w:ascii="GHEA Grapalat" w:hAnsi="GHEA Grapalat" w:cs="Sylfaen"/>
          <w:b/>
          <w:sz w:val="20"/>
          <w:lang w:val="hy-AM"/>
        </w:rPr>
        <w:t>1-ին</w:t>
      </w:r>
      <w:r w:rsidRPr="00D56FD5">
        <w:rPr>
          <w:rFonts w:ascii="GHEA Grapalat" w:hAnsi="GHEA Grapalat" w:cs="Sylfaen"/>
          <w:b/>
          <w:sz w:val="20"/>
          <w:lang w:val="hy-AM"/>
        </w:rPr>
        <w:t xml:space="preserve"> </w:t>
      </w:r>
      <w:r w:rsidRPr="002A18E2">
        <w:rPr>
          <w:rFonts w:ascii="GHEA Grapalat" w:hAnsi="GHEA Grapalat" w:cs="Sylfaen"/>
          <w:b/>
          <w:sz w:val="20"/>
          <w:lang w:val="hy-AM"/>
        </w:rPr>
        <w:t>չափաբաժնի մասով</w:t>
      </w:r>
      <w:r w:rsidRPr="002219AC">
        <w:rPr>
          <w:rFonts w:ascii="GHEA Grapalat" w:hAnsi="GHEA Grapalat" w:cs="Sylfaen"/>
          <w:b/>
          <w:sz w:val="20"/>
          <w:lang w:val="hy-AM"/>
        </w:rPr>
        <w:t xml:space="preserve"> ներկայացվում է բանկային երախիքի (հավելված 5) կամ կանխիկ փողի ձևով:</w:t>
      </w:r>
      <w:r w:rsidRPr="002219AC">
        <w:rPr>
          <w:rStyle w:val="FootnoteReference"/>
          <w:rFonts w:ascii="GHEA Grapalat" w:hAnsi="GHEA Grapalat" w:cs="Sylfaen"/>
          <w:b/>
          <w:sz w:val="20"/>
          <w:lang w:val="hy-AM"/>
        </w:rPr>
        <w:footnoteReference w:id="13"/>
      </w:r>
    </w:p>
    <w:p w14:paraId="1A5FB52B" w14:textId="751B3466" w:rsidR="002D4110" w:rsidRPr="002219AC" w:rsidRDefault="002D4110" w:rsidP="002D4110">
      <w:pPr>
        <w:ind w:firstLine="567"/>
        <w:jc w:val="both"/>
        <w:rPr>
          <w:rFonts w:ascii="GHEA Grapalat" w:hAnsi="GHEA Grapalat" w:cs="Sylfaen"/>
          <w:b/>
          <w:sz w:val="20"/>
          <w:vertAlign w:val="superscript"/>
          <w:lang w:val="hy-AM"/>
        </w:rPr>
      </w:pPr>
      <w:r w:rsidRPr="007B7EF9">
        <w:rPr>
          <w:rFonts w:ascii="GHEA Grapalat" w:hAnsi="GHEA Grapalat" w:cs="Sylfaen"/>
          <w:b/>
          <w:sz w:val="20"/>
          <w:lang w:val="hy-AM"/>
        </w:rPr>
        <w:t xml:space="preserve">Պայմանագրի </w:t>
      </w:r>
      <w:r w:rsidRPr="00657807">
        <w:rPr>
          <w:rFonts w:ascii="GHEA Grapalat" w:hAnsi="GHEA Grapalat" w:cs="Sylfaen"/>
          <w:b/>
          <w:sz w:val="20"/>
          <w:lang w:val="hy-AM"/>
        </w:rPr>
        <w:t xml:space="preserve">ապահովումը </w:t>
      </w:r>
      <w:r w:rsidR="00657807" w:rsidRPr="00CB46E3">
        <w:rPr>
          <w:rFonts w:ascii="GHEA Grapalat" w:hAnsi="GHEA Grapalat" w:cs="Sylfaen"/>
          <w:b/>
          <w:sz w:val="20"/>
          <w:lang w:val="hy-AM"/>
        </w:rPr>
        <w:t>2</w:t>
      </w:r>
      <w:r w:rsidR="00657807" w:rsidRPr="00657807">
        <w:rPr>
          <w:rFonts w:ascii="GHEA Grapalat" w:hAnsi="GHEA Grapalat" w:cs="Sylfaen"/>
          <w:b/>
          <w:sz w:val="20"/>
          <w:lang w:val="hy-AM"/>
        </w:rPr>
        <w:t>-րդ</w:t>
      </w:r>
      <w:r w:rsidR="00657807" w:rsidRPr="00CB46E3">
        <w:rPr>
          <w:rFonts w:ascii="GHEA Grapalat" w:hAnsi="GHEA Grapalat" w:cs="Sylfaen"/>
          <w:b/>
          <w:sz w:val="20"/>
          <w:lang w:val="hy-AM"/>
        </w:rPr>
        <w:t xml:space="preserve">, </w:t>
      </w:r>
      <w:r w:rsidR="00657807" w:rsidRPr="00657807">
        <w:rPr>
          <w:rFonts w:ascii="GHEA Grapalat" w:hAnsi="GHEA Grapalat" w:cs="Sylfaen"/>
          <w:b/>
          <w:sz w:val="20"/>
          <w:lang w:val="hy-AM"/>
        </w:rPr>
        <w:t xml:space="preserve">3-րդ </w:t>
      </w:r>
      <w:r w:rsidR="00657807" w:rsidRPr="00CB46E3">
        <w:rPr>
          <w:rFonts w:ascii="GHEA Grapalat" w:hAnsi="GHEA Grapalat" w:cs="Sylfaen"/>
          <w:b/>
          <w:sz w:val="20"/>
          <w:lang w:val="hy-AM"/>
        </w:rPr>
        <w:t>4</w:t>
      </w:r>
      <w:r w:rsidR="00657807" w:rsidRPr="00657807">
        <w:rPr>
          <w:rFonts w:ascii="GHEA Grapalat" w:hAnsi="GHEA Grapalat" w:cs="Sylfaen"/>
          <w:b/>
          <w:sz w:val="20"/>
          <w:lang w:val="hy-AM"/>
        </w:rPr>
        <w:t>-րդ</w:t>
      </w:r>
      <w:r w:rsidR="00657807" w:rsidRPr="00CB46E3">
        <w:rPr>
          <w:rFonts w:ascii="GHEA Grapalat" w:hAnsi="GHEA Grapalat" w:cs="Sylfaen"/>
          <w:b/>
          <w:sz w:val="20"/>
          <w:lang w:val="hy-AM"/>
        </w:rPr>
        <w:t xml:space="preserve"> և </w:t>
      </w:r>
      <w:r w:rsidR="00657807" w:rsidRPr="00657807">
        <w:rPr>
          <w:rFonts w:ascii="GHEA Grapalat" w:hAnsi="GHEA Grapalat" w:cs="Sylfaen"/>
          <w:b/>
          <w:sz w:val="20"/>
          <w:lang w:val="hy-AM"/>
        </w:rPr>
        <w:t xml:space="preserve">5-րդ </w:t>
      </w:r>
      <w:r w:rsidRPr="00657807">
        <w:rPr>
          <w:rFonts w:ascii="GHEA Grapalat" w:hAnsi="GHEA Grapalat" w:cs="Sylfaen"/>
          <w:b/>
          <w:sz w:val="20"/>
          <w:lang w:val="hy-AM"/>
        </w:rPr>
        <w:t>չափաբաժնի</w:t>
      </w:r>
      <w:r w:rsidRPr="002A18E2">
        <w:rPr>
          <w:rFonts w:ascii="GHEA Grapalat" w:hAnsi="GHEA Grapalat" w:cs="Sylfaen"/>
          <w:b/>
          <w:sz w:val="20"/>
          <w:lang w:val="hy-AM"/>
        </w:rPr>
        <w:t xml:space="preserve"> մասով</w:t>
      </w:r>
      <w:r w:rsidRPr="007B7EF9">
        <w:rPr>
          <w:rFonts w:ascii="GHEA Grapalat" w:hAnsi="GHEA Grapalat" w:cs="Sylfaen"/>
          <w:b/>
          <w:sz w:val="20"/>
          <w:lang w:val="hy-AM"/>
        </w:rPr>
        <w:t xml:space="preserve"> ներկայացվում է միակողմանի հաստատված հայտարարության՝ տուժանքի (հավելված 5.1) կամ կանխիկ փողի ձևով:</w:t>
      </w:r>
      <w:r w:rsidRPr="007B7EF9">
        <w:rPr>
          <w:rStyle w:val="FootnoteReference"/>
          <w:rFonts w:ascii="GHEA Grapalat" w:hAnsi="GHEA Grapalat" w:cs="Sylfaen"/>
          <w:b/>
          <w:sz w:val="20"/>
          <w:lang w:val="hy-AM"/>
        </w:rPr>
        <w:footnoteReference w:id="14"/>
      </w:r>
    </w:p>
    <w:p w14:paraId="64B6002C" w14:textId="77777777" w:rsidR="002D4110" w:rsidRPr="005B02BB" w:rsidRDefault="002D4110" w:rsidP="002D4110">
      <w:pPr>
        <w:shd w:val="clear" w:color="auto" w:fill="FFFFFF"/>
        <w:ind w:firstLine="375"/>
        <w:jc w:val="both"/>
        <w:rPr>
          <w:rFonts w:ascii="GHEA Grapalat" w:hAnsi="GHEA Grapalat" w:cs="Sylfaen"/>
          <w:sz w:val="20"/>
          <w:lang w:val="hy-AM"/>
        </w:rPr>
      </w:pPr>
      <w:r w:rsidRPr="005B02BB">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5B02BB">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5B02BB">
        <w:rPr>
          <w:rFonts w:ascii="GHEA Grapalat" w:hAnsi="GHEA Grapalat"/>
          <w:color w:val="000000"/>
          <w:lang w:val="hy-AM"/>
        </w:rPr>
        <w:t xml:space="preserve"> </w:t>
      </w:r>
    </w:p>
    <w:p w14:paraId="353171C0" w14:textId="77777777" w:rsidR="002D4110" w:rsidRPr="005B02BB" w:rsidRDefault="002D4110" w:rsidP="002D4110">
      <w:pPr>
        <w:ind w:firstLine="567"/>
        <w:jc w:val="both"/>
        <w:rPr>
          <w:rFonts w:ascii="GHEA Grapalat" w:hAnsi="GHEA Grapalat"/>
          <w:sz w:val="20"/>
          <w:szCs w:val="20"/>
          <w:lang w:val="hy-AM"/>
        </w:rPr>
      </w:pPr>
      <w:r w:rsidRPr="005B02BB">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w:t>
      </w:r>
      <w:r w:rsidRPr="005B02BB">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44E59D74" w14:textId="77777777" w:rsidR="002D4110" w:rsidRPr="005B02BB" w:rsidRDefault="002D4110" w:rsidP="002D4110">
      <w:pPr>
        <w:ind w:firstLine="567"/>
        <w:jc w:val="both"/>
        <w:rPr>
          <w:rFonts w:ascii="GHEA Grapalat" w:hAnsi="GHEA Grapalat" w:cs="Arial"/>
          <w:sz w:val="20"/>
          <w:lang w:val="hy-AM"/>
        </w:rPr>
      </w:pPr>
      <w:r w:rsidRPr="005B02BB">
        <w:rPr>
          <w:rFonts w:ascii="GHEA Grapalat" w:hAnsi="GHEA Grapalat"/>
          <w:sz w:val="20"/>
          <w:szCs w:val="20"/>
          <w:lang w:val="hy-AM"/>
        </w:rPr>
        <w:t>Կանխիկ</w:t>
      </w:r>
      <w:r w:rsidRPr="005B02BB">
        <w:rPr>
          <w:rFonts w:ascii="GHEA Grapalat" w:hAnsi="GHEA Grapalat"/>
          <w:sz w:val="20"/>
          <w:szCs w:val="20"/>
          <w:lang w:val="af-ZA"/>
        </w:rPr>
        <w:t xml:space="preserve"> </w:t>
      </w:r>
      <w:r w:rsidRPr="005B02BB">
        <w:rPr>
          <w:rFonts w:ascii="GHEA Grapalat" w:hAnsi="GHEA Grapalat"/>
          <w:sz w:val="20"/>
          <w:szCs w:val="20"/>
          <w:lang w:val="hy-AM"/>
        </w:rPr>
        <w:t>փողի</w:t>
      </w:r>
      <w:r w:rsidRPr="005B02BB">
        <w:rPr>
          <w:rFonts w:ascii="GHEA Grapalat" w:hAnsi="GHEA Grapalat"/>
          <w:sz w:val="20"/>
          <w:szCs w:val="20"/>
          <w:lang w:val="af-ZA"/>
        </w:rPr>
        <w:t xml:space="preserve"> </w:t>
      </w:r>
      <w:r w:rsidRPr="005B02BB">
        <w:rPr>
          <w:rFonts w:ascii="GHEA Grapalat" w:hAnsi="GHEA Grapalat"/>
          <w:sz w:val="20"/>
          <w:szCs w:val="20"/>
          <w:lang w:val="hy-AM"/>
        </w:rPr>
        <w:t>ձևով</w:t>
      </w:r>
      <w:r w:rsidRPr="005B02BB">
        <w:rPr>
          <w:rFonts w:ascii="GHEA Grapalat" w:hAnsi="GHEA Grapalat"/>
          <w:sz w:val="20"/>
          <w:szCs w:val="20"/>
          <w:lang w:val="af-ZA"/>
        </w:rPr>
        <w:t xml:space="preserve"> </w:t>
      </w:r>
      <w:r w:rsidRPr="005B02BB">
        <w:rPr>
          <w:rFonts w:ascii="GHEA Grapalat" w:hAnsi="GHEA Grapalat"/>
          <w:sz w:val="20"/>
          <w:szCs w:val="20"/>
          <w:lang w:val="hy-AM"/>
        </w:rPr>
        <w:t>ներկայացված</w:t>
      </w:r>
      <w:r w:rsidRPr="005B02BB">
        <w:rPr>
          <w:rFonts w:ascii="GHEA Grapalat" w:hAnsi="GHEA Grapalat"/>
          <w:sz w:val="20"/>
          <w:szCs w:val="20"/>
          <w:lang w:val="af-ZA"/>
        </w:rPr>
        <w:t xml:space="preserve"> </w:t>
      </w:r>
      <w:r w:rsidRPr="005B02BB">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w:t>
      </w:r>
      <w:r w:rsidRPr="00932B5A">
        <w:rPr>
          <w:rFonts w:ascii="GHEA Grapalat" w:hAnsi="GHEA Grapalat" w:cs="Arial"/>
          <w:b/>
          <w:lang w:val="hy-AM"/>
        </w:rPr>
        <w:t>«900008000664»</w:t>
      </w:r>
      <w:r w:rsidRPr="00932B5A">
        <w:rPr>
          <w:rFonts w:ascii="GHEA Grapalat" w:hAnsi="GHEA Grapalat" w:cs="Arial"/>
          <w:lang w:val="hy-AM"/>
        </w:rPr>
        <w:t xml:space="preserve"> </w:t>
      </w:r>
      <w:r w:rsidRPr="005B02BB">
        <w:rPr>
          <w:rFonts w:ascii="GHEA Grapalat" w:hAnsi="GHEA Grapalat" w:cs="Arial"/>
          <w:sz w:val="20"/>
          <w:lang w:val="hy-AM"/>
        </w:rPr>
        <w:t xml:space="preserve">գանձապետական հաշվին.  </w:t>
      </w:r>
    </w:p>
    <w:p w14:paraId="37D648A7" w14:textId="77777777" w:rsidR="002D4110" w:rsidRPr="005B02BB" w:rsidRDefault="002D4110" w:rsidP="002D4110">
      <w:pPr>
        <w:ind w:firstLine="567"/>
        <w:jc w:val="both"/>
        <w:rPr>
          <w:rFonts w:ascii="GHEA Grapalat" w:hAnsi="GHEA Grapalat" w:cs="Arial"/>
          <w:sz w:val="20"/>
          <w:lang w:val="hy-AM"/>
        </w:rPr>
      </w:pPr>
      <w:r w:rsidRPr="005B02BB">
        <w:rPr>
          <w:rFonts w:ascii="GHEA Grapalat" w:hAnsi="GHEA Grapalat" w:cs="Sylfaen"/>
          <w:sz w:val="20"/>
          <w:lang w:val="hy-AM"/>
        </w:rPr>
        <w:t xml:space="preserve">10.4 </w:t>
      </w:r>
      <w:r w:rsidRPr="002F6139">
        <w:rPr>
          <w:rFonts w:ascii="GHEA Grapalat" w:hAnsi="GHEA Grapalat" w:cs="Arial"/>
          <w:b/>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w:t>
      </w:r>
      <w:r w:rsidRPr="00AF2134">
        <w:rPr>
          <w:rFonts w:ascii="GHEA Grapalat" w:hAnsi="GHEA Grapalat" w:cs="Arial"/>
          <w:b/>
          <w:sz w:val="20"/>
          <w:lang w:val="hy-AM"/>
        </w:rPr>
        <w:t>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w:t>
      </w:r>
      <w:r w:rsidRPr="005B02BB">
        <w:rPr>
          <w:rFonts w:ascii="GHEA Grapalat" w:hAnsi="GHEA Grapalat" w:cs="Arial"/>
          <w:sz w:val="20"/>
          <w:lang w:val="hy-AM"/>
        </w:rPr>
        <w:t xml:space="preserve"> </w:t>
      </w:r>
    </w:p>
    <w:p w14:paraId="32ADFC85" w14:textId="77777777" w:rsidR="002D4110" w:rsidRPr="005B02BB" w:rsidRDefault="002D4110" w:rsidP="002D4110">
      <w:pPr>
        <w:ind w:firstLine="567"/>
        <w:jc w:val="both"/>
        <w:rPr>
          <w:rFonts w:ascii="GHEA Grapalat" w:hAnsi="GHEA Grapalat" w:cs="Sylfaen"/>
          <w:sz w:val="20"/>
          <w:lang w:val="af-ZA"/>
        </w:rPr>
      </w:pPr>
      <w:r w:rsidRPr="005B02BB">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57BD4997" w14:textId="77777777" w:rsidR="002D4110" w:rsidRPr="005B02BB" w:rsidRDefault="002D4110" w:rsidP="002D4110">
      <w:pPr>
        <w:pStyle w:val="NormalWeb"/>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hy-AM"/>
        </w:rPr>
        <w:t xml:space="preserve">   </w:t>
      </w:r>
      <w:r w:rsidRPr="005B02BB">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5B02BB">
        <w:rPr>
          <w:rFonts w:ascii="GHEA Grapalat" w:hAnsi="GHEA Grapalat" w:cs="Sylfaen"/>
          <w:sz w:val="20"/>
          <w:lang w:val="hy-AM"/>
        </w:rPr>
        <w:t>ՀՀ ֆինանսների նախարարություն</w:t>
      </w:r>
      <w:r w:rsidRPr="005B02BB">
        <w:rPr>
          <w:rFonts w:ascii="GHEA Grapalat" w:hAnsi="GHEA Grapalat" w:cs="Sylfaen"/>
          <w:sz w:val="20"/>
          <w:lang w:val="af-ZA"/>
        </w:rPr>
        <w:t>, ներկայացնում է</w:t>
      </w:r>
      <w:r w:rsidRPr="005B02BB">
        <w:rPr>
          <w:rFonts w:ascii="GHEA Grapalat" w:hAnsi="GHEA Grapalat" w:cs="Sylfaen"/>
          <w:sz w:val="20"/>
          <w:lang w:val="hy-AM"/>
        </w:rPr>
        <w:t xml:space="preserve"> գրավոր՝ </w:t>
      </w:r>
      <w:r w:rsidRPr="005B02BB">
        <w:rPr>
          <w:rFonts w:ascii="GHEA Grapalat" w:hAnsi="GHEA Grapalat" w:cs="Sylfaen"/>
          <w:sz w:val="20"/>
          <w:lang w:val="af-ZA"/>
        </w:rPr>
        <w:t xml:space="preserve"> ապահովման վճարման հիմքը առաջանալու օրվան հաջորդող </w:t>
      </w:r>
      <w:r w:rsidRPr="005B02BB">
        <w:rPr>
          <w:rFonts w:ascii="GHEA Grapalat" w:hAnsi="GHEA Grapalat" w:cs="Sylfaen"/>
          <w:sz w:val="20"/>
          <w:lang w:val="hy-AM"/>
        </w:rPr>
        <w:t>հինգ</w:t>
      </w:r>
      <w:r w:rsidRPr="005B02BB">
        <w:rPr>
          <w:rFonts w:ascii="GHEA Grapalat" w:hAnsi="GHEA Grapalat" w:cs="Sylfaen"/>
          <w:sz w:val="20"/>
          <w:lang w:val="af-ZA"/>
        </w:rPr>
        <w:t xml:space="preserve"> աշխատանքային օրվա ընթացքում: Եթե ապահովման վճարման պահանջը բանկի</w:t>
      </w:r>
      <w:r w:rsidRPr="005B02BB">
        <w:rPr>
          <w:rFonts w:ascii="GHEA Grapalat" w:hAnsi="GHEA Grapalat" w:cs="Sylfaen"/>
          <w:sz w:val="20"/>
          <w:lang w:val="hy-AM"/>
        </w:rPr>
        <w:t xml:space="preserve"> կամ ՀՀ ֆինանսների նախարարության </w:t>
      </w:r>
      <w:r w:rsidRPr="005B02BB">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Pr="005B02BB">
        <w:rPr>
          <w:rFonts w:ascii="GHEA Grapalat" w:hAnsi="GHEA Grapalat" w:cs="Sylfaen"/>
          <w:sz w:val="20"/>
          <w:lang w:val="hy-AM"/>
        </w:rPr>
        <w:t>գրավոր</w:t>
      </w:r>
      <w:r w:rsidRPr="005B02BB">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13BD0671" w14:textId="77777777" w:rsidR="002D4110" w:rsidRPr="005B02BB" w:rsidRDefault="002D4110" w:rsidP="002D4110">
      <w:pPr>
        <w:ind w:firstLine="375"/>
        <w:jc w:val="both"/>
        <w:rPr>
          <w:rFonts w:ascii="GHEA Grapalat" w:hAnsi="GHEA Grapalat" w:cs="Sylfaen"/>
          <w:sz w:val="20"/>
          <w:lang w:val="hy-AM"/>
        </w:rPr>
      </w:pPr>
      <w:r>
        <w:rPr>
          <w:rFonts w:ascii="GHEA Grapalat" w:hAnsi="GHEA Grapalat" w:cs="Sylfaen"/>
          <w:sz w:val="20"/>
          <w:lang w:val="hy-AM"/>
        </w:rPr>
        <w:t xml:space="preserve">  </w:t>
      </w:r>
      <w:r w:rsidRPr="005B02BB">
        <w:rPr>
          <w:rFonts w:ascii="GHEA Grapalat" w:hAnsi="GHEA Grapalat" w:cs="Sylfaen"/>
          <w:sz w:val="20"/>
          <w:lang w:val="hy-AM"/>
        </w:rPr>
        <w:t xml:space="preserve">10.8 </w:t>
      </w:r>
      <w:r w:rsidRPr="005B02BB">
        <w:rPr>
          <w:rFonts w:ascii="GHEA Grapalat" w:hAnsi="GHEA Grapalat" w:cs="Sylfaen"/>
          <w:sz w:val="20"/>
          <w:lang w:val="af-ZA"/>
        </w:rPr>
        <w:t xml:space="preserve">Պատվիրատուի ղեկավարը </w:t>
      </w:r>
      <w:r w:rsidRPr="005B02BB">
        <w:rPr>
          <w:rFonts w:ascii="GHEA Grapalat" w:hAnsi="GHEA Grapalat" w:cs="Sylfaen"/>
          <w:sz w:val="20"/>
          <w:lang w:val="hy-AM"/>
        </w:rPr>
        <w:t>պայմանագրի կամ որակավորման</w:t>
      </w:r>
      <w:r w:rsidRPr="005B02BB">
        <w:rPr>
          <w:rFonts w:ascii="GHEA Grapalat" w:hAnsi="GHEA Grapalat" w:cs="Sylfaen"/>
          <w:sz w:val="20"/>
          <w:lang w:val="af-ZA"/>
        </w:rPr>
        <w:t xml:space="preserve"> ապահովման </w:t>
      </w:r>
      <w:r w:rsidRPr="005B02BB">
        <w:rPr>
          <w:rFonts w:ascii="GHEA Grapalat" w:hAnsi="GHEA Grapalat" w:cs="Sylfaen"/>
          <w:sz w:val="20"/>
          <w:lang w:val="hy-AM"/>
        </w:rPr>
        <w:t>վերադարձման մասին գրավոր տեղեկացնում է՝</w:t>
      </w:r>
    </w:p>
    <w:p w14:paraId="55ACD5B2" w14:textId="77777777" w:rsidR="002D4110" w:rsidRPr="005B02BB" w:rsidRDefault="002D4110" w:rsidP="002D4110">
      <w:pPr>
        <w:ind w:firstLine="375"/>
        <w:jc w:val="both"/>
        <w:rPr>
          <w:rFonts w:ascii="GHEA Grapalat" w:hAnsi="GHEA Grapalat" w:cs="Sylfaen"/>
          <w:sz w:val="20"/>
          <w:lang w:val="hy-AM"/>
        </w:rPr>
      </w:pPr>
      <w:r w:rsidRPr="005B02BB">
        <w:rPr>
          <w:rFonts w:ascii="GHEA Grapalat" w:hAnsi="GHEA Grapalat" w:cs="Sylfaen"/>
          <w:sz w:val="20"/>
          <w:lang w:val="hy-AM"/>
        </w:rPr>
        <w:t xml:space="preserve">- կանխիկ փողի ձևով ներկայացված ապահովման դեպքում ՀՀ ֆինանսների նախարարությանը՝  </w:t>
      </w:r>
      <w:r w:rsidRPr="005B02BB">
        <w:rPr>
          <w:rFonts w:ascii="GHEA Grapalat" w:hAnsi="GHEA Grapalat" w:cs="Sylfaen"/>
          <w:sz w:val="20"/>
          <w:lang w:val="af-ZA"/>
        </w:rPr>
        <w:t xml:space="preserve">ապահովման </w:t>
      </w:r>
      <w:r w:rsidRPr="005B02BB">
        <w:rPr>
          <w:rFonts w:ascii="GHEA Grapalat" w:hAnsi="GHEA Grapalat" w:cs="Sylfaen"/>
          <w:sz w:val="20"/>
          <w:lang w:val="hy-AM"/>
        </w:rPr>
        <w:t>վերադարձման</w:t>
      </w:r>
      <w:r w:rsidRPr="005B02BB">
        <w:rPr>
          <w:rFonts w:ascii="GHEA Grapalat" w:hAnsi="GHEA Grapalat" w:cs="Sylfaen"/>
          <w:sz w:val="20"/>
          <w:lang w:val="af-ZA"/>
        </w:rPr>
        <w:t xml:space="preserve"> հիմքը առաջանալու օրվան հաջորդող </w:t>
      </w:r>
      <w:r w:rsidRPr="005B02BB">
        <w:rPr>
          <w:rFonts w:ascii="GHEA Grapalat" w:hAnsi="GHEA Grapalat" w:cs="Sylfaen"/>
          <w:sz w:val="20"/>
          <w:lang w:val="hy-AM"/>
        </w:rPr>
        <w:t xml:space="preserve">հինգ </w:t>
      </w:r>
      <w:r w:rsidRPr="005B02BB">
        <w:rPr>
          <w:rFonts w:ascii="GHEA Grapalat" w:hAnsi="GHEA Grapalat" w:cs="Sylfaen"/>
          <w:sz w:val="20"/>
          <w:lang w:val="af-ZA"/>
        </w:rPr>
        <w:t>աշխատանքային օրվա ընթացքում</w:t>
      </w:r>
      <w:r w:rsidRPr="005B02BB">
        <w:rPr>
          <w:rFonts w:ascii="GHEA Grapalat" w:hAnsi="GHEA Grapalat" w:cs="Sylfaen"/>
          <w:sz w:val="20"/>
          <w:lang w:val="hy-AM"/>
        </w:rPr>
        <w:t>, կցելով վճարումը հիմնավորող հայտով ներկայացված փաստաթղթի պատճենը.</w:t>
      </w:r>
    </w:p>
    <w:p w14:paraId="628EF3CA" w14:textId="77777777" w:rsidR="002D4110" w:rsidRPr="005B02BB" w:rsidRDefault="002D4110" w:rsidP="002D4110">
      <w:pPr>
        <w:ind w:firstLine="375"/>
        <w:jc w:val="both"/>
        <w:rPr>
          <w:rFonts w:ascii="GHEA Grapalat" w:hAnsi="GHEA Grapalat" w:cs="Sylfaen"/>
          <w:sz w:val="20"/>
          <w:lang w:val="hy-AM"/>
        </w:rPr>
      </w:pPr>
      <w:r w:rsidRPr="005B02BB">
        <w:rPr>
          <w:rFonts w:ascii="GHEA Grapalat" w:hAnsi="GHEA Grapalat" w:cs="Sylfaen"/>
          <w:sz w:val="20"/>
          <w:lang w:val="hy-AM"/>
        </w:rPr>
        <w:t xml:space="preserve">- բանկային երաշխիքի ձևով ներկայացված ապահովման դեպքում՝ երաշխիքը թողարկած բանկին՝ </w:t>
      </w:r>
      <w:r w:rsidRPr="005B02BB">
        <w:rPr>
          <w:rFonts w:ascii="GHEA Grapalat" w:hAnsi="GHEA Grapalat" w:cs="Sylfaen"/>
          <w:sz w:val="20"/>
          <w:lang w:val="af-ZA"/>
        </w:rPr>
        <w:t xml:space="preserve">ապահովման </w:t>
      </w:r>
      <w:r w:rsidRPr="005B02BB">
        <w:rPr>
          <w:rFonts w:ascii="GHEA Grapalat" w:hAnsi="GHEA Grapalat" w:cs="Sylfaen"/>
          <w:sz w:val="20"/>
          <w:lang w:val="hy-AM"/>
        </w:rPr>
        <w:t>վերադարձման</w:t>
      </w:r>
      <w:r w:rsidRPr="005B02BB">
        <w:rPr>
          <w:rFonts w:ascii="GHEA Grapalat" w:hAnsi="GHEA Grapalat" w:cs="Sylfaen"/>
          <w:sz w:val="20"/>
          <w:lang w:val="af-ZA"/>
        </w:rPr>
        <w:t xml:space="preserve"> հիմքը առաջանալու օրվան հաջորդող </w:t>
      </w:r>
      <w:r w:rsidRPr="005B02BB">
        <w:rPr>
          <w:rFonts w:ascii="GHEA Grapalat" w:hAnsi="GHEA Grapalat" w:cs="Sylfaen"/>
          <w:sz w:val="20"/>
          <w:lang w:val="hy-AM"/>
        </w:rPr>
        <w:t xml:space="preserve">հինգ </w:t>
      </w:r>
      <w:r w:rsidRPr="005B02BB">
        <w:rPr>
          <w:rFonts w:ascii="GHEA Grapalat" w:hAnsi="GHEA Grapalat" w:cs="Sylfaen"/>
          <w:sz w:val="20"/>
          <w:lang w:val="af-ZA"/>
        </w:rPr>
        <w:t>աշխատանքային օրվա ընթացքում</w:t>
      </w:r>
      <w:r w:rsidRPr="005B02BB">
        <w:rPr>
          <w:rFonts w:ascii="GHEA Grapalat" w:hAnsi="GHEA Grapalat" w:cs="Sylfaen"/>
          <w:sz w:val="20"/>
          <w:lang w:val="hy-AM"/>
        </w:rPr>
        <w:t>,</w:t>
      </w:r>
    </w:p>
    <w:p w14:paraId="212B7C54" w14:textId="77777777" w:rsidR="002D4110" w:rsidRPr="005B02BB" w:rsidRDefault="002D4110" w:rsidP="002D4110">
      <w:pPr>
        <w:ind w:firstLine="375"/>
        <w:jc w:val="both"/>
        <w:rPr>
          <w:rFonts w:asciiTheme="minorHAnsi" w:hAnsiTheme="minorHAnsi"/>
          <w:sz w:val="20"/>
          <w:szCs w:val="20"/>
          <w:lang w:val="hy-AM"/>
        </w:rPr>
      </w:pPr>
      <w:r w:rsidRPr="005B02BB">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5B02BB">
        <w:rPr>
          <w:rFonts w:ascii="GHEA Grapalat" w:hAnsi="GHEA Grapalat" w:cs="Sylfaen"/>
          <w:sz w:val="20"/>
          <w:lang w:val="af-ZA"/>
        </w:rPr>
        <w:t xml:space="preserve">ապահովման </w:t>
      </w:r>
      <w:r w:rsidRPr="005B02BB">
        <w:rPr>
          <w:rFonts w:ascii="GHEA Grapalat" w:hAnsi="GHEA Grapalat" w:cs="Sylfaen"/>
          <w:sz w:val="20"/>
          <w:lang w:val="hy-AM"/>
        </w:rPr>
        <w:t>վերադարձման</w:t>
      </w:r>
      <w:r w:rsidRPr="005B02BB">
        <w:rPr>
          <w:rFonts w:ascii="GHEA Grapalat" w:hAnsi="GHEA Grapalat" w:cs="Sylfaen"/>
          <w:sz w:val="20"/>
          <w:lang w:val="af-ZA"/>
        </w:rPr>
        <w:t xml:space="preserve"> հիմքը առաջանալու օրվան հաջորդող </w:t>
      </w:r>
      <w:r w:rsidRPr="005B02BB">
        <w:rPr>
          <w:rFonts w:ascii="GHEA Grapalat" w:hAnsi="GHEA Grapalat" w:cs="Sylfaen"/>
          <w:sz w:val="20"/>
          <w:lang w:val="hy-AM"/>
        </w:rPr>
        <w:t xml:space="preserve">հինգ </w:t>
      </w:r>
      <w:r w:rsidRPr="005B02BB">
        <w:rPr>
          <w:rFonts w:ascii="GHEA Grapalat" w:hAnsi="GHEA Grapalat" w:cs="Sylfaen"/>
          <w:sz w:val="20"/>
          <w:lang w:val="af-ZA"/>
        </w:rPr>
        <w:t>աշխատանքային օրվա ընթացքում</w:t>
      </w:r>
      <w:r w:rsidRPr="005B02BB">
        <w:rPr>
          <w:rFonts w:ascii="GHEA Grapalat" w:hAnsi="GHEA Grapalat" w:cs="Sylfaen"/>
          <w:sz w:val="20"/>
          <w:lang w:val="hy-AM"/>
        </w:rPr>
        <w:t>:</w:t>
      </w: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017CB284" w14:textId="77777777" w:rsidR="007A626C" w:rsidRPr="00A71D81" w:rsidRDefault="007A626C" w:rsidP="007A626C">
      <w:pPr>
        <w:ind w:firstLine="567"/>
        <w:jc w:val="both"/>
        <w:rPr>
          <w:rFonts w:ascii="GHEA Grapalat" w:hAnsi="GHEA Grapalat" w:cs="Sylfaen"/>
          <w:sz w:val="20"/>
          <w:lang w:val="af-ZA"/>
        </w:rPr>
      </w:pPr>
      <w:r w:rsidRPr="00A71D81">
        <w:rPr>
          <w:rFonts w:ascii="GHEA Grapalat" w:hAnsi="GHEA Grapalat"/>
          <w:sz w:val="20"/>
          <w:lang w:val="af-ZA"/>
        </w:rPr>
        <w:lastRenderedPageBreak/>
        <w:t>11.</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37-</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27D935D7" w14:textId="77777777" w:rsidR="007A626C" w:rsidRPr="00A71D81" w:rsidRDefault="007A626C" w:rsidP="007A626C">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52F34250" w14:textId="77777777" w:rsidR="007A626C" w:rsidRPr="00FD4E69" w:rsidRDefault="007A626C" w:rsidP="007A626C">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E2768">
        <w:rPr>
          <w:rFonts w:ascii="GHEA Grapalat" w:hAnsi="GHEA Grapalat" w:cs="Sylfaen"/>
          <w:sz w:val="20"/>
          <w:lang w:val="ru-RU"/>
        </w:rPr>
        <w:t>դադարում</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գոյություն</w:t>
      </w:r>
      <w:r w:rsidRPr="00AE2768">
        <w:rPr>
          <w:rFonts w:ascii="GHEA Grapalat" w:hAnsi="GHEA Grapalat" w:cs="Sylfaen"/>
          <w:sz w:val="20"/>
          <w:lang w:val="af-ZA"/>
        </w:rPr>
        <w:t xml:space="preserve"> </w:t>
      </w:r>
      <w:r w:rsidRPr="00AE2768">
        <w:rPr>
          <w:rFonts w:ascii="GHEA Grapalat" w:hAnsi="GHEA Grapalat" w:cs="Sylfaen"/>
          <w:sz w:val="20"/>
          <w:lang w:val="ru-RU"/>
        </w:rPr>
        <w:t>ունենալ</w:t>
      </w:r>
      <w:r w:rsidRPr="00AE2768">
        <w:rPr>
          <w:rFonts w:ascii="GHEA Grapalat" w:hAnsi="GHEA Grapalat" w:cs="Sylfaen"/>
          <w:sz w:val="20"/>
          <w:lang w:val="af-ZA"/>
        </w:rPr>
        <w:t xml:space="preserve"> </w:t>
      </w:r>
      <w:r w:rsidRPr="00AE2768">
        <w:rPr>
          <w:rFonts w:ascii="GHEA Grapalat" w:hAnsi="GHEA Grapalat" w:cs="Sylfaen"/>
          <w:sz w:val="20"/>
          <w:lang w:val="ru-RU"/>
        </w:rPr>
        <w:t>գնման</w:t>
      </w:r>
      <w:r w:rsidRPr="00AE2768">
        <w:rPr>
          <w:rFonts w:ascii="GHEA Grapalat" w:hAnsi="GHEA Grapalat" w:cs="Sylfaen"/>
          <w:sz w:val="20"/>
          <w:lang w:val="af-ZA"/>
        </w:rPr>
        <w:t xml:space="preserve"> </w:t>
      </w:r>
      <w:r w:rsidRPr="00AE2768">
        <w:rPr>
          <w:rFonts w:ascii="GHEA Grapalat" w:hAnsi="GHEA Grapalat" w:cs="Sylfaen"/>
          <w:sz w:val="20"/>
          <w:lang w:val="ru-RU"/>
        </w:rPr>
        <w:t>պահանջը</w:t>
      </w:r>
      <w:r w:rsidRPr="00AE2768">
        <w:rPr>
          <w:rFonts w:ascii="GHEA Grapalat" w:hAnsi="GHEA Grapalat" w:cs="Sylfaen"/>
          <w:sz w:val="20"/>
          <w:lang w:val="hy-AM"/>
        </w:rPr>
        <w:t xml:space="preserve">: Ընդ որում </w:t>
      </w:r>
      <w:r w:rsidRPr="00AE2768">
        <w:rPr>
          <w:rFonts w:ascii="GHEA Grapalat" w:hAnsi="GHEA Grapalat" w:cs="Sylfaen"/>
          <w:sz w:val="20"/>
          <w:lang w:val="ru-RU"/>
        </w:rPr>
        <w:t>կազմակերպված</w:t>
      </w:r>
      <w:r w:rsidRPr="00AE2768">
        <w:rPr>
          <w:rFonts w:ascii="GHEA Grapalat" w:hAnsi="GHEA Grapalat" w:cs="Sylfaen"/>
          <w:sz w:val="20"/>
          <w:lang w:val="af-ZA"/>
        </w:rPr>
        <w:t xml:space="preserve"> </w:t>
      </w:r>
      <w:r w:rsidRPr="00AE2768">
        <w:rPr>
          <w:rFonts w:ascii="GHEA Grapalat" w:hAnsi="GHEA Grapalat" w:cs="Sylfaen"/>
          <w:sz w:val="20"/>
          <w:lang w:val="ru-RU"/>
        </w:rPr>
        <w:t>գնման</w:t>
      </w:r>
      <w:r w:rsidRPr="00AE2768">
        <w:rPr>
          <w:rFonts w:ascii="GHEA Grapalat" w:hAnsi="GHEA Grapalat" w:cs="Sylfaen"/>
          <w:sz w:val="20"/>
          <w:lang w:val="af-ZA"/>
        </w:rPr>
        <w:t xml:space="preserve"> </w:t>
      </w:r>
      <w:r w:rsidRPr="00AE2768">
        <w:rPr>
          <w:rFonts w:ascii="GHEA Grapalat" w:hAnsi="GHEA Grapalat" w:cs="Sylfaen"/>
          <w:sz w:val="20"/>
          <w:lang w:val="ru-RU"/>
        </w:rPr>
        <w:t>ընթացակարգը</w:t>
      </w:r>
      <w:r w:rsidRPr="00AE2768">
        <w:rPr>
          <w:rFonts w:ascii="GHEA Grapalat" w:hAnsi="GHEA Grapalat" w:cs="Sylfaen"/>
          <w:sz w:val="20"/>
          <w:lang w:val="af-ZA"/>
        </w:rPr>
        <w:t xml:space="preserve"> </w:t>
      </w:r>
      <w:r w:rsidRPr="00AE2768">
        <w:rPr>
          <w:rFonts w:ascii="GHEA Grapalat" w:hAnsi="GHEA Grapalat" w:cs="Sylfaen"/>
          <w:sz w:val="20"/>
          <w:lang w:val="ru-RU"/>
        </w:rPr>
        <w:t>կարող</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ամբողջությամբ</w:t>
      </w:r>
      <w:r w:rsidRPr="00AE2768">
        <w:rPr>
          <w:rFonts w:ascii="GHEA Grapalat" w:hAnsi="GHEA Grapalat" w:cs="Sylfaen"/>
          <w:sz w:val="20"/>
          <w:lang w:val="af-ZA"/>
        </w:rPr>
        <w:t xml:space="preserve"> </w:t>
      </w:r>
      <w:r w:rsidRPr="00AE2768">
        <w:rPr>
          <w:rFonts w:ascii="GHEA Grapalat" w:hAnsi="GHEA Grapalat" w:cs="Sylfaen"/>
          <w:sz w:val="20"/>
          <w:lang w:val="ru-RU"/>
        </w:rPr>
        <w:t>կամ</w:t>
      </w:r>
      <w:r w:rsidRPr="00AE2768">
        <w:rPr>
          <w:rFonts w:ascii="GHEA Grapalat" w:hAnsi="GHEA Grapalat" w:cs="Sylfaen"/>
          <w:sz w:val="20"/>
          <w:lang w:val="af-ZA"/>
        </w:rPr>
        <w:t xml:space="preserve"> </w:t>
      </w:r>
      <w:r w:rsidRPr="00AE2768">
        <w:rPr>
          <w:rFonts w:ascii="GHEA Grapalat" w:hAnsi="GHEA Grapalat" w:cs="Sylfaen"/>
          <w:sz w:val="20"/>
          <w:lang w:val="ru-RU"/>
        </w:rPr>
        <w:t>մասնակի</w:t>
      </w:r>
      <w:r w:rsidRPr="00AE2768">
        <w:rPr>
          <w:rFonts w:ascii="GHEA Grapalat" w:hAnsi="GHEA Grapalat" w:cs="Sylfaen"/>
          <w:sz w:val="20"/>
          <w:lang w:val="af-ZA"/>
        </w:rPr>
        <w:t xml:space="preserve"> </w:t>
      </w:r>
      <w:r w:rsidRPr="00AE2768">
        <w:rPr>
          <w:rFonts w:ascii="GHEA Grapalat" w:hAnsi="GHEA Grapalat" w:cs="Sylfaen"/>
          <w:sz w:val="20"/>
          <w:lang w:val="ru-RU"/>
        </w:rPr>
        <w:t>չկայացած</w:t>
      </w:r>
      <w:r w:rsidRPr="00AE2768">
        <w:rPr>
          <w:rFonts w:ascii="GHEA Grapalat" w:hAnsi="GHEA Grapalat" w:cs="Sylfaen"/>
          <w:sz w:val="20"/>
          <w:lang w:val="af-ZA"/>
        </w:rPr>
        <w:t xml:space="preserve"> </w:t>
      </w:r>
      <w:r w:rsidRPr="00AE2768">
        <w:rPr>
          <w:rFonts w:ascii="GHEA Grapalat" w:hAnsi="GHEA Grapalat" w:cs="Sylfaen"/>
          <w:sz w:val="20"/>
          <w:lang w:val="ru-RU"/>
        </w:rPr>
        <w:t>հայտարարվել</w:t>
      </w:r>
      <w:r w:rsidRPr="00AE2768">
        <w:rPr>
          <w:rFonts w:ascii="GHEA Grapalat" w:hAnsi="GHEA Grapalat" w:cs="Sylfaen"/>
          <w:sz w:val="20"/>
          <w:lang w:val="af-ZA"/>
        </w:rPr>
        <w:t xml:space="preserve"> </w:t>
      </w:r>
      <w:r w:rsidRPr="00AE2768">
        <w:rPr>
          <w:rFonts w:ascii="GHEA Grapalat" w:hAnsi="GHEA Grapalat" w:cs="Sylfaen"/>
          <w:sz w:val="20"/>
          <w:lang w:val="ru-RU"/>
        </w:rPr>
        <w:t>ընդհանուր</w:t>
      </w:r>
      <w:r w:rsidRPr="00AE2768">
        <w:rPr>
          <w:rFonts w:ascii="GHEA Grapalat" w:hAnsi="GHEA Grapalat" w:cs="Sylfaen"/>
          <w:sz w:val="20"/>
          <w:lang w:val="af-ZA"/>
        </w:rPr>
        <w:t xml:space="preserve"> </w:t>
      </w:r>
      <w:r w:rsidRPr="00AE2768">
        <w:rPr>
          <w:rFonts w:ascii="GHEA Grapalat" w:hAnsi="GHEA Grapalat" w:cs="Sylfaen"/>
          <w:sz w:val="20"/>
          <w:lang w:val="ru-RU"/>
        </w:rPr>
        <w:t>կառավարումն</w:t>
      </w:r>
      <w:r w:rsidRPr="00AE2768">
        <w:rPr>
          <w:rFonts w:ascii="GHEA Grapalat" w:hAnsi="GHEA Grapalat" w:cs="Sylfaen"/>
          <w:sz w:val="20"/>
          <w:lang w:val="af-ZA"/>
        </w:rPr>
        <w:t xml:space="preserve"> </w:t>
      </w:r>
      <w:r w:rsidRPr="00AE2768">
        <w:rPr>
          <w:rFonts w:ascii="GHEA Grapalat" w:hAnsi="GHEA Grapalat" w:cs="Sylfaen"/>
          <w:sz w:val="20"/>
          <w:lang w:val="ru-RU"/>
        </w:rPr>
        <w:t>իրականացնող</w:t>
      </w:r>
      <w:r w:rsidRPr="00AE2768">
        <w:rPr>
          <w:rFonts w:ascii="GHEA Grapalat" w:hAnsi="GHEA Grapalat" w:cs="Sylfaen"/>
          <w:sz w:val="20"/>
          <w:lang w:val="af-ZA"/>
        </w:rPr>
        <w:t xml:space="preserve"> </w:t>
      </w:r>
      <w:r w:rsidRPr="00AE2768">
        <w:rPr>
          <w:rFonts w:ascii="GHEA Grapalat" w:hAnsi="GHEA Grapalat" w:cs="Sylfaen"/>
          <w:sz w:val="20"/>
          <w:lang w:val="ru-RU"/>
        </w:rPr>
        <w:t>լիազորված</w:t>
      </w:r>
      <w:r w:rsidRPr="00AE2768">
        <w:rPr>
          <w:rFonts w:ascii="GHEA Grapalat" w:hAnsi="GHEA Grapalat" w:cs="Sylfaen"/>
          <w:sz w:val="20"/>
          <w:lang w:val="af-ZA"/>
        </w:rPr>
        <w:t xml:space="preserve"> </w:t>
      </w:r>
      <w:r w:rsidRPr="00AE2768">
        <w:rPr>
          <w:rFonts w:ascii="GHEA Grapalat" w:hAnsi="GHEA Grapalat" w:cs="Sylfaen"/>
          <w:sz w:val="20"/>
          <w:lang w:val="ru-RU"/>
        </w:rPr>
        <w:t>մարմնի</w:t>
      </w:r>
      <w:r w:rsidRPr="00AE2768">
        <w:rPr>
          <w:rFonts w:ascii="GHEA Grapalat" w:hAnsi="GHEA Grapalat" w:cs="Sylfaen"/>
          <w:sz w:val="20"/>
          <w:lang w:val="af-ZA"/>
        </w:rPr>
        <w:t xml:space="preserve"> </w:t>
      </w:r>
      <w:r w:rsidRPr="00AE2768">
        <w:rPr>
          <w:rFonts w:ascii="GHEA Grapalat" w:hAnsi="GHEA Grapalat" w:cs="Sylfaen"/>
          <w:sz w:val="20"/>
          <w:lang w:val="ru-RU"/>
        </w:rPr>
        <w:t>ղեկավարի</w:t>
      </w:r>
      <w:r w:rsidRPr="004955D2">
        <w:rPr>
          <w:rFonts w:ascii="GHEA Grapalat" w:hAnsi="GHEA Grapalat" w:cs="Sylfaen"/>
          <w:sz w:val="20"/>
          <w:lang w:val="af-ZA"/>
        </w:rPr>
        <w:t xml:space="preserve"> </w:t>
      </w:r>
      <w:r w:rsidRPr="00AE2768">
        <w:rPr>
          <w:rFonts w:ascii="GHEA Grapalat" w:hAnsi="GHEA Grapalat" w:cs="Sylfaen"/>
          <w:sz w:val="20"/>
        </w:rPr>
        <w:t>որոշման</w:t>
      </w:r>
      <w:r w:rsidRPr="00AE2768">
        <w:rPr>
          <w:rFonts w:ascii="GHEA Grapalat" w:hAnsi="GHEA Grapalat" w:cs="Sylfaen"/>
          <w:sz w:val="20"/>
          <w:lang w:val="af-ZA"/>
        </w:rPr>
        <w:t xml:space="preserve"> </w:t>
      </w:r>
      <w:r w:rsidRPr="00AE2768">
        <w:rPr>
          <w:rFonts w:ascii="GHEA Grapalat" w:hAnsi="GHEA Grapalat" w:cs="Sylfaen"/>
          <w:sz w:val="20"/>
        </w:rPr>
        <w:t>հիման</w:t>
      </w:r>
      <w:r w:rsidRPr="00A71D81">
        <w:rPr>
          <w:rFonts w:ascii="GHEA Grapalat" w:hAnsi="GHEA Grapalat" w:cs="Sylfaen"/>
          <w:sz w:val="20"/>
          <w:lang w:val="af-ZA"/>
        </w:rPr>
        <w:t xml:space="preserve"> </w:t>
      </w:r>
      <w:r w:rsidRPr="00A71D81">
        <w:rPr>
          <w:rFonts w:ascii="GHEA Grapalat" w:hAnsi="GHEA Grapalat" w:cs="Sylfaen"/>
          <w:sz w:val="20"/>
        </w:rPr>
        <w:t>վրա</w:t>
      </w:r>
      <w:r w:rsidRPr="00FD4E69">
        <w:rPr>
          <w:rFonts w:ascii="GHEA Grapalat" w:hAnsi="GHEA Grapalat" w:cs="Sylfaen"/>
          <w:sz w:val="20"/>
          <w:lang w:val="hy-AM"/>
        </w:rPr>
        <w:t>:</w:t>
      </w:r>
      <w:r>
        <w:rPr>
          <w:rStyle w:val="FootnoteReference"/>
          <w:rFonts w:ascii="GHEA Grapalat" w:hAnsi="GHEA Grapalat" w:cs="Sylfaen"/>
          <w:sz w:val="20"/>
          <w:lang w:val="hy-AM"/>
        </w:rPr>
        <w:footnoteReference w:id="15"/>
      </w:r>
    </w:p>
    <w:p w14:paraId="5943C7CC" w14:textId="77777777" w:rsidR="007A626C" w:rsidRPr="00FD4E69" w:rsidRDefault="007A626C" w:rsidP="007A626C">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1854BF45" w14:textId="77777777" w:rsidR="007A626C" w:rsidRPr="00A71D81" w:rsidRDefault="007A626C" w:rsidP="007A626C">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p>
    <w:p w14:paraId="0F9B524D" w14:textId="063A6B99" w:rsidR="00CA1C11" w:rsidRPr="00A71D81" w:rsidRDefault="007A626C" w:rsidP="007A626C">
      <w:pPr>
        <w:ind w:firstLine="567"/>
        <w:jc w:val="both"/>
        <w:rPr>
          <w:rFonts w:ascii="GHEA Grapalat" w:hAnsi="GHEA Grapalat" w:cs="Sylfaen"/>
          <w:sz w:val="20"/>
          <w:lang w:val="af-ZA"/>
        </w:rPr>
      </w:pPr>
      <w:r w:rsidRPr="00A71D81">
        <w:rPr>
          <w:rFonts w:ascii="GHEA Grapalat" w:hAnsi="GHEA Grapalat" w:cs="Sylfaen"/>
          <w:sz w:val="20"/>
          <w:lang w:val="af-ZA"/>
        </w:rPr>
        <w:t>11.2 Գ</w:t>
      </w:r>
      <w:r w:rsidRPr="00A71D81">
        <w:rPr>
          <w:rFonts w:ascii="GHEA Grapalat" w:hAnsi="GHEA Grapalat" w:cs="Sylfaen"/>
          <w:sz w:val="20"/>
          <w:lang w:val="ru-RU"/>
        </w:rPr>
        <w:t>նման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հայտարարվելու</w:t>
      </w:r>
      <w:r w:rsidRPr="00A71D81">
        <w:rPr>
          <w:rFonts w:ascii="GHEA Grapalat" w:hAnsi="GHEA Grapalat" w:cs="Sylfaen"/>
          <w:sz w:val="20"/>
        </w:rPr>
        <w:t>ն</w:t>
      </w:r>
      <w:r w:rsidRPr="00A71D81">
        <w:rPr>
          <w:rFonts w:ascii="GHEA Grapalat" w:hAnsi="GHEA Grapalat" w:cs="Sylfaen"/>
          <w:sz w:val="20"/>
          <w:lang w:val="af-ZA"/>
        </w:rPr>
        <w:t xml:space="preserve"> </w:t>
      </w:r>
      <w:r w:rsidRPr="00A71D81">
        <w:rPr>
          <w:rFonts w:ascii="GHEA Grapalat" w:hAnsi="GHEA Grapalat" w:cs="Sylfaen"/>
          <w:sz w:val="20"/>
        </w:rPr>
        <w:t>հաջորդող</w:t>
      </w:r>
      <w:r w:rsidRPr="00A71D81">
        <w:rPr>
          <w:rFonts w:ascii="GHEA Grapalat" w:hAnsi="GHEA Grapalat" w:cs="Sylfaen"/>
          <w:sz w:val="20"/>
          <w:lang w:val="af-ZA"/>
        </w:rPr>
        <w:t xml:space="preserve"> </w:t>
      </w:r>
      <w:r w:rsidRPr="00A71D81">
        <w:rPr>
          <w:rFonts w:ascii="GHEA Grapalat" w:hAnsi="GHEA Grapalat" w:cs="Sylfaen"/>
          <w:sz w:val="20"/>
        </w:rPr>
        <w:t>աշխատանքային</w:t>
      </w:r>
      <w:r w:rsidRPr="00A71D81">
        <w:rPr>
          <w:rFonts w:ascii="GHEA Grapalat" w:hAnsi="GHEA Grapalat" w:cs="Sylfaen"/>
          <w:sz w:val="20"/>
          <w:lang w:val="af-ZA"/>
        </w:rPr>
        <w:t xml:space="preserve"> </w:t>
      </w:r>
      <w:r w:rsidRPr="00A71D81">
        <w:rPr>
          <w:rFonts w:ascii="GHEA Grapalat" w:hAnsi="GHEA Grapalat" w:cs="Sylfaen"/>
          <w:sz w:val="20"/>
          <w:lang w:val="ru-RU"/>
        </w:rPr>
        <w:t>օրվա</w:t>
      </w:r>
      <w:r w:rsidRPr="00A71D81">
        <w:rPr>
          <w:rFonts w:ascii="GHEA Grapalat" w:hAnsi="GHEA Grapalat" w:cs="Sylfaen"/>
          <w:sz w:val="20"/>
          <w:lang w:val="af-ZA"/>
        </w:rPr>
        <w:t xml:space="preserve"> </w:t>
      </w:r>
      <w:r w:rsidRPr="00A71D81">
        <w:rPr>
          <w:rFonts w:ascii="GHEA Grapalat" w:hAnsi="GHEA Grapalat" w:cs="Sylfaen"/>
          <w:sz w:val="20"/>
          <w:lang w:val="ru-RU"/>
        </w:rPr>
        <w:t>ընթացքում</w:t>
      </w:r>
      <w:r w:rsidRPr="00A71D81">
        <w:rPr>
          <w:rFonts w:ascii="GHEA Grapalat" w:hAnsi="GHEA Grapalat" w:cs="Sylfaen"/>
          <w:sz w:val="20"/>
          <w:lang w:val="af-ZA"/>
        </w:rPr>
        <w:t>, պ</w:t>
      </w:r>
      <w:r w:rsidRPr="00A71D81">
        <w:rPr>
          <w:rFonts w:ascii="GHEA Grapalat" w:hAnsi="GHEA Grapalat" w:cs="Sylfaen"/>
          <w:sz w:val="20"/>
          <w:lang w:val="ru-RU"/>
        </w:rPr>
        <w:t>ատվիրատուն</w:t>
      </w:r>
      <w:r w:rsidRPr="00A71D81">
        <w:rPr>
          <w:rFonts w:ascii="GHEA Grapalat" w:hAnsi="GHEA Grapalat" w:cs="Sylfaen"/>
          <w:sz w:val="20"/>
          <w:lang w:val="af-ZA"/>
        </w:rPr>
        <w:t xml:space="preserve"> տեղեկագրում հրապարակում է </w:t>
      </w:r>
      <w:r w:rsidRPr="00A71D81">
        <w:rPr>
          <w:rFonts w:ascii="GHEA Grapalat" w:hAnsi="GHEA Grapalat" w:cs="Sylfaen"/>
          <w:sz w:val="20"/>
          <w:lang w:val="ru-RU"/>
        </w:rPr>
        <w:t>հայտարարություն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որում</w:t>
      </w:r>
      <w:r w:rsidRPr="00A71D81">
        <w:rPr>
          <w:rFonts w:ascii="GHEA Grapalat" w:hAnsi="GHEA Grapalat" w:cs="Sylfaen"/>
          <w:sz w:val="20"/>
          <w:lang w:val="af-ZA"/>
        </w:rPr>
        <w:t xml:space="preserve"> </w:t>
      </w:r>
      <w:r w:rsidRPr="00A71D81">
        <w:rPr>
          <w:rFonts w:ascii="GHEA Grapalat" w:hAnsi="GHEA Grapalat" w:cs="Sylfaen"/>
          <w:sz w:val="20"/>
          <w:lang w:val="ru-RU"/>
        </w:rPr>
        <w:t>նշվում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հայտարարվելու</w:t>
      </w:r>
      <w:r w:rsidRPr="00A71D81">
        <w:rPr>
          <w:rFonts w:ascii="GHEA Grapalat" w:hAnsi="GHEA Grapalat" w:cs="Sylfaen"/>
          <w:sz w:val="20"/>
          <w:lang w:val="af-ZA"/>
        </w:rPr>
        <w:t xml:space="preserve"> </w:t>
      </w:r>
      <w:r w:rsidRPr="00A71D81">
        <w:rPr>
          <w:rFonts w:ascii="GHEA Grapalat" w:hAnsi="GHEA Grapalat" w:cs="Sylfaen"/>
          <w:sz w:val="20"/>
          <w:lang w:val="ru-RU"/>
        </w:rPr>
        <w:t>հիմնավորումը</w:t>
      </w: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lastRenderedPageBreak/>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18B180F9" w:rsidR="00096865" w:rsidRPr="00A71D81" w:rsidRDefault="007E648D"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Գ</w:t>
      </w:r>
    </w:p>
    <w:p w14:paraId="1DE20088" w14:textId="5AB076B5" w:rsidR="00096865" w:rsidRPr="00A71D81" w:rsidRDefault="007E648D"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           ԳՆԱՆՇՄԱՆ ՀԱՐՑՄԱՆ ՀԱՅՏԸ ՊԱՏՐԱՍՏԵԼՈՒ </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Default="00EF4630" w:rsidP="00505AD4">
      <w:pPr>
        <w:pStyle w:val="norm"/>
        <w:spacing w:line="240" w:lineRule="auto"/>
        <w:ind w:firstLine="567"/>
        <w:rPr>
          <w:rFonts w:ascii="GHEA Grapalat" w:hAnsi="GHEA Grapalat" w:cs="Sylfaen"/>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16"/>
      </w:r>
    </w:p>
    <w:p w14:paraId="5A5BAC0F" w14:textId="7AE70B0A" w:rsidR="00BD267A" w:rsidRPr="005B02BB" w:rsidRDefault="00BD267A" w:rsidP="00BD267A">
      <w:pPr>
        <w:ind w:firstLine="567"/>
        <w:jc w:val="both"/>
        <w:rPr>
          <w:rFonts w:ascii="GHEA Grapalat" w:hAnsi="GHEA Grapalat"/>
          <w:sz w:val="20"/>
          <w:vertAlign w:val="superscript"/>
          <w:lang w:val="af-ZA"/>
        </w:rPr>
      </w:pPr>
      <w:r w:rsidRPr="005B02BB">
        <w:rPr>
          <w:rFonts w:ascii="GHEA Grapalat" w:hAnsi="GHEA Grapalat" w:cs="Sylfaen"/>
          <w:sz w:val="20"/>
          <w:lang w:val="af-ZA"/>
        </w:rPr>
        <w:t xml:space="preserve">2.5 </w:t>
      </w:r>
      <w:r w:rsidRPr="00BD267A">
        <w:rPr>
          <w:rFonts w:ascii="GHEA Grapalat" w:hAnsi="GHEA Grapalat" w:cs="Sylfaen"/>
          <w:b/>
          <w:sz w:val="20"/>
          <w:lang w:val="af-ZA"/>
        </w:rPr>
        <w:t xml:space="preserve">1-ին </w:t>
      </w:r>
      <w:r w:rsidRPr="00BD267A">
        <w:rPr>
          <w:rFonts w:ascii="GHEA Grapalat" w:hAnsi="GHEA Grapalat" w:cs="Sylfaen"/>
          <w:b/>
          <w:sz w:val="20"/>
        </w:rPr>
        <w:t>չափաբաժնի</w:t>
      </w:r>
      <w:r w:rsidRPr="00BD267A">
        <w:rPr>
          <w:rFonts w:ascii="GHEA Grapalat" w:hAnsi="GHEA Grapalat" w:cs="Sylfaen"/>
          <w:b/>
          <w:sz w:val="20"/>
          <w:lang w:val="af-ZA"/>
        </w:rPr>
        <w:t xml:space="preserve"> </w:t>
      </w:r>
      <w:r w:rsidRPr="00BD267A">
        <w:rPr>
          <w:rFonts w:ascii="GHEA Grapalat" w:hAnsi="GHEA Grapalat" w:cs="Sylfaen"/>
          <w:b/>
          <w:sz w:val="20"/>
        </w:rPr>
        <w:t>մասով</w:t>
      </w:r>
      <w:r w:rsidRPr="00BD267A">
        <w:rPr>
          <w:rFonts w:ascii="GHEA Grapalat" w:hAnsi="GHEA Grapalat" w:cs="Sylfaen"/>
          <w:b/>
          <w:sz w:val="20"/>
          <w:lang w:val="af-ZA"/>
        </w:rPr>
        <w:t xml:space="preserve"> </w:t>
      </w:r>
      <w:r w:rsidRPr="00BD267A">
        <w:rPr>
          <w:rFonts w:ascii="GHEA Grapalat" w:hAnsi="GHEA Grapalat" w:cs="Sylfaen"/>
          <w:b/>
          <w:sz w:val="20"/>
          <w:lang w:val="hy-AM"/>
        </w:rPr>
        <w:t>հայտի</w:t>
      </w:r>
      <w:r w:rsidRPr="00DF00E2">
        <w:rPr>
          <w:rFonts w:ascii="GHEA Grapalat" w:hAnsi="GHEA Grapalat" w:cs="Sylfaen"/>
          <w:b/>
          <w:sz w:val="20"/>
          <w:lang w:val="af-ZA"/>
        </w:rPr>
        <w:t xml:space="preserve"> </w:t>
      </w:r>
      <w:r w:rsidRPr="00DF00E2">
        <w:rPr>
          <w:rFonts w:ascii="GHEA Grapalat" w:hAnsi="GHEA Grapalat" w:cs="Sylfaen"/>
          <w:b/>
          <w:sz w:val="20"/>
          <w:lang w:val="hy-AM"/>
        </w:rPr>
        <w:t>ապահովում, որը ներկայացվում է կանխիկ փողի կամ բանկային երաշխիքի ձևով</w:t>
      </w:r>
      <w:r w:rsidRPr="00DF00E2">
        <w:rPr>
          <w:rFonts w:ascii="GHEA Grapalat" w:hAnsi="GHEA Grapalat" w:cs="Sylfaen"/>
          <w:b/>
          <w:sz w:val="20"/>
          <w:lang w:val="af-ZA"/>
        </w:rPr>
        <w:t xml:space="preserve"> (</w:t>
      </w:r>
      <w:r w:rsidRPr="00DF00E2">
        <w:rPr>
          <w:rFonts w:ascii="GHEA Grapalat" w:hAnsi="GHEA Grapalat" w:cs="Sylfaen"/>
          <w:b/>
          <w:sz w:val="20"/>
        </w:rPr>
        <w:t>հավելված</w:t>
      </w:r>
      <w:r w:rsidRPr="00DF00E2">
        <w:rPr>
          <w:rFonts w:ascii="GHEA Grapalat" w:hAnsi="GHEA Grapalat" w:cs="Sylfaen"/>
          <w:b/>
          <w:sz w:val="20"/>
          <w:lang w:val="af-ZA"/>
        </w:rPr>
        <w:t xml:space="preserve"> N 3)</w:t>
      </w:r>
      <w:r w:rsidRPr="00DF00E2">
        <w:rPr>
          <w:rFonts w:ascii="GHEA Grapalat" w:hAnsi="GHEA Grapalat" w:cs="Sylfaen"/>
          <w:b/>
          <w:sz w:val="20"/>
          <w:lang w:val="hy-AM"/>
        </w:rPr>
        <w:t>: Ընդ որում հայտով ներկայացվում է կանխիկ փողի վճարումը հավաստող բնօրինակ փաստաթղթի կամ բանկային երաշխիքի բնօրինակ</w:t>
      </w:r>
      <w:r w:rsidRPr="00DF00E2">
        <w:rPr>
          <w:rFonts w:ascii="GHEA Grapalat" w:hAnsi="GHEA Grapalat" w:cs="Sylfaen"/>
          <w:b/>
          <w:sz w:val="20"/>
        </w:rPr>
        <w:t>ը</w:t>
      </w:r>
      <w:r w:rsidRPr="00DF00E2">
        <w:rPr>
          <w:rFonts w:ascii="GHEA Grapalat" w:hAnsi="GHEA Grapalat" w:cs="Sylfaen"/>
          <w:b/>
          <w:sz w:val="20"/>
          <w:lang w:val="af-ZA"/>
        </w:rPr>
        <w:t>:</w:t>
      </w:r>
      <w:r w:rsidRPr="00DF00E2">
        <w:rPr>
          <w:rStyle w:val="FootnoteReference"/>
          <w:rFonts w:ascii="GHEA Grapalat" w:hAnsi="GHEA Grapalat" w:cs="Sylfaen"/>
          <w:b/>
          <w:sz w:val="20"/>
          <w:lang w:val="af-ZA"/>
        </w:rPr>
        <w:footnoteReference w:id="17"/>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12B6D20C"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7A626C">
        <w:rPr>
          <w:rFonts w:ascii="GHEA Grapalat" w:hAnsi="GHEA Grapalat"/>
          <w:sz w:val="20"/>
          <w:szCs w:val="20"/>
          <w:lang w:val="es-ES"/>
        </w:rPr>
        <w:t xml:space="preserve">1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lastRenderedPageBreak/>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Default="00E74BF6" w:rsidP="00EF3662">
      <w:pPr>
        <w:pStyle w:val="norm"/>
        <w:spacing w:line="240" w:lineRule="auto"/>
        <w:ind w:firstLine="284"/>
        <w:jc w:val="right"/>
        <w:rPr>
          <w:rFonts w:ascii="GHEA Grapalat" w:hAnsi="GHEA Grapalat" w:cs="Sylfaen"/>
          <w:b/>
          <w:sz w:val="20"/>
          <w:lang w:val="es-ES"/>
        </w:rPr>
      </w:pPr>
    </w:p>
    <w:p w14:paraId="5625EBFC" w14:textId="77777777" w:rsidR="00C1689B" w:rsidRDefault="00C1689B" w:rsidP="00EF3662">
      <w:pPr>
        <w:pStyle w:val="norm"/>
        <w:spacing w:line="240" w:lineRule="auto"/>
        <w:ind w:firstLine="284"/>
        <w:jc w:val="right"/>
        <w:rPr>
          <w:rFonts w:ascii="GHEA Grapalat" w:hAnsi="GHEA Grapalat" w:cs="Sylfaen"/>
          <w:b/>
          <w:sz w:val="20"/>
          <w:lang w:val="es-ES"/>
        </w:rPr>
      </w:pPr>
    </w:p>
    <w:p w14:paraId="49B3B1C8" w14:textId="77777777" w:rsidR="00A2519A" w:rsidRDefault="00A2519A" w:rsidP="00EF3662">
      <w:pPr>
        <w:pStyle w:val="norm"/>
        <w:spacing w:line="240" w:lineRule="auto"/>
        <w:ind w:firstLine="284"/>
        <w:jc w:val="right"/>
        <w:rPr>
          <w:rFonts w:ascii="GHEA Grapalat" w:hAnsi="GHEA Grapalat" w:cs="Sylfaen"/>
          <w:b/>
          <w:sz w:val="20"/>
          <w:lang w:val="es-ES"/>
        </w:rPr>
      </w:pPr>
    </w:p>
    <w:p w14:paraId="0DB82C76" w14:textId="77777777" w:rsidR="00A2519A" w:rsidRDefault="00A2519A" w:rsidP="00EF3662">
      <w:pPr>
        <w:pStyle w:val="norm"/>
        <w:spacing w:line="240" w:lineRule="auto"/>
        <w:ind w:firstLine="284"/>
        <w:jc w:val="right"/>
        <w:rPr>
          <w:rFonts w:ascii="GHEA Grapalat" w:hAnsi="GHEA Grapalat" w:cs="Sylfaen"/>
          <w:b/>
          <w:sz w:val="20"/>
          <w:lang w:val="es-ES"/>
        </w:rPr>
      </w:pPr>
    </w:p>
    <w:p w14:paraId="6D8E666F" w14:textId="77777777" w:rsidR="00A2519A" w:rsidRDefault="00A2519A" w:rsidP="00EF3662">
      <w:pPr>
        <w:pStyle w:val="norm"/>
        <w:spacing w:line="240" w:lineRule="auto"/>
        <w:ind w:firstLine="284"/>
        <w:jc w:val="right"/>
        <w:rPr>
          <w:rFonts w:ascii="GHEA Grapalat" w:hAnsi="GHEA Grapalat" w:cs="Sylfaen"/>
          <w:b/>
          <w:sz w:val="20"/>
          <w:lang w:val="es-ES"/>
        </w:rPr>
      </w:pPr>
    </w:p>
    <w:p w14:paraId="0AFC99AD" w14:textId="77777777" w:rsidR="00A2519A" w:rsidRDefault="00A2519A" w:rsidP="00EF3662">
      <w:pPr>
        <w:pStyle w:val="norm"/>
        <w:spacing w:line="240" w:lineRule="auto"/>
        <w:ind w:firstLine="284"/>
        <w:jc w:val="right"/>
        <w:rPr>
          <w:rFonts w:ascii="GHEA Grapalat" w:hAnsi="GHEA Grapalat" w:cs="Sylfaen"/>
          <w:b/>
          <w:sz w:val="20"/>
          <w:lang w:val="es-ES"/>
        </w:rPr>
      </w:pPr>
    </w:p>
    <w:p w14:paraId="17A04450" w14:textId="77777777" w:rsidR="00A2519A" w:rsidRDefault="00A2519A" w:rsidP="00EF3662">
      <w:pPr>
        <w:pStyle w:val="norm"/>
        <w:spacing w:line="240" w:lineRule="auto"/>
        <w:ind w:firstLine="284"/>
        <w:jc w:val="right"/>
        <w:rPr>
          <w:rFonts w:ascii="GHEA Grapalat" w:hAnsi="GHEA Grapalat" w:cs="Sylfaen"/>
          <w:b/>
          <w:sz w:val="20"/>
          <w:lang w:val="es-ES"/>
        </w:rPr>
      </w:pPr>
    </w:p>
    <w:p w14:paraId="7A6968F5" w14:textId="77777777" w:rsidR="00A2519A" w:rsidRDefault="00A2519A" w:rsidP="00EF3662">
      <w:pPr>
        <w:pStyle w:val="norm"/>
        <w:spacing w:line="240" w:lineRule="auto"/>
        <w:ind w:firstLine="284"/>
        <w:jc w:val="right"/>
        <w:rPr>
          <w:rFonts w:ascii="GHEA Grapalat" w:hAnsi="GHEA Grapalat" w:cs="Sylfaen"/>
          <w:b/>
          <w:sz w:val="20"/>
          <w:lang w:val="es-ES"/>
        </w:rPr>
      </w:pPr>
    </w:p>
    <w:p w14:paraId="38EC6C2D" w14:textId="77777777" w:rsidR="00A2519A" w:rsidRDefault="00A2519A" w:rsidP="00EF3662">
      <w:pPr>
        <w:pStyle w:val="norm"/>
        <w:spacing w:line="240" w:lineRule="auto"/>
        <w:ind w:firstLine="284"/>
        <w:jc w:val="right"/>
        <w:rPr>
          <w:rFonts w:ascii="GHEA Grapalat" w:hAnsi="GHEA Grapalat" w:cs="Sylfaen"/>
          <w:b/>
          <w:sz w:val="20"/>
          <w:lang w:val="es-ES"/>
        </w:rPr>
      </w:pPr>
    </w:p>
    <w:p w14:paraId="60FEC6D9" w14:textId="77777777" w:rsidR="00A2519A" w:rsidRDefault="00A2519A" w:rsidP="00EF3662">
      <w:pPr>
        <w:pStyle w:val="norm"/>
        <w:spacing w:line="240" w:lineRule="auto"/>
        <w:ind w:firstLine="284"/>
        <w:jc w:val="right"/>
        <w:rPr>
          <w:rFonts w:ascii="GHEA Grapalat" w:hAnsi="GHEA Grapalat" w:cs="Sylfaen"/>
          <w:b/>
          <w:sz w:val="20"/>
          <w:lang w:val="es-ES"/>
        </w:rPr>
      </w:pPr>
    </w:p>
    <w:p w14:paraId="291F5E22" w14:textId="77777777" w:rsidR="00A2519A" w:rsidRDefault="00A2519A" w:rsidP="00EF3662">
      <w:pPr>
        <w:pStyle w:val="norm"/>
        <w:spacing w:line="240" w:lineRule="auto"/>
        <w:ind w:firstLine="284"/>
        <w:jc w:val="right"/>
        <w:rPr>
          <w:rFonts w:ascii="GHEA Grapalat" w:hAnsi="GHEA Grapalat" w:cs="Sylfaen"/>
          <w:b/>
          <w:sz w:val="20"/>
          <w:lang w:val="es-ES"/>
        </w:rPr>
      </w:pPr>
    </w:p>
    <w:p w14:paraId="336AF606" w14:textId="77777777" w:rsidR="00A2519A" w:rsidRDefault="00A2519A" w:rsidP="00EF3662">
      <w:pPr>
        <w:pStyle w:val="norm"/>
        <w:spacing w:line="240" w:lineRule="auto"/>
        <w:ind w:firstLine="284"/>
        <w:jc w:val="right"/>
        <w:rPr>
          <w:rFonts w:ascii="GHEA Grapalat" w:hAnsi="GHEA Grapalat" w:cs="Sylfaen"/>
          <w:b/>
          <w:sz w:val="20"/>
          <w:lang w:val="es-ES"/>
        </w:rPr>
      </w:pPr>
    </w:p>
    <w:p w14:paraId="296D1C72" w14:textId="77777777" w:rsidR="00A2519A" w:rsidRDefault="00A2519A" w:rsidP="00EF3662">
      <w:pPr>
        <w:pStyle w:val="norm"/>
        <w:spacing w:line="240" w:lineRule="auto"/>
        <w:ind w:firstLine="284"/>
        <w:jc w:val="right"/>
        <w:rPr>
          <w:rFonts w:ascii="GHEA Grapalat" w:hAnsi="GHEA Grapalat" w:cs="Sylfaen"/>
          <w:b/>
          <w:sz w:val="20"/>
          <w:lang w:val="es-ES"/>
        </w:rPr>
      </w:pPr>
    </w:p>
    <w:p w14:paraId="59E91A34" w14:textId="77777777" w:rsidR="00A2519A" w:rsidRDefault="00A2519A" w:rsidP="00EF3662">
      <w:pPr>
        <w:pStyle w:val="norm"/>
        <w:spacing w:line="240" w:lineRule="auto"/>
        <w:ind w:firstLine="284"/>
        <w:jc w:val="right"/>
        <w:rPr>
          <w:rFonts w:ascii="GHEA Grapalat" w:hAnsi="GHEA Grapalat" w:cs="Sylfaen"/>
          <w:b/>
          <w:sz w:val="20"/>
          <w:lang w:val="es-ES"/>
        </w:rPr>
      </w:pPr>
    </w:p>
    <w:p w14:paraId="5E9F2018" w14:textId="77777777" w:rsidR="00A2519A" w:rsidRDefault="00A2519A" w:rsidP="00EF3662">
      <w:pPr>
        <w:pStyle w:val="norm"/>
        <w:spacing w:line="240" w:lineRule="auto"/>
        <w:ind w:firstLine="284"/>
        <w:jc w:val="right"/>
        <w:rPr>
          <w:rFonts w:ascii="GHEA Grapalat" w:hAnsi="GHEA Grapalat" w:cs="Sylfaen"/>
          <w:b/>
          <w:sz w:val="20"/>
          <w:lang w:val="es-ES"/>
        </w:rPr>
      </w:pPr>
    </w:p>
    <w:p w14:paraId="199F2571" w14:textId="77777777" w:rsidR="00A2519A" w:rsidRDefault="00A2519A" w:rsidP="00EF3662">
      <w:pPr>
        <w:pStyle w:val="norm"/>
        <w:spacing w:line="240" w:lineRule="auto"/>
        <w:ind w:firstLine="284"/>
        <w:jc w:val="right"/>
        <w:rPr>
          <w:rFonts w:ascii="GHEA Grapalat" w:hAnsi="GHEA Grapalat" w:cs="Sylfaen"/>
          <w:b/>
          <w:sz w:val="20"/>
          <w:lang w:val="es-ES"/>
        </w:rPr>
      </w:pPr>
    </w:p>
    <w:p w14:paraId="096C2909" w14:textId="77777777" w:rsidR="00A2519A" w:rsidRDefault="00A2519A" w:rsidP="00EF3662">
      <w:pPr>
        <w:pStyle w:val="norm"/>
        <w:spacing w:line="240" w:lineRule="auto"/>
        <w:ind w:firstLine="284"/>
        <w:jc w:val="right"/>
        <w:rPr>
          <w:rFonts w:ascii="GHEA Grapalat" w:hAnsi="GHEA Grapalat" w:cs="Sylfaen"/>
          <w:b/>
          <w:sz w:val="20"/>
          <w:lang w:val="es-ES"/>
        </w:rPr>
      </w:pPr>
    </w:p>
    <w:p w14:paraId="156EEE9A" w14:textId="77777777" w:rsidR="00A2519A" w:rsidRDefault="00A2519A" w:rsidP="00EF3662">
      <w:pPr>
        <w:pStyle w:val="norm"/>
        <w:spacing w:line="240" w:lineRule="auto"/>
        <w:ind w:firstLine="284"/>
        <w:jc w:val="right"/>
        <w:rPr>
          <w:rFonts w:ascii="GHEA Grapalat" w:hAnsi="GHEA Grapalat" w:cs="Sylfaen"/>
          <w:b/>
          <w:sz w:val="20"/>
          <w:lang w:val="es-ES"/>
        </w:rPr>
      </w:pPr>
    </w:p>
    <w:p w14:paraId="5BC4437D" w14:textId="77777777" w:rsidR="00A2519A" w:rsidRDefault="00A2519A" w:rsidP="00EF3662">
      <w:pPr>
        <w:pStyle w:val="norm"/>
        <w:spacing w:line="240" w:lineRule="auto"/>
        <w:ind w:firstLine="284"/>
        <w:jc w:val="right"/>
        <w:rPr>
          <w:rFonts w:ascii="GHEA Grapalat" w:hAnsi="GHEA Grapalat" w:cs="Sylfaen"/>
          <w:b/>
          <w:sz w:val="20"/>
          <w:lang w:val="es-ES"/>
        </w:rPr>
      </w:pPr>
    </w:p>
    <w:p w14:paraId="135DFF6F" w14:textId="77777777" w:rsidR="00A2519A" w:rsidRDefault="00A2519A" w:rsidP="00EF3662">
      <w:pPr>
        <w:pStyle w:val="norm"/>
        <w:spacing w:line="240" w:lineRule="auto"/>
        <w:ind w:firstLine="284"/>
        <w:jc w:val="right"/>
        <w:rPr>
          <w:rFonts w:ascii="GHEA Grapalat" w:hAnsi="GHEA Grapalat" w:cs="Sylfaen"/>
          <w:b/>
          <w:sz w:val="20"/>
          <w:lang w:val="es-ES"/>
        </w:rPr>
      </w:pPr>
    </w:p>
    <w:p w14:paraId="181D03D1" w14:textId="77777777" w:rsidR="00A2519A" w:rsidRDefault="00A2519A" w:rsidP="00EF3662">
      <w:pPr>
        <w:pStyle w:val="norm"/>
        <w:spacing w:line="240" w:lineRule="auto"/>
        <w:ind w:firstLine="284"/>
        <w:jc w:val="right"/>
        <w:rPr>
          <w:rFonts w:ascii="GHEA Grapalat" w:hAnsi="GHEA Grapalat" w:cs="Sylfaen"/>
          <w:b/>
          <w:sz w:val="20"/>
          <w:lang w:val="es-ES"/>
        </w:rPr>
      </w:pPr>
    </w:p>
    <w:p w14:paraId="2C282F23" w14:textId="77777777" w:rsidR="00A2519A" w:rsidRDefault="00A2519A" w:rsidP="00EF3662">
      <w:pPr>
        <w:pStyle w:val="norm"/>
        <w:spacing w:line="240" w:lineRule="auto"/>
        <w:ind w:firstLine="284"/>
        <w:jc w:val="right"/>
        <w:rPr>
          <w:rFonts w:ascii="GHEA Grapalat" w:hAnsi="GHEA Grapalat" w:cs="Sylfaen"/>
          <w:b/>
          <w:sz w:val="20"/>
          <w:lang w:val="es-ES"/>
        </w:rPr>
      </w:pPr>
    </w:p>
    <w:p w14:paraId="1CA50CC3" w14:textId="77777777" w:rsidR="00A2519A" w:rsidRDefault="00A2519A" w:rsidP="00EF3662">
      <w:pPr>
        <w:pStyle w:val="norm"/>
        <w:spacing w:line="240" w:lineRule="auto"/>
        <w:ind w:firstLine="284"/>
        <w:jc w:val="right"/>
        <w:rPr>
          <w:rFonts w:ascii="GHEA Grapalat" w:hAnsi="GHEA Grapalat" w:cs="Sylfaen"/>
          <w:b/>
          <w:sz w:val="20"/>
          <w:lang w:val="es-ES"/>
        </w:rPr>
      </w:pPr>
    </w:p>
    <w:p w14:paraId="02E74D6A" w14:textId="77777777" w:rsidR="00A2519A" w:rsidRDefault="00A2519A" w:rsidP="00EF3662">
      <w:pPr>
        <w:pStyle w:val="norm"/>
        <w:spacing w:line="240" w:lineRule="auto"/>
        <w:ind w:firstLine="284"/>
        <w:jc w:val="right"/>
        <w:rPr>
          <w:rFonts w:ascii="GHEA Grapalat" w:hAnsi="GHEA Grapalat" w:cs="Sylfaen"/>
          <w:b/>
          <w:sz w:val="20"/>
          <w:lang w:val="es-ES"/>
        </w:rPr>
      </w:pPr>
    </w:p>
    <w:p w14:paraId="7E91944D" w14:textId="77777777" w:rsidR="00A2519A" w:rsidRDefault="00A2519A" w:rsidP="00EF3662">
      <w:pPr>
        <w:pStyle w:val="norm"/>
        <w:spacing w:line="240" w:lineRule="auto"/>
        <w:ind w:firstLine="284"/>
        <w:jc w:val="right"/>
        <w:rPr>
          <w:rFonts w:ascii="GHEA Grapalat" w:hAnsi="GHEA Grapalat" w:cs="Sylfaen"/>
          <w:b/>
          <w:sz w:val="20"/>
          <w:lang w:val="es-ES"/>
        </w:rPr>
      </w:pPr>
    </w:p>
    <w:p w14:paraId="31F3420A" w14:textId="77777777" w:rsidR="00A2519A" w:rsidRDefault="00A2519A" w:rsidP="00EF3662">
      <w:pPr>
        <w:pStyle w:val="norm"/>
        <w:spacing w:line="240" w:lineRule="auto"/>
        <w:ind w:firstLine="284"/>
        <w:jc w:val="right"/>
        <w:rPr>
          <w:rFonts w:ascii="GHEA Grapalat" w:hAnsi="GHEA Grapalat" w:cs="Sylfaen"/>
          <w:b/>
          <w:sz w:val="20"/>
          <w:lang w:val="es-ES"/>
        </w:rPr>
      </w:pPr>
    </w:p>
    <w:p w14:paraId="5C3951F9" w14:textId="77777777" w:rsidR="00A2519A" w:rsidRDefault="00A2519A" w:rsidP="00EF3662">
      <w:pPr>
        <w:pStyle w:val="norm"/>
        <w:spacing w:line="240" w:lineRule="auto"/>
        <w:ind w:firstLine="284"/>
        <w:jc w:val="right"/>
        <w:rPr>
          <w:rFonts w:ascii="GHEA Grapalat" w:hAnsi="GHEA Grapalat" w:cs="Sylfaen"/>
          <w:b/>
          <w:sz w:val="20"/>
          <w:lang w:val="es-ES"/>
        </w:rPr>
      </w:pPr>
    </w:p>
    <w:p w14:paraId="1E0A9D38" w14:textId="77777777" w:rsidR="00A2519A" w:rsidRDefault="00A2519A" w:rsidP="00EF3662">
      <w:pPr>
        <w:pStyle w:val="norm"/>
        <w:spacing w:line="240" w:lineRule="auto"/>
        <w:ind w:firstLine="284"/>
        <w:jc w:val="right"/>
        <w:rPr>
          <w:rFonts w:ascii="GHEA Grapalat" w:hAnsi="GHEA Grapalat" w:cs="Sylfaen"/>
          <w:b/>
          <w:sz w:val="20"/>
          <w:lang w:val="es-ES"/>
        </w:rPr>
      </w:pPr>
    </w:p>
    <w:p w14:paraId="183E2611" w14:textId="77777777" w:rsidR="00A2519A" w:rsidRDefault="00A2519A" w:rsidP="00EF3662">
      <w:pPr>
        <w:pStyle w:val="norm"/>
        <w:spacing w:line="240" w:lineRule="auto"/>
        <w:ind w:firstLine="284"/>
        <w:jc w:val="right"/>
        <w:rPr>
          <w:rFonts w:ascii="GHEA Grapalat" w:hAnsi="GHEA Grapalat" w:cs="Sylfaen"/>
          <w:b/>
          <w:sz w:val="20"/>
          <w:lang w:val="es-ES"/>
        </w:rPr>
      </w:pPr>
    </w:p>
    <w:p w14:paraId="234720E9" w14:textId="77777777" w:rsidR="00A2519A" w:rsidRDefault="00A2519A" w:rsidP="00EF3662">
      <w:pPr>
        <w:pStyle w:val="norm"/>
        <w:spacing w:line="240" w:lineRule="auto"/>
        <w:ind w:firstLine="284"/>
        <w:jc w:val="right"/>
        <w:rPr>
          <w:rFonts w:ascii="GHEA Grapalat" w:hAnsi="GHEA Grapalat" w:cs="Sylfaen"/>
          <w:b/>
          <w:sz w:val="20"/>
          <w:lang w:val="es-ES"/>
        </w:rPr>
      </w:pPr>
    </w:p>
    <w:p w14:paraId="7AC6501A" w14:textId="77777777" w:rsidR="00A2519A" w:rsidRDefault="00A2519A" w:rsidP="00EF3662">
      <w:pPr>
        <w:pStyle w:val="norm"/>
        <w:spacing w:line="240" w:lineRule="auto"/>
        <w:ind w:firstLine="284"/>
        <w:jc w:val="right"/>
        <w:rPr>
          <w:rFonts w:ascii="GHEA Grapalat" w:hAnsi="GHEA Grapalat" w:cs="Sylfaen"/>
          <w:b/>
          <w:sz w:val="20"/>
          <w:lang w:val="es-ES"/>
        </w:rPr>
      </w:pPr>
    </w:p>
    <w:p w14:paraId="24FBDDE6" w14:textId="77777777" w:rsidR="00A2519A" w:rsidRDefault="00A2519A" w:rsidP="00EF3662">
      <w:pPr>
        <w:pStyle w:val="norm"/>
        <w:spacing w:line="240" w:lineRule="auto"/>
        <w:ind w:firstLine="284"/>
        <w:jc w:val="right"/>
        <w:rPr>
          <w:rFonts w:ascii="GHEA Grapalat" w:hAnsi="GHEA Grapalat" w:cs="Sylfaen"/>
          <w:b/>
          <w:sz w:val="20"/>
          <w:lang w:val="es-ES"/>
        </w:rPr>
      </w:pPr>
    </w:p>
    <w:p w14:paraId="6D7C7C1F" w14:textId="77777777" w:rsidR="00A2519A" w:rsidRDefault="00A2519A" w:rsidP="00EF3662">
      <w:pPr>
        <w:pStyle w:val="norm"/>
        <w:spacing w:line="240" w:lineRule="auto"/>
        <w:ind w:firstLine="284"/>
        <w:jc w:val="right"/>
        <w:rPr>
          <w:rFonts w:ascii="GHEA Grapalat" w:hAnsi="GHEA Grapalat" w:cs="Sylfaen"/>
          <w:b/>
          <w:sz w:val="20"/>
          <w:lang w:val="es-ES"/>
        </w:rPr>
      </w:pPr>
    </w:p>
    <w:p w14:paraId="5BB29A9C" w14:textId="77777777" w:rsidR="00A2519A" w:rsidRDefault="00A2519A" w:rsidP="00EF3662">
      <w:pPr>
        <w:pStyle w:val="norm"/>
        <w:spacing w:line="240" w:lineRule="auto"/>
        <w:ind w:firstLine="284"/>
        <w:jc w:val="right"/>
        <w:rPr>
          <w:rFonts w:ascii="GHEA Grapalat" w:hAnsi="GHEA Grapalat" w:cs="Sylfaen"/>
          <w:b/>
          <w:sz w:val="20"/>
          <w:lang w:val="es-ES"/>
        </w:rPr>
      </w:pPr>
    </w:p>
    <w:p w14:paraId="6DE23B7E" w14:textId="77777777" w:rsidR="00A2519A" w:rsidRDefault="00A2519A" w:rsidP="00EF3662">
      <w:pPr>
        <w:pStyle w:val="norm"/>
        <w:spacing w:line="240" w:lineRule="auto"/>
        <w:ind w:firstLine="284"/>
        <w:jc w:val="right"/>
        <w:rPr>
          <w:rFonts w:ascii="GHEA Grapalat" w:hAnsi="GHEA Grapalat" w:cs="Sylfaen"/>
          <w:b/>
          <w:sz w:val="20"/>
          <w:lang w:val="es-ES"/>
        </w:rPr>
      </w:pPr>
    </w:p>
    <w:p w14:paraId="1B115566" w14:textId="77777777" w:rsidR="00A2519A" w:rsidRDefault="00A2519A" w:rsidP="00EF3662">
      <w:pPr>
        <w:pStyle w:val="norm"/>
        <w:spacing w:line="240" w:lineRule="auto"/>
        <w:ind w:firstLine="284"/>
        <w:jc w:val="right"/>
        <w:rPr>
          <w:rFonts w:ascii="GHEA Grapalat" w:hAnsi="GHEA Grapalat" w:cs="Sylfaen"/>
          <w:b/>
          <w:sz w:val="20"/>
          <w:lang w:val="es-ES"/>
        </w:rPr>
      </w:pPr>
    </w:p>
    <w:p w14:paraId="0305F104" w14:textId="77777777" w:rsidR="00A2519A" w:rsidRDefault="00A2519A" w:rsidP="00EF3662">
      <w:pPr>
        <w:pStyle w:val="norm"/>
        <w:spacing w:line="240" w:lineRule="auto"/>
        <w:ind w:firstLine="284"/>
        <w:jc w:val="right"/>
        <w:rPr>
          <w:rFonts w:ascii="GHEA Grapalat" w:hAnsi="GHEA Grapalat" w:cs="Sylfaen"/>
          <w:b/>
          <w:sz w:val="20"/>
          <w:lang w:val="es-ES"/>
        </w:rPr>
      </w:pPr>
    </w:p>
    <w:p w14:paraId="15FBDA75" w14:textId="77777777" w:rsidR="00A2519A" w:rsidRDefault="00A2519A" w:rsidP="00EF3662">
      <w:pPr>
        <w:pStyle w:val="norm"/>
        <w:spacing w:line="240" w:lineRule="auto"/>
        <w:ind w:firstLine="284"/>
        <w:jc w:val="right"/>
        <w:rPr>
          <w:rFonts w:ascii="GHEA Grapalat" w:hAnsi="GHEA Grapalat" w:cs="Sylfaen"/>
          <w:b/>
          <w:sz w:val="20"/>
          <w:lang w:val="es-ES"/>
        </w:rPr>
      </w:pPr>
    </w:p>
    <w:p w14:paraId="79F8703A" w14:textId="77777777" w:rsidR="00A2519A" w:rsidRDefault="00A2519A" w:rsidP="00EF3662">
      <w:pPr>
        <w:pStyle w:val="norm"/>
        <w:spacing w:line="240" w:lineRule="auto"/>
        <w:ind w:firstLine="284"/>
        <w:jc w:val="right"/>
        <w:rPr>
          <w:rFonts w:ascii="GHEA Grapalat" w:hAnsi="GHEA Grapalat" w:cs="Sylfaen"/>
          <w:b/>
          <w:sz w:val="20"/>
          <w:lang w:val="es-ES"/>
        </w:rPr>
      </w:pPr>
    </w:p>
    <w:p w14:paraId="4AF65AFA" w14:textId="77777777" w:rsidR="00A2519A" w:rsidRDefault="00A2519A" w:rsidP="00EF3662">
      <w:pPr>
        <w:pStyle w:val="norm"/>
        <w:spacing w:line="240" w:lineRule="auto"/>
        <w:ind w:firstLine="284"/>
        <w:jc w:val="right"/>
        <w:rPr>
          <w:rFonts w:ascii="GHEA Grapalat" w:hAnsi="GHEA Grapalat" w:cs="Sylfaen"/>
          <w:b/>
          <w:sz w:val="20"/>
          <w:lang w:val="es-ES"/>
        </w:rPr>
      </w:pPr>
    </w:p>
    <w:p w14:paraId="680D170A" w14:textId="77777777" w:rsidR="00A2519A" w:rsidRDefault="00A2519A" w:rsidP="00EF3662">
      <w:pPr>
        <w:pStyle w:val="norm"/>
        <w:spacing w:line="240" w:lineRule="auto"/>
        <w:ind w:firstLine="284"/>
        <w:jc w:val="right"/>
        <w:rPr>
          <w:rFonts w:ascii="GHEA Grapalat" w:hAnsi="GHEA Grapalat" w:cs="Sylfaen"/>
          <w:b/>
          <w:sz w:val="20"/>
          <w:lang w:val="es-ES"/>
        </w:rPr>
      </w:pPr>
    </w:p>
    <w:p w14:paraId="5939BBE3" w14:textId="77777777" w:rsidR="00A2519A" w:rsidRDefault="00A2519A" w:rsidP="00EF3662">
      <w:pPr>
        <w:pStyle w:val="norm"/>
        <w:spacing w:line="240" w:lineRule="auto"/>
        <w:ind w:firstLine="284"/>
        <w:jc w:val="right"/>
        <w:rPr>
          <w:rFonts w:ascii="GHEA Grapalat" w:hAnsi="GHEA Grapalat" w:cs="Sylfaen"/>
          <w:b/>
          <w:sz w:val="20"/>
          <w:lang w:val="es-ES"/>
        </w:rPr>
      </w:pPr>
    </w:p>
    <w:p w14:paraId="16E9EAD4" w14:textId="77777777" w:rsidR="00A2519A" w:rsidRDefault="00A2519A" w:rsidP="00EF3662">
      <w:pPr>
        <w:pStyle w:val="norm"/>
        <w:spacing w:line="240" w:lineRule="auto"/>
        <w:ind w:firstLine="284"/>
        <w:jc w:val="right"/>
        <w:rPr>
          <w:rFonts w:ascii="GHEA Grapalat" w:hAnsi="GHEA Grapalat" w:cs="Sylfaen"/>
          <w:b/>
          <w:sz w:val="20"/>
          <w:lang w:val="es-ES"/>
        </w:rPr>
      </w:pPr>
    </w:p>
    <w:p w14:paraId="26E2880E" w14:textId="77777777" w:rsidR="00A2519A" w:rsidRDefault="00A2519A" w:rsidP="00EF3662">
      <w:pPr>
        <w:pStyle w:val="norm"/>
        <w:spacing w:line="240" w:lineRule="auto"/>
        <w:ind w:firstLine="284"/>
        <w:jc w:val="right"/>
        <w:rPr>
          <w:rFonts w:ascii="GHEA Grapalat" w:hAnsi="GHEA Grapalat" w:cs="Sylfaen"/>
          <w:b/>
          <w:sz w:val="20"/>
          <w:lang w:val="es-ES"/>
        </w:rPr>
      </w:pPr>
    </w:p>
    <w:p w14:paraId="5B8A4E09" w14:textId="77777777" w:rsidR="00A2519A" w:rsidRDefault="00A2519A" w:rsidP="00EF3662">
      <w:pPr>
        <w:pStyle w:val="norm"/>
        <w:spacing w:line="240" w:lineRule="auto"/>
        <w:ind w:firstLine="284"/>
        <w:jc w:val="right"/>
        <w:rPr>
          <w:rFonts w:ascii="GHEA Grapalat" w:hAnsi="GHEA Grapalat" w:cs="Sylfaen"/>
          <w:b/>
          <w:sz w:val="20"/>
          <w:lang w:val="es-ES"/>
        </w:rPr>
      </w:pPr>
    </w:p>
    <w:p w14:paraId="63E09E03" w14:textId="77777777" w:rsidR="00A2519A" w:rsidRDefault="00A2519A" w:rsidP="00EF3662">
      <w:pPr>
        <w:pStyle w:val="norm"/>
        <w:spacing w:line="240" w:lineRule="auto"/>
        <w:ind w:firstLine="284"/>
        <w:jc w:val="right"/>
        <w:rPr>
          <w:rFonts w:ascii="GHEA Grapalat" w:hAnsi="GHEA Grapalat" w:cs="Sylfaen"/>
          <w:b/>
          <w:sz w:val="20"/>
          <w:lang w:val="es-ES"/>
        </w:rPr>
      </w:pPr>
    </w:p>
    <w:p w14:paraId="3B1AC4C3" w14:textId="77777777" w:rsidR="00A2519A" w:rsidRDefault="00A2519A" w:rsidP="00EF3662">
      <w:pPr>
        <w:pStyle w:val="norm"/>
        <w:spacing w:line="240" w:lineRule="auto"/>
        <w:ind w:firstLine="284"/>
        <w:jc w:val="right"/>
        <w:rPr>
          <w:rFonts w:ascii="GHEA Grapalat" w:hAnsi="GHEA Grapalat" w:cs="Sylfaen"/>
          <w:b/>
          <w:sz w:val="20"/>
          <w:lang w:val="es-ES"/>
        </w:rPr>
      </w:pPr>
    </w:p>
    <w:p w14:paraId="0CFB475B" w14:textId="77777777" w:rsidR="00A2519A" w:rsidRDefault="00A2519A" w:rsidP="00EF3662">
      <w:pPr>
        <w:pStyle w:val="norm"/>
        <w:spacing w:line="240" w:lineRule="auto"/>
        <w:ind w:firstLine="284"/>
        <w:jc w:val="right"/>
        <w:rPr>
          <w:rFonts w:ascii="GHEA Grapalat" w:hAnsi="GHEA Grapalat" w:cs="Sylfaen"/>
          <w:b/>
          <w:sz w:val="20"/>
          <w:lang w:val="es-ES"/>
        </w:rPr>
      </w:pPr>
    </w:p>
    <w:p w14:paraId="1EED31B9" w14:textId="77777777" w:rsidR="00A2519A" w:rsidRDefault="00A2519A" w:rsidP="00EF3662">
      <w:pPr>
        <w:pStyle w:val="norm"/>
        <w:spacing w:line="240" w:lineRule="auto"/>
        <w:ind w:firstLine="284"/>
        <w:jc w:val="right"/>
        <w:rPr>
          <w:rFonts w:ascii="GHEA Grapalat" w:hAnsi="GHEA Grapalat" w:cs="Sylfaen"/>
          <w:b/>
          <w:sz w:val="20"/>
          <w:lang w:val="es-ES"/>
        </w:rPr>
      </w:pPr>
    </w:p>
    <w:p w14:paraId="0C993A83" w14:textId="77777777" w:rsidR="00A2519A" w:rsidRDefault="00A2519A" w:rsidP="00EF3662">
      <w:pPr>
        <w:pStyle w:val="norm"/>
        <w:spacing w:line="240" w:lineRule="auto"/>
        <w:ind w:firstLine="284"/>
        <w:jc w:val="right"/>
        <w:rPr>
          <w:rFonts w:ascii="GHEA Grapalat" w:hAnsi="GHEA Grapalat" w:cs="Sylfaen"/>
          <w:b/>
          <w:sz w:val="20"/>
          <w:lang w:val="es-ES"/>
        </w:rPr>
      </w:pPr>
    </w:p>
    <w:p w14:paraId="6D665ED2" w14:textId="77777777" w:rsidR="00A2519A" w:rsidRDefault="00A2519A" w:rsidP="00EF3662">
      <w:pPr>
        <w:pStyle w:val="norm"/>
        <w:spacing w:line="240" w:lineRule="auto"/>
        <w:ind w:firstLine="284"/>
        <w:jc w:val="right"/>
        <w:rPr>
          <w:rFonts w:ascii="GHEA Grapalat" w:hAnsi="GHEA Grapalat" w:cs="Sylfaen"/>
          <w:b/>
          <w:sz w:val="20"/>
          <w:lang w:val="es-ES"/>
        </w:rPr>
      </w:pPr>
    </w:p>
    <w:p w14:paraId="0B509714" w14:textId="77777777" w:rsidR="00A2519A" w:rsidRDefault="00A2519A" w:rsidP="00EF3662">
      <w:pPr>
        <w:pStyle w:val="norm"/>
        <w:spacing w:line="240" w:lineRule="auto"/>
        <w:ind w:firstLine="284"/>
        <w:jc w:val="right"/>
        <w:rPr>
          <w:rFonts w:ascii="GHEA Grapalat" w:hAnsi="GHEA Grapalat" w:cs="Sylfaen"/>
          <w:b/>
          <w:sz w:val="20"/>
          <w:lang w:val="es-ES"/>
        </w:rPr>
      </w:pPr>
    </w:p>
    <w:p w14:paraId="2DC08640" w14:textId="77777777" w:rsidR="00A2519A" w:rsidRDefault="00A2519A" w:rsidP="00EF3662">
      <w:pPr>
        <w:pStyle w:val="norm"/>
        <w:spacing w:line="240" w:lineRule="auto"/>
        <w:ind w:firstLine="284"/>
        <w:jc w:val="right"/>
        <w:rPr>
          <w:rFonts w:ascii="GHEA Grapalat" w:hAnsi="GHEA Grapalat" w:cs="Sylfaen"/>
          <w:b/>
          <w:sz w:val="20"/>
          <w:lang w:val="es-ES"/>
        </w:rPr>
      </w:pPr>
    </w:p>
    <w:p w14:paraId="4DEB10A1" w14:textId="77777777" w:rsidR="00A2519A" w:rsidRDefault="00A2519A" w:rsidP="00EF3662">
      <w:pPr>
        <w:pStyle w:val="norm"/>
        <w:spacing w:line="240" w:lineRule="auto"/>
        <w:ind w:firstLine="284"/>
        <w:jc w:val="right"/>
        <w:rPr>
          <w:rFonts w:ascii="GHEA Grapalat" w:hAnsi="GHEA Grapalat" w:cs="Sylfaen"/>
          <w:b/>
          <w:sz w:val="20"/>
          <w:lang w:val="es-ES"/>
        </w:rPr>
      </w:pPr>
    </w:p>
    <w:p w14:paraId="4DE9BFFD" w14:textId="77777777" w:rsidR="00A2519A" w:rsidRDefault="00A2519A" w:rsidP="00EF3662">
      <w:pPr>
        <w:pStyle w:val="norm"/>
        <w:spacing w:line="240" w:lineRule="auto"/>
        <w:ind w:firstLine="284"/>
        <w:jc w:val="right"/>
        <w:rPr>
          <w:rFonts w:ascii="GHEA Grapalat" w:hAnsi="GHEA Grapalat" w:cs="Sylfaen"/>
          <w:b/>
          <w:sz w:val="20"/>
          <w:lang w:val="es-ES"/>
        </w:rPr>
      </w:pPr>
    </w:p>
    <w:p w14:paraId="1B771C09" w14:textId="77777777" w:rsidR="00A2519A" w:rsidRDefault="00A2519A" w:rsidP="00EF3662">
      <w:pPr>
        <w:pStyle w:val="norm"/>
        <w:spacing w:line="240" w:lineRule="auto"/>
        <w:ind w:firstLine="284"/>
        <w:jc w:val="right"/>
        <w:rPr>
          <w:rFonts w:ascii="GHEA Grapalat" w:hAnsi="GHEA Grapalat" w:cs="Sylfaen"/>
          <w:b/>
          <w:sz w:val="20"/>
          <w:lang w:val="es-ES"/>
        </w:rPr>
      </w:pPr>
    </w:p>
    <w:p w14:paraId="437B57EA" w14:textId="77777777" w:rsidR="00A2519A" w:rsidRDefault="00A2519A" w:rsidP="00EF3662">
      <w:pPr>
        <w:pStyle w:val="norm"/>
        <w:spacing w:line="240" w:lineRule="auto"/>
        <w:ind w:firstLine="284"/>
        <w:jc w:val="right"/>
        <w:rPr>
          <w:rFonts w:ascii="GHEA Grapalat" w:hAnsi="GHEA Grapalat" w:cs="Sylfaen"/>
          <w:b/>
          <w:sz w:val="20"/>
          <w:lang w:val="es-ES"/>
        </w:rPr>
      </w:pPr>
    </w:p>
    <w:p w14:paraId="581C1DE5" w14:textId="77777777" w:rsidR="00A2519A" w:rsidRPr="00A71D81" w:rsidRDefault="00A2519A"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02085845" w14:textId="77777777" w:rsidR="007A626C" w:rsidRDefault="007A626C" w:rsidP="007A626C">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t>Հավելված</w:t>
      </w:r>
      <w:r>
        <w:rPr>
          <w:rFonts w:ascii="GHEA Grapalat" w:hAnsi="GHEA Grapalat" w:cs="Arial"/>
          <w:b/>
          <w:sz w:val="20"/>
          <w:lang w:val="es-ES"/>
        </w:rPr>
        <w:t xml:space="preserve">  N 1</w:t>
      </w:r>
    </w:p>
    <w:p w14:paraId="152EF1FC" w14:textId="252D3FE5" w:rsidR="007A626C" w:rsidRPr="00AE2768" w:rsidRDefault="007A626C" w:rsidP="007A626C">
      <w:pPr>
        <w:pStyle w:val="BodyTextIndent3"/>
        <w:spacing w:line="240" w:lineRule="auto"/>
        <w:jc w:val="right"/>
        <w:rPr>
          <w:rFonts w:ascii="GHEA Grapalat" w:hAnsi="GHEA Grapalat" w:cs="Arial"/>
          <w:b/>
          <w:lang w:val="es-ES"/>
        </w:rPr>
      </w:pPr>
      <w:r w:rsidRPr="00D52874">
        <w:rPr>
          <w:rFonts w:ascii="GHEA Grapalat" w:hAnsi="GHEA Grapalat"/>
          <w:sz w:val="24"/>
          <w:szCs w:val="24"/>
          <w:lang w:val="es-ES"/>
        </w:rPr>
        <w:t>«</w:t>
      </w:r>
      <w:r w:rsidRPr="00BC71BD">
        <w:rPr>
          <w:rFonts w:ascii="GHEA Grapalat" w:hAnsi="GHEA Grapalat" w:cs="Sylfaen"/>
          <w:b/>
          <w:lang w:val="hy-AM"/>
        </w:rPr>
        <w:t>ԵՔԼ-</w:t>
      </w:r>
      <w:r>
        <w:rPr>
          <w:rFonts w:ascii="GHEA Grapalat" w:hAnsi="GHEA Grapalat" w:cs="Sylfaen"/>
          <w:b/>
        </w:rPr>
        <w:t>ԳՀ</w:t>
      </w:r>
      <w:r w:rsidRPr="00752623">
        <w:rPr>
          <w:rFonts w:ascii="GHEA Grapalat" w:hAnsi="GHEA Grapalat" w:cs="Sylfaen"/>
          <w:b/>
          <w:lang w:val="hy-AM"/>
        </w:rPr>
        <w:t>ԱՊՁԲ</w:t>
      </w:r>
      <w:r w:rsidRPr="00752623">
        <w:rPr>
          <w:rFonts w:ascii="GHEA Grapalat" w:hAnsi="GHEA Grapalat"/>
          <w:b/>
          <w:lang w:val="es-ES"/>
        </w:rPr>
        <w:t>-</w:t>
      </w:r>
      <w:r w:rsidR="00C1689B">
        <w:rPr>
          <w:rFonts w:ascii="GHEA Grapalat" w:hAnsi="GHEA Grapalat"/>
          <w:b/>
          <w:lang w:val="es-ES"/>
        </w:rPr>
        <w:t>2</w:t>
      </w:r>
      <w:r w:rsidR="00B96A39">
        <w:rPr>
          <w:rFonts w:ascii="GHEA Grapalat" w:hAnsi="GHEA Grapalat"/>
          <w:b/>
          <w:lang w:val="es-ES"/>
        </w:rPr>
        <w:t>6</w:t>
      </w:r>
      <w:r w:rsidR="00C1689B">
        <w:rPr>
          <w:rFonts w:ascii="GHEA Grapalat" w:hAnsi="GHEA Grapalat"/>
          <w:b/>
          <w:lang w:val="es-ES"/>
        </w:rPr>
        <w:t>/</w:t>
      </w:r>
      <w:r w:rsidR="00B96A39">
        <w:rPr>
          <w:rFonts w:ascii="GHEA Grapalat" w:hAnsi="GHEA Grapalat"/>
          <w:b/>
          <w:lang w:val="es-ES"/>
        </w:rPr>
        <w:t>1</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45061CC0" w14:textId="77777777" w:rsidR="007A626C" w:rsidRPr="00AE2768" w:rsidRDefault="007A626C" w:rsidP="007A626C">
      <w:pPr>
        <w:pStyle w:val="BodyTextIndent3"/>
        <w:spacing w:line="240" w:lineRule="auto"/>
        <w:jc w:val="right"/>
        <w:rPr>
          <w:rFonts w:ascii="GHEA Grapalat" w:hAnsi="GHEA Grapalat" w:cs="Arial"/>
          <w:b/>
          <w:lang w:val="es-ES"/>
        </w:rPr>
      </w:pPr>
      <w:proofErr w:type="gramStart"/>
      <w:r w:rsidRPr="00DE1E5A">
        <w:rPr>
          <w:rFonts w:ascii="GHEA Grapalat" w:hAnsi="GHEA Grapalat" w:cs="Sylfaen"/>
          <w:b/>
        </w:rPr>
        <w:t>գնանշման</w:t>
      </w:r>
      <w:proofErr w:type="gramEnd"/>
      <w:r w:rsidRPr="002F58FE">
        <w:rPr>
          <w:rFonts w:ascii="GHEA Grapalat" w:hAnsi="GHEA Grapalat" w:cs="Sylfaen"/>
          <w:b/>
          <w:lang w:val="es-ES"/>
        </w:rPr>
        <w:t xml:space="preserve"> </w:t>
      </w:r>
      <w:r w:rsidRPr="00DE1E5A">
        <w:rPr>
          <w:rFonts w:ascii="GHEA Grapalat" w:hAnsi="GHEA Grapalat" w:cs="Sylfaen"/>
          <w:b/>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3849BC37" w:rsidR="00B2572B" w:rsidRPr="00A71D81" w:rsidRDefault="00FA22D4"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00B2572B" w:rsidRPr="00A71D81">
        <w:rPr>
          <w:rFonts w:ascii="GHEA Grapalat" w:hAnsi="GHEA Grapalat" w:cs="Sylfaen"/>
          <w:color w:val="auto"/>
          <w:sz w:val="24"/>
          <w:szCs w:val="24"/>
          <w:lang w:val="es-ES"/>
        </w:rPr>
        <w:t xml:space="preserve">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gramStart"/>
      <w:r w:rsidRPr="00A71D81">
        <w:rPr>
          <w:rFonts w:ascii="GHEA Grapalat" w:hAnsi="GHEA Grapalat" w:cs="Sylfaen"/>
          <w:sz w:val="20"/>
          <w:szCs w:val="20"/>
          <w:lang w:val="es-ES"/>
        </w:rPr>
        <w:t>հայտնում</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33413921"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00C1689B">
        <w:rPr>
          <w:rFonts w:ascii="GHEA Grapalat" w:hAnsi="GHEA Grapalat"/>
          <w:sz w:val="22"/>
          <w:szCs w:val="22"/>
          <w:u w:val="single"/>
          <w:lang w:val="hy-AM"/>
        </w:rPr>
        <w:t>«</w:t>
      </w:r>
      <w:r w:rsidR="007A626C" w:rsidRPr="000E6360">
        <w:rPr>
          <w:rFonts w:ascii="GHEA Grapalat" w:hAnsi="GHEA Grapalat"/>
          <w:sz w:val="22"/>
          <w:szCs w:val="22"/>
          <w:u w:val="single"/>
          <w:lang w:val="es-ES"/>
        </w:rPr>
        <w:t>Երքաղլույս</w:t>
      </w:r>
      <w:r w:rsidR="00C1689B">
        <w:rPr>
          <w:rFonts w:ascii="GHEA Grapalat" w:hAnsi="GHEA Grapalat"/>
          <w:sz w:val="22"/>
          <w:szCs w:val="22"/>
          <w:u w:val="single"/>
          <w:lang w:val="hy-AM"/>
        </w:rPr>
        <w:t>»</w:t>
      </w:r>
      <w:r w:rsidR="007A626C" w:rsidRPr="000E6360">
        <w:rPr>
          <w:rFonts w:ascii="GHEA Grapalat" w:hAnsi="GHEA Grapalat"/>
          <w:sz w:val="22"/>
          <w:szCs w:val="22"/>
          <w:u w:val="single"/>
          <w:lang w:val="es-ES"/>
        </w:rPr>
        <w:t xml:space="preserve"> ՓԲԸ</w:t>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007A626C">
        <w:rPr>
          <w:rFonts w:ascii="GHEA Grapalat" w:hAnsi="GHEA Grapalat"/>
          <w:sz w:val="22"/>
          <w:szCs w:val="22"/>
          <w:u w:val="single"/>
          <w:lang w:val="es-ES"/>
        </w:rPr>
        <w:t xml:space="preserve"> </w:t>
      </w:r>
      <w:r w:rsidR="007A626C" w:rsidRPr="00D52874">
        <w:rPr>
          <w:rFonts w:ascii="GHEA Grapalat" w:hAnsi="GHEA Grapalat"/>
          <w:lang w:val="es-ES"/>
        </w:rPr>
        <w:t>«</w:t>
      </w:r>
      <w:r w:rsidR="007A626C" w:rsidRPr="00BC71BD">
        <w:rPr>
          <w:rFonts w:ascii="GHEA Grapalat" w:hAnsi="GHEA Grapalat" w:cs="Sylfaen"/>
          <w:b/>
          <w:lang w:val="hy-AM"/>
        </w:rPr>
        <w:t>ԵՔԼ-</w:t>
      </w:r>
      <w:r w:rsidR="007A626C">
        <w:rPr>
          <w:rFonts w:ascii="GHEA Grapalat" w:hAnsi="GHEA Grapalat" w:cs="Sylfaen"/>
          <w:b/>
        </w:rPr>
        <w:t>ԳՀ</w:t>
      </w:r>
      <w:r w:rsidR="007A626C" w:rsidRPr="00752623">
        <w:rPr>
          <w:rFonts w:ascii="GHEA Grapalat" w:hAnsi="GHEA Grapalat" w:cs="Sylfaen"/>
          <w:b/>
          <w:lang w:val="hy-AM"/>
        </w:rPr>
        <w:t>ԱՊՁԲ</w:t>
      </w:r>
      <w:r w:rsidR="007A626C" w:rsidRPr="00752623">
        <w:rPr>
          <w:rFonts w:ascii="GHEA Grapalat" w:hAnsi="GHEA Grapalat"/>
          <w:b/>
          <w:lang w:val="es-ES"/>
        </w:rPr>
        <w:t>-</w:t>
      </w:r>
      <w:r w:rsidR="00C1689B">
        <w:rPr>
          <w:rFonts w:ascii="GHEA Grapalat" w:hAnsi="GHEA Grapalat"/>
          <w:b/>
          <w:lang w:val="es-ES"/>
        </w:rPr>
        <w:t>2</w:t>
      </w:r>
      <w:r w:rsidR="00B96A39">
        <w:rPr>
          <w:rFonts w:ascii="GHEA Grapalat" w:hAnsi="GHEA Grapalat"/>
          <w:b/>
          <w:lang w:val="es-ES"/>
        </w:rPr>
        <w:t>6</w:t>
      </w:r>
      <w:r w:rsidR="00C1689B">
        <w:rPr>
          <w:rFonts w:ascii="GHEA Grapalat" w:hAnsi="GHEA Grapalat"/>
          <w:b/>
          <w:lang w:val="es-ES"/>
        </w:rPr>
        <w:t>/</w:t>
      </w:r>
      <w:r w:rsidR="00B96A39">
        <w:rPr>
          <w:rFonts w:ascii="GHEA Grapalat" w:hAnsi="GHEA Grapalat"/>
          <w:b/>
          <w:lang w:val="es-ES"/>
        </w:rPr>
        <w:t>1</w:t>
      </w:r>
      <w:r w:rsidR="007A626C" w:rsidRPr="00D52874">
        <w:rPr>
          <w:rFonts w:ascii="GHEA Grapalat" w:hAnsi="GHEA Grapalat"/>
          <w:lang w:val="es-ES"/>
        </w:rPr>
        <w:t>»</w:t>
      </w:r>
      <w:r w:rsidR="007A626C" w:rsidRPr="00752623">
        <w:rPr>
          <w:rFonts w:ascii="GHEA Grapalat" w:hAnsi="GHEA Grapalat"/>
          <w:b/>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proofErr w:type="gramStart"/>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w:t>
      </w:r>
      <w:proofErr w:type="gramEnd"/>
      <w:r w:rsidRPr="00A71D81">
        <w:rPr>
          <w:rFonts w:ascii="GHEA Grapalat" w:hAnsi="GHEA Grapalat" w:cs="Sylfaen"/>
          <w:vertAlign w:val="superscript"/>
          <w:lang w:val="es-ES"/>
        </w:rPr>
        <w:t xml:space="preserve"> անվանումը</w:t>
      </w:r>
    </w:p>
    <w:p w14:paraId="6C6CED00" w14:textId="4F83C7E9" w:rsidR="00B2572B" w:rsidRPr="00A71D81" w:rsidRDefault="007A626C" w:rsidP="00EF3662">
      <w:pPr>
        <w:jc w:val="both"/>
        <w:rPr>
          <w:rFonts w:ascii="GHEA Grapalat" w:hAnsi="GHEA Grapalat" w:cs="Sylfaen"/>
          <w:sz w:val="20"/>
          <w:szCs w:val="20"/>
          <w:lang w:val="es-ES"/>
        </w:rPr>
      </w:pPr>
      <w:proofErr w:type="gramStart"/>
      <w:r>
        <w:rPr>
          <w:rFonts w:ascii="GHEA Grapalat" w:hAnsi="GHEA Grapalat" w:cs="Sylfaen"/>
          <w:sz w:val="20"/>
          <w:szCs w:val="20"/>
          <w:lang w:val="es-ES"/>
        </w:rPr>
        <w:t>գնանշման</w:t>
      </w:r>
      <w:proofErr w:type="gramEnd"/>
      <w:r>
        <w:rPr>
          <w:rFonts w:ascii="GHEA Grapalat" w:hAnsi="GHEA Grapalat" w:cs="Sylfaen"/>
          <w:sz w:val="20"/>
          <w:szCs w:val="20"/>
          <w:lang w:val="es-ES"/>
        </w:rPr>
        <w:t xml:space="preserve">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չափաբաժնի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gramStart"/>
      <w:r w:rsidRPr="00A71D81">
        <w:rPr>
          <w:rFonts w:ascii="GHEA Grapalat" w:hAnsi="GHEA Grapalat" w:cs="Sylfaen"/>
          <w:sz w:val="20"/>
          <w:szCs w:val="20"/>
          <w:lang w:val="es-ES"/>
        </w:rPr>
        <w:t>պահանջներին</w:t>
      </w:r>
      <w:proofErr w:type="gramEnd"/>
      <w:r w:rsidRPr="00A71D81">
        <w:rPr>
          <w:rFonts w:ascii="GHEA Grapalat" w:hAnsi="GHEA Grapalat" w:cs="Sylfaen"/>
          <w:sz w:val="20"/>
          <w:szCs w:val="20"/>
          <w:lang w:val="es-ES"/>
        </w:rPr>
        <w:t xml:space="preserve">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gramStart"/>
      <w:r w:rsidRPr="00A71D81">
        <w:rPr>
          <w:rFonts w:ascii="GHEA Grapalat" w:hAnsi="GHEA Grapalat" w:cs="Sylfaen"/>
          <w:sz w:val="20"/>
          <w:szCs w:val="20"/>
          <w:lang w:val="es-ES"/>
        </w:rPr>
        <w:t>ռեզիդենտ</w:t>
      </w:r>
      <w:proofErr w:type="gramEnd"/>
      <w:r w:rsidRPr="00A71D81">
        <w:rPr>
          <w:rFonts w:ascii="GHEA Grapalat" w:hAnsi="GHEA Grapalat" w:cs="Sylfaen"/>
          <w:sz w:val="20"/>
          <w:szCs w:val="20"/>
          <w:lang w:val="es-ES"/>
        </w:rPr>
        <w:t xml:space="preserve">: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երկրի</w:t>
      </w:r>
      <w:proofErr w:type="gramEnd"/>
      <w:r w:rsidRPr="00A71D81">
        <w:rPr>
          <w:rFonts w:ascii="GHEA Grapalat" w:hAnsi="GHEA Grapalat" w:cs="Arial"/>
          <w:vertAlign w:val="superscript"/>
          <w:lang w:val="es-ES"/>
        </w:rPr>
        <w:t xml:space="preserve">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հարկի</w:t>
      </w:r>
      <w:proofErr w:type="gramEnd"/>
      <w:r w:rsidRPr="00A71D81">
        <w:rPr>
          <w:rFonts w:ascii="GHEA Grapalat" w:hAnsi="GHEA Grapalat" w:cs="Arial"/>
          <w:vertAlign w:val="superscript"/>
          <w:lang w:val="es-ES"/>
        </w:rPr>
        <w:t xml:space="preserve">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էլեկտրոնային</w:t>
      </w:r>
      <w:proofErr w:type="gramEnd"/>
      <w:r w:rsidRPr="00A71D81">
        <w:rPr>
          <w:rFonts w:ascii="GHEA Grapalat" w:hAnsi="GHEA Grapalat" w:cs="Arial"/>
          <w:vertAlign w:val="superscript"/>
          <w:lang w:val="es-ES"/>
        </w:rPr>
        <w:t xml:space="preserve">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59DCC71C"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gramStart"/>
      <w:r w:rsidRPr="00AE74A0">
        <w:rPr>
          <w:rFonts w:ascii="GHEA Grapalat" w:hAnsi="GHEA Grapalat" w:cs="Arial"/>
          <w:sz w:val="20"/>
          <w:szCs w:val="20"/>
          <w:lang w:val="es-ES"/>
        </w:rPr>
        <w:t>բավարարում</w:t>
      </w:r>
      <w:proofErr w:type="gram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7A626C" w:rsidRPr="00D52874">
        <w:rPr>
          <w:rFonts w:ascii="GHEA Grapalat" w:hAnsi="GHEA Grapalat"/>
          <w:lang w:val="es-ES"/>
        </w:rPr>
        <w:t>«</w:t>
      </w:r>
      <w:r w:rsidR="007A626C" w:rsidRPr="00BC71BD">
        <w:rPr>
          <w:rFonts w:ascii="GHEA Grapalat" w:hAnsi="GHEA Grapalat" w:cs="Sylfaen"/>
          <w:b/>
          <w:lang w:val="hy-AM"/>
        </w:rPr>
        <w:t>ԵՔԼ-</w:t>
      </w:r>
      <w:r w:rsidR="007A626C" w:rsidRPr="00241918">
        <w:rPr>
          <w:rFonts w:ascii="GHEA Grapalat" w:hAnsi="GHEA Grapalat" w:cs="Sylfaen"/>
          <w:b/>
          <w:lang w:val="hy-AM"/>
        </w:rPr>
        <w:t>ԳՀ</w:t>
      </w:r>
      <w:r w:rsidR="007A626C" w:rsidRPr="00752623">
        <w:rPr>
          <w:rFonts w:ascii="GHEA Grapalat" w:hAnsi="GHEA Grapalat" w:cs="Sylfaen"/>
          <w:b/>
          <w:lang w:val="hy-AM"/>
        </w:rPr>
        <w:t>ԱՊՁԲ</w:t>
      </w:r>
      <w:r w:rsidR="007A626C" w:rsidRPr="00752623">
        <w:rPr>
          <w:rFonts w:ascii="GHEA Grapalat" w:hAnsi="GHEA Grapalat"/>
          <w:b/>
          <w:lang w:val="es-ES"/>
        </w:rPr>
        <w:t>-</w:t>
      </w:r>
      <w:r w:rsidR="00C1689B">
        <w:rPr>
          <w:rFonts w:ascii="GHEA Grapalat" w:hAnsi="GHEA Grapalat"/>
          <w:b/>
          <w:lang w:val="es-ES"/>
        </w:rPr>
        <w:t>2</w:t>
      </w:r>
      <w:r w:rsidR="00B96A39">
        <w:rPr>
          <w:rFonts w:ascii="GHEA Grapalat" w:hAnsi="GHEA Grapalat"/>
          <w:b/>
          <w:lang w:val="es-ES"/>
        </w:rPr>
        <w:t>6</w:t>
      </w:r>
      <w:r w:rsidR="00C1689B">
        <w:rPr>
          <w:rFonts w:ascii="GHEA Grapalat" w:hAnsi="GHEA Grapalat"/>
          <w:b/>
          <w:lang w:val="es-ES"/>
        </w:rPr>
        <w:t>/</w:t>
      </w:r>
      <w:r w:rsidR="00B96A39">
        <w:rPr>
          <w:rFonts w:ascii="GHEA Grapalat" w:hAnsi="GHEA Grapalat"/>
          <w:b/>
          <w:lang w:val="es-ES"/>
        </w:rPr>
        <w:t>1</w:t>
      </w:r>
      <w:r w:rsidR="007A626C" w:rsidRPr="00D52874">
        <w:rPr>
          <w:rFonts w:ascii="GHEA Grapalat" w:hAnsi="GHEA Grapalat"/>
          <w:lang w:val="es-ES"/>
        </w:rPr>
        <w:t>»</w:t>
      </w:r>
      <w:r w:rsidR="007A626C" w:rsidRPr="00752623">
        <w:rPr>
          <w:rFonts w:ascii="GHEA Grapalat" w:hAnsi="GHEA Grapalat"/>
          <w:b/>
          <w:lang w:val="es-ES"/>
        </w:rPr>
        <w:t xml:space="preserve"> </w:t>
      </w:r>
      <w:r w:rsidRPr="00AE74A0">
        <w:rPr>
          <w:rFonts w:ascii="GHEA Grapalat" w:hAnsi="GHEA Grapalat" w:cs="Arial"/>
          <w:sz w:val="20"/>
          <w:szCs w:val="20"/>
          <w:lang w:val="es-ES"/>
        </w:rPr>
        <w:t xml:space="preserve">ծածկագրով  </w:t>
      </w:r>
      <w:r w:rsidR="007A626C">
        <w:rPr>
          <w:rFonts w:ascii="GHEA Grapalat" w:hAnsi="GHEA Grapalat" w:cs="Arial"/>
          <w:sz w:val="20"/>
          <w:szCs w:val="20"/>
          <w:lang w:val="es-ES"/>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1354EDFE"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007A626C">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18"/>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688D4EFD"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7A626C" w:rsidRPr="00D52874">
        <w:rPr>
          <w:rFonts w:ascii="GHEA Grapalat" w:hAnsi="GHEA Grapalat"/>
          <w:lang w:val="es-ES"/>
        </w:rPr>
        <w:t>«</w:t>
      </w:r>
      <w:r w:rsidR="007A626C" w:rsidRPr="00BC71BD">
        <w:rPr>
          <w:rFonts w:ascii="GHEA Grapalat" w:hAnsi="GHEA Grapalat" w:cs="Sylfaen"/>
          <w:b/>
          <w:lang w:val="hy-AM"/>
        </w:rPr>
        <w:t>ԵՔԼ-</w:t>
      </w:r>
      <w:r w:rsidR="007A626C" w:rsidRPr="00241918">
        <w:rPr>
          <w:rFonts w:ascii="GHEA Grapalat" w:hAnsi="GHEA Grapalat" w:cs="Sylfaen"/>
          <w:b/>
          <w:lang w:val="hy-AM"/>
        </w:rPr>
        <w:t>ԳՀ</w:t>
      </w:r>
      <w:r w:rsidR="007A626C" w:rsidRPr="00752623">
        <w:rPr>
          <w:rFonts w:ascii="GHEA Grapalat" w:hAnsi="GHEA Grapalat" w:cs="Sylfaen"/>
          <w:b/>
          <w:lang w:val="hy-AM"/>
        </w:rPr>
        <w:t>ԱՊՁԲ</w:t>
      </w:r>
      <w:r w:rsidR="007A626C" w:rsidRPr="00752623">
        <w:rPr>
          <w:rFonts w:ascii="GHEA Grapalat" w:hAnsi="GHEA Grapalat"/>
          <w:b/>
          <w:lang w:val="es-ES"/>
        </w:rPr>
        <w:t>-</w:t>
      </w:r>
      <w:r w:rsidR="00C1689B">
        <w:rPr>
          <w:rFonts w:ascii="GHEA Grapalat" w:hAnsi="GHEA Grapalat"/>
          <w:b/>
          <w:lang w:val="es-ES"/>
        </w:rPr>
        <w:t>2</w:t>
      </w:r>
      <w:r w:rsidR="00B96A39">
        <w:rPr>
          <w:rFonts w:ascii="GHEA Grapalat" w:hAnsi="GHEA Grapalat"/>
          <w:b/>
          <w:lang w:val="es-ES"/>
        </w:rPr>
        <w:t>6</w:t>
      </w:r>
      <w:r w:rsidR="00C1689B">
        <w:rPr>
          <w:rFonts w:ascii="GHEA Grapalat" w:hAnsi="GHEA Grapalat"/>
          <w:b/>
          <w:lang w:val="es-ES"/>
        </w:rPr>
        <w:t>/</w:t>
      </w:r>
      <w:r w:rsidR="00B96A39">
        <w:rPr>
          <w:rFonts w:ascii="GHEA Grapalat" w:hAnsi="GHEA Grapalat"/>
          <w:b/>
          <w:lang w:val="es-ES"/>
        </w:rPr>
        <w:t>1</w:t>
      </w:r>
      <w:r w:rsidR="007A626C" w:rsidRPr="00D52874">
        <w:rPr>
          <w:rFonts w:ascii="GHEA Grapalat" w:hAnsi="GHEA Grapalat"/>
          <w:lang w:val="es-ES"/>
        </w:rPr>
        <w:t>»</w:t>
      </w:r>
      <w:r w:rsidR="007A626C" w:rsidRPr="00752623">
        <w:rPr>
          <w:rFonts w:ascii="GHEA Grapalat" w:hAnsi="GHEA Grapalat"/>
          <w:b/>
          <w:lang w:val="es-ES"/>
        </w:rPr>
        <w:t xml:space="preserve"> </w:t>
      </w:r>
      <w:r w:rsidR="006C3873" w:rsidRPr="00AE74A0">
        <w:rPr>
          <w:rFonts w:ascii="GHEA Grapalat" w:hAnsi="GHEA Grapalat" w:cs="Arial"/>
          <w:sz w:val="20"/>
          <w:szCs w:val="20"/>
          <w:lang w:val="es-ES"/>
        </w:rPr>
        <w:t xml:space="preserve">ծածկագրով </w:t>
      </w:r>
      <w:r w:rsidR="007A626C">
        <w:rPr>
          <w:rFonts w:ascii="GHEA Grapalat" w:hAnsi="GHEA Grapalat" w:cs="Arial"/>
          <w:sz w:val="20"/>
          <w:szCs w:val="20"/>
          <w:lang w:val="es-ES"/>
        </w:rPr>
        <w:t>գնանշման հարցմանը</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փոխկապակցված</w:t>
      </w:r>
      <w:proofErr w:type="gramEnd"/>
      <w:r w:rsidRPr="00A71D81">
        <w:rPr>
          <w:rFonts w:ascii="GHEA Grapalat" w:hAnsi="GHEA Grapalat" w:cs="Arial"/>
          <w:sz w:val="20"/>
          <w:szCs w:val="20"/>
          <w:lang w:val="es-ES"/>
        </w:rPr>
        <w:t xml:space="preserve">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կողմից</w:t>
      </w:r>
      <w:proofErr w:type="gramEnd"/>
      <w:r w:rsidRPr="00A71D81">
        <w:rPr>
          <w:rFonts w:ascii="GHEA Grapalat" w:hAnsi="GHEA Grapalat" w:cs="Arial"/>
          <w:sz w:val="20"/>
          <w:szCs w:val="20"/>
          <w:lang w:val="es-ES"/>
        </w:rPr>
        <w:t xml:space="preserve">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proofErr w:type="gramStart"/>
      <w:r w:rsidRPr="00A71D81">
        <w:rPr>
          <w:rFonts w:ascii="GHEA Grapalat" w:hAnsi="GHEA Grapalat" w:cs="Arial"/>
          <w:sz w:val="20"/>
          <w:szCs w:val="20"/>
          <w:lang w:val="es-ES"/>
        </w:rPr>
        <w:t>պատկանող</w:t>
      </w:r>
      <w:proofErr w:type="gramEnd"/>
      <w:r w:rsidRPr="00A71D81">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proofErr w:type="gramStart"/>
      <w:r w:rsidRPr="00A71D81">
        <w:rPr>
          <w:rFonts w:ascii="GHEA Grapalat" w:hAnsi="GHEA Grapalat" w:cs="Arial"/>
          <w:sz w:val="20"/>
          <w:szCs w:val="20"/>
          <w:lang w:val="es-ES"/>
        </w:rPr>
        <w:t>տեղեկություններ</w:t>
      </w:r>
      <w:proofErr w:type="gramEnd"/>
      <w:r w:rsidRPr="00A71D81">
        <w:rPr>
          <w:rFonts w:ascii="GHEA Grapalat" w:hAnsi="GHEA Grapalat" w:cs="Arial"/>
          <w:sz w:val="20"/>
          <w:szCs w:val="20"/>
          <w:lang w:val="es-ES"/>
        </w:rPr>
        <w:t xml:space="preserve">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proofErr w:type="gramStart"/>
      <w:r w:rsidRPr="00A71D81">
        <w:rPr>
          <w:rFonts w:ascii="GHEA Grapalat" w:hAnsi="GHEA Grapalat"/>
          <w:sz w:val="20"/>
          <w:lang w:val="es-ES"/>
        </w:rPr>
        <w:t>ապրանքի</w:t>
      </w:r>
      <w:proofErr w:type="gramEnd"/>
      <w:r w:rsidRPr="00A71D81">
        <w:rPr>
          <w:rFonts w:ascii="GHEA Grapalat" w:hAnsi="GHEA Grapalat"/>
          <w:sz w:val="20"/>
          <w:lang w:val="es-ES"/>
        </w:rPr>
        <w:t xml:space="preserve">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2FFF8D75"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69C3A2D1" w14:textId="77777777" w:rsidR="002B48E8" w:rsidRDefault="00CE3A99" w:rsidP="00507CB9">
      <w:pPr>
        <w:pStyle w:val="BodyTextIndent3"/>
        <w:spacing w:line="240" w:lineRule="auto"/>
        <w:ind w:firstLine="0"/>
        <w:jc w:val="right"/>
        <w:rPr>
          <w:rFonts w:ascii="GHEA Grapalat" w:hAnsi="GHEA Grapalat" w:cs="Sylfaen"/>
          <w:b/>
          <w:lang w:val="hy-AM"/>
        </w:rPr>
      </w:pPr>
      <w:r w:rsidRPr="00A71D81">
        <w:rPr>
          <w:rFonts w:ascii="GHEA Grapalat" w:hAnsi="GHEA Grapalat" w:cs="Sylfaen"/>
          <w:b/>
          <w:lang w:val="hy-AM"/>
        </w:rPr>
        <w:br w:type="page"/>
      </w:r>
    </w:p>
    <w:p w14:paraId="658E9F87" w14:textId="77777777" w:rsidR="002B48E8" w:rsidRDefault="002B48E8" w:rsidP="00507CB9">
      <w:pPr>
        <w:pStyle w:val="BodyTextIndent3"/>
        <w:spacing w:line="240" w:lineRule="auto"/>
        <w:ind w:firstLine="0"/>
        <w:jc w:val="right"/>
        <w:rPr>
          <w:rFonts w:ascii="GHEA Grapalat" w:hAnsi="GHEA Grapalat" w:cs="Sylfaen"/>
          <w:b/>
          <w:lang w:val="hy-AM"/>
        </w:rPr>
      </w:pPr>
    </w:p>
    <w:p w14:paraId="2B8AF9AD" w14:textId="77777777" w:rsidR="002B48E8" w:rsidRDefault="002B48E8" w:rsidP="00507CB9">
      <w:pPr>
        <w:pStyle w:val="BodyTextIndent3"/>
        <w:spacing w:line="240" w:lineRule="auto"/>
        <w:ind w:firstLine="0"/>
        <w:jc w:val="right"/>
        <w:rPr>
          <w:rFonts w:ascii="GHEA Grapalat" w:hAnsi="GHEA Grapalat" w:cs="Sylfaen"/>
          <w:b/>
          <w:lang w:val="hy-AM"/>
        </w:rPr>
      </w:pPr>
    </w:p>
    <w:p w14:paraId="0D993073" w14:textId="77777777" w:rsidR="002B48E8" w:rsidRDefault="002B48E8" w:rsidP="00507CB9">
      <w:pPr>
        <w:pStyle w:val="BodyTextIndent3"/>
        <w:spacing w:line="240" w:lineRule="auto"/>
        <w:ind w:firstLine="0"/>
        <w:jc w:val="right"/>
        <w:rPr>
          <w:rFonts w:ascii="GHEA Grapalat" w:hAnsi="GHEA Grapalat" w:cs="Sylfaen"/>
          <w:b/>
          <w:lang w:val="hy-AM"/>
        </w:rPr>
      </w:pPr>
    </w:p>
    <w:p w14:paraId="48E47402" w14:textId="77777777" w:rsidR="002B48E8" w:rsidRDefault="002B48E8" w:rsidP="00507CB9">
      <w:pPr>
        <w:pStyle w:val="BodyTextIndent3"/>
        <w:spacing w:line="240" w:lineRule="auto"/>
        <w:ind w:firstLine="0"/>
        <w:jc w:val="right"/>
        <w:rPr>
          <w:rFonts w:ascii="GHEA Grapalat" w:hAnsi="GHEA Grapalat" w:cs="Sylfaen"/>
          <w:b/>
          <w:lang w:val="hy-AM"/>
        </w:rPr>
      </w:pPr>
    </w:p>
    <w:p w14:paraId="7F434E75" w14:textId="77777777" w:rsidR="002B48E8" w:rsidRDefault="002B48E8" w:rsidP="00507CB9">
      <w:pPr>
        <w:pStyle w:val="BodyTextIndent3"/>
        <w:spacing w:line="240" w:lineRule="auto"/>
        <w:ind w:firstLine="0"/>
        <w:jc w:val="right"/>
        <w:rPr>
          <w:rFonts w:ascii="GHEA Grapalat" w:hAnsi="GHEA Grapalat" w:cs="Sylfaen"/>
          <w:b/>
          <w:lang w:val="hy-AM"/>
        </w:rPr>
      </w:pPr>
    </w:p>
    <w:p w14:paraId="762109C7" w14:textId="114A2C35" w:rsidR="000B1088" w:rsidRPr="00A71D81" w:rsidRDefault="00CE3A99" w:rsidP="00507CB9">
      <w:pPr>
        <w:pStyle w:val="BodyTextIndent3"/>
        <w:spacing w:line="240" w:lineRule="auto"/>
        <w:ind w:firstLine="0"/>
        <w:jc w:val="right"/>
        <w:rPr>
          <w:rFonts w:ascii="GHEA Grapalat" w:hAnsi="GHEA Grapalat" w:cs="Arial"/>
          <w:b/>
          <w:i/>
          <w:lang w:val="hy-AM"/>
        </w:rPr>
      </w:pPr>
      <w:r w:rsidRPr="00A71D81">
        <w:rPr>
          <w:rFonts w:ascii="GHEA Grapalat" w:hAnsi="GHEA Grapalat" w:cs="Sylfaen"/>
          <w:b/>
          <w:lang w:val="hy-AM"/>
        </w:rPr>
        <w:t xml:space="preserve"> </w:t>
      </w:r>
      <w:r w:rsidR="000B1088" w:rsidRPr="00A71D81">
        <w:rPr>
          <w:rFonts w:ascii="GHEA Grapalat" w:hAnsi="GHEA Grapalat" w:cs="Sylfaen"/>
          <w:b/>
          <w:lang w:val="hy-AM"/>
        </w:rPr>
        <w:t>Հավելված</w:t>
      </w:r>
      <w:r w:rsidR="000B1088" w:rsidRPr="00A71D81">
        <w:rPr>
          <w:rFonts w:ascii="GHEA Grapalat" w:hAnsi="GHEA Grapalat" w:cs="Arial"/>
          <w:b/>
          <w:lang w:val="hy-AM"/>
        </w:rPr>
        <w:t xml:space="preserve"> </w:t>
      </w:r>
      <w:r w:rsidR="00E968EF" w:rsidRPr="00A71D81">
        <w:rPr>
          <w:rFonts w:ascii="GHEA Grapalat" w:hAnsi="GHEA Grapalat" w:cs="Arial"/>
          <w:b/>
          <w:lang w:val="hy-AM"/>
        </w:rPr>
        <w:t>1.1</w:t>
      </w:r>
    </w:p>
    <w:p w14:paraId="1C2C9BE8" w14:textId="7E0B077B" w:rsidR="00821C82" w:rsidRPr="00AE2768" w:rsidRDefault="00821C82" w:rsidP="00821C82">
      <w:pPr>
        <w:pStyle w:val="BodyTextIndent3"/>
        <w:spacing w:line="240" w:lineRule="auto"/>
        <w:jc w:val="right"/>
        <w:rPr>
          <w:rFonts w:ascii="GHEA Grapalat" w:hAnsi="GHEA Grapalat" w:cs="Arial"/>
          <w:b/>
          <w:lang w:val="es-ES"/>
        </w:rPr>
      </w:pPr>
      <w:r w:rsidRPr="00D52874">
        <w:rPr>
          <w:rFonts w:ascii="GHEA Grapalat" w:hAnsi="GHEA Grapalat"/>
          <w:sz w:val="24"/>
          <w:szCs w:val="24"/>
          <w:lang w:val="es-ES"/>
        </w:rPr>
        <w:t>«</w:t>
      </w:r>
      <w:r w:rsidRPr="00BC71BD">
        <w:rPr>
          <w:rFonts w:ascii="GHEA Grapalat" w:hAnsi="GHEA Grapalat" w:cs="Sylfaen"/>
          <w:b/>
          <w:lang w:val="hy-AM"/>
        </w:rPr>
        <w:t>ԵՔԼ-</w:t>
      </w:r>
      <w:r w:rsidRPr="00241918">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sidR="00C1689B">
        <w:rPr>
          <w:rFonts w:ascii="GHEA Grapalat" w:hAnsi="GHEA Grapalat"/>
          <w:b/>
          <w:lang w:val="es-ES"/>
        </w:rPr>
        <w:t>2</w:t>
      </w:r>
      <w:r w:rsidR="002B48E8">
        <w:rPr>
          <w:rFonts w:ascii="GHEA Grapalat" w:hAnsi="GHEA Grapalat"/>
          <w:b/>
          <w:lang w:val="es-ES"/>
        </w:rPr>
        <w:t>6</w:t>
      </w:r>
      <w:r w:rsidR="00C1689B">
        <w:rPr>
          <w:rFonts w:ascii="GHEA Grapalat" w:hAnsi="GHEA Grapalat"/>
          <w:b/>
          <w:lang w:val="es-ES"/>
        </w:rPr>
        <w:t>/</w:t>
      </w:r>
      <w:r w:rsidR="002B48E8">
        <w:rPr>
          <w:rFonts w:ascii="GHEA Grapalat" w:hAnsi="GHEA Grapalat"/>
          <w:b/>
          <w:lang w:val="es-ES"/>
        </w:rPr>
        <w:t>1</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7665D1B2" w14:textId="77777777" w:rsidR="00821C82" w:rsidRPr="00AE2768" w:rsidRDefault="00821C82" w:rsidP="00821C82">
      <w:pPr>
        <w:pStyle w:val="BodyTextIndent3"/>
        <w:spacing w:line="240" w:lineRule="auto"/>
        <w:jc w:val="right"/>
        <w:rPr>
          <w:rFonts w:ascii="GHEA Grapalat" w:hAnsi="GHEA Grapalat" w:cs="Arial"/>
          <w:b/>
          <w:lang w:val="es-ES"/>
        </w:rPr>
      </w:pPr>
      <w:r w:rsidRPr="00241918">
        <w:rPr>
          <w:rFonts w:ascii="GHEA Grapalat" w:hAnsi="GHEA Grapalat" w:cs="Sylfaen"/>
          <w:b/>
          <w:lang w:val="hy-AM"/>
        </w:rPr>
        <w:t>գնանշման</w:t>
      </w:r>
      <w:r w:rsidRPr="002F58FE">
        <w:rPr>
          <w:rFonts w:ascii="GHEA Grapalat" w:hAnsi="GHEA Grapalat" w:cs="Sylfaen"/>
          <w:b/>
          <w:lang w:val="es-ES"/>
        </w:rPr>
        <w:t xml:space="preserve"> </w:t>
      </w:r>
      <w:r w:rsidRPr="00241918">
        <w:rPr>
          <w:rFonts w:ascii="GHEA Grapalat" w:hAnsi="GHEA Grapalat" w:cs="Sylfaen"/>
          <w:b/>
          <w:lang w:val="hy-AM"/>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420F8DE7"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821C82" w:rsidRPr="00D52874">
        <w:rPr>
          <w:rFonts w:ascii="GHEA Grapalat" w:hAnsi="GHEA Grapalat"/>
          <w:lang w:val="es-ES"/>
        </w:rPr>
        <w:t>«</w:t>
      </w:r>
      <w:r w:rsidR="00821C82" w:rsidRPr="00BC71BD">
        <w:rPr>
          <w:rFonts w:ascii="GHEA Grapalat" w:hAnsi="GHEA Grapalat" w:cs="Sylfaen"/>
          <w:b/>
          <w:lang w:val="hy-AM"/>
        </w:rPr>
        <w:t>ԵՔԼ-</w:t>
      </w:r>
      <w:r w:rsidR="00821C82" w:rsidRPr="00241918">
        <w:rPr>
          <w:rFonts w:ascii="GHEA Grapalat" w:hAnsi="GHEA Grapalat" w:cs="Sylfaen"/>
          <w:b/>
          <w:lang w:val="hy-AM"/>
        </w:rPr>
        <w:t>ԳՀ</w:t>
      </w:r>
      <w:r w:rsidR="00821C82" w:rsidRPr="00752623">
        <w:rPr>
          <w:rFonts w:ascii="GHEA Grapalat" w:hAnsi="GHEA Grapalat" w:cs="Sylfaen"/>
          <w:b/>
          <w:lang w:val="hy-AM"/>
        </w:rPr>
        <w:t>ԱՊՁԲ</w:t>
      </w:r>
      <w:r w:rsidR="00821C82" w:rsidRPr="00752623">
        <w:rPr>
          <w:rFonts w:ascii="GHEA Grapalat" w:hAnsi="GHEA Grapalat"/>
          <w:b/>
          <w:lang w:val="es-ES"/>
        </w:rPr>
        <w:t>-</w:t>
      </w:r>
      <w:r w:rsidR="00C1689B">
        <w:rPr>
          <w:rFonts w:ascii="GHEA Grapalat" w:hAnsi="GHEA Grapalat"/>
          <w:b/>
          <w:lang w:val="es-ES"/>
        </w:rPr>
        <w:t>2</w:t>
      </w:r>
      <w:r w:rsidR="002B48E8">
        <w:rPr>
          <w:rFonts w:ascii="GHEA Grapalat" w:hAnsi="GHEA Grapalat"/>
          <w:b/>
          <w:lang w:val="es-ES"/>
        </w:rPr>
        <w:t>6</w:t>
      </w:r>
      <w:r w:rsidR="00C1689B">
        <w:rPr>
          <w:rFonts w:ascii="GHEA Grapalat" w:hAnsi="GHEA Grapalat"/>
          <w:b/>
          <w:lang w:val="es-ES"/>
        </w:rPr>
        <w:t>/</w:t>
      </w:r>
      <w:r w:rsidR="002B48E8">
        <w:rPr>
          <w:rFonts w:ascii="GHEA Grapalat" w:hAnsi="GHEA Grapalat"/>
          <w:b/>
          <w:lang w:val="es-ES"/>
        </w:rPr>
        <w:t>1</w:t>
      </w:r>
      <w:r w:rsidR="00821C82" w:rsidRPr="00D52874">
        <w:rPr>
          <w:rFonts w:ascii="GHEA Grapalat" w:hAnsi="GHEA Grapalat"/>
          <w:lang w:val="es-ES"/>
        </w:rPr>
        <w:t>»</w:t>
      </w:r>
      <w:r w:rsidR="00821C82" w:rsidRPr="00752623">
        <w:rPr>
          <w:rFonts w:ascii="GHEA Grapalat" w:hAnsi="GHEA Grapalat"/>
          <w:b/>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79E387AF" w:rsidR="000B1088" w:rsidRPr="00A71D81" w:rsidRDefault="000B1088" w:rsidP="000B1088">
      <w:pPr>
        <w:jc w:val="both"/>
        <w:rPr>
          <w:rFonts w:ascii="GHEA Grapalat" w:hAnsi="GHEA Grapalat"/>
          <w:lang w:val="hy-AM"/>
        </w:rPr>
      </w:pPr>
      <w:proofErr w:type="gramStart"/>
      <w:r w:rsidRPr="00A71D81">
        <w:rPr>
          <w:rFonts w:ascii="GHEA Grapalat" w:hAnsi="GHEA Grapalat" w:cs="Arial"/>
          <w:sz w:val="20"/>
          <w:szCs w:val="20"/>
          <w:lang w:val="es-ES"/>
        </w:rPr>
        <w:t>ծածկագրով</w:t>
      </w:r>
      <w:proofErr w:type="gramEnd"/>
      <w:r w:rsidRPr="00A71D81">
        <w:rPr>
          <w:rFonts w:ascii="GHEA Grapalat" w:hAnsi="GHEA Grapalat" w:cs="Arial"/>
          <w:sz w:val="20"/>
          <w:szCs w:val="20"/>
          <w:lang w:val="es-ES"/>
        </w:rPr>
        <w:t xml:space="preserve"> </w:t>
      </w:r>
      <w:r w:rsidR="00821C82">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548CAB29" w14:textId="5456B0C8" w:rsidR="00B6741D" w:rsidRPr="00AE2768" w:rsidRDefault="00B6741D" w:rsidP="00B6741D">
      <w:pPr>
        <w:pStyle w:val="BodyTextIndent3"/>
        <w:spacing w:line="240" w:lineRule="auto"/>
        <w:jc w:val="right"/>
        <w:rPr>
          <w:rFonts w:ascii="GHEA Grapalat" w:hAnsi="GHEA Grapalat" w:cs="Arial"/>
          <w:b/>
          <w:lang w:val="es-ES"/>
        </w:rPr>
      </w:pPr>
      <w:r w:rsidRPr="00D52874">
        <w:rPr>
          <w:rFonts w:ascii="GHEA Grapalat" w:hAnsi="GHEA Grapalat"/>
          <w:sz w:val="24"/>
          <w:szCs w:val="24"/>
          <w:lang w:val="es-ES"/>
        </w:rPr>
        <w:t>«</w:t>
      </w:r>
      <w:r w:rsidRPr="00BC71BD">
        <w:rPr>
          <w:rFonts w:ascii="GHEA Grapalat" w:hAnsi="GHEA Grapalat" w:cs="Sylfaen"/>
          <w:b/>
          <w:lang w:val="hy-AM"/>
        </w:rPr>
        <w:t>ԵՔԼ-</w:t>
      </w:r>
      <w:r w:rsidRPr="00241918">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sidR="00C1689B">
        <w:rPr>
          <w:rFonts w:ascii="GHEA Grapalat" w:hAnsi="GHEA Grapalat"/>
          <w:b/>
          <w:lang w:val="es-ES"/>
        </w:rPr>
        <w:t>2</w:t>
      </w:r>
      <w:r w:rsidR="002B48E8">
        <w:rPr>
          <w:rFonts w:ascii="GHEA Grapalat" w:hAnsi="GHEA Grapalat"/>
          <w:b/>
          <w:lang w:val="es-ES"/>
        </w:rPr>
        <w:t>6/1</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338F2CF2" w14:textId="77777777" w:rsidR="00B6741D" w:rsidRPr="00AE2768" w:rsidRDefault="00B6741D" w:rsidP="00B6741D">
      <w:pPr>
        <w:pStyle w:val="BodyTextIndent3"/>
        <w:spacing w:line="240" w:lineRule="auto"/>
        <w:jc w:val="right"/>
        <w:rPr>
          <w:rFonts w:ascii="GHEA Grapalat" w:hAnsi="GHEA Grapalat" w:cs="Arial"/>
          <w:b/>
          <w:lang w:val="es-ES"/>
        </w:rPr>
      </w:pPr>
      <w:r w:rsidRPr="00241918">
        <w:rPr>
          <w:rFonts w:ascii="GHEA Grapalat" w:hAnsi="GHEA Grapalat" w:cs="Sylfaen"/>
          <w:b/>
          <w:lang w:val="hy-AM"/>
        </w:rPr>
        <w:t>գնանշման</w:t>
      </w:r>
      <w:r w:rsidRPr="002F58FE">
        <w:rPr>
          <w:rFonts w:ascii="GHEA Grapalat" w:hAnsi="GHEA Grapalat" w:cs="Sylfaen"/>
          <w:b/>
          <w:lang w:val="es-ES"/>
        </w:rPr>
        <w:t xml:space="preserve"> </w:t>
      </w:r>
      <w:r w:rsidRPr="00241918">
        <w:rPr>
          <w:rFonts w:ascii="GHEA Grapalat" w:hAnsi="GHEA Grapalat" w:cs="Sylfaen"/>
          <w:b/>
          <w:lang w:val="hy-AM"/>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Default="00BF1194" w:rsidP="00BF1194">
      <w:pPr>
        <w:pStyle w:val="BodyTextIndent3"/>
        <w:spacing w:line="240" w:lineRule="auto"/>
        <w:ind w:firstLine="0"/>
        <w:jc w:val="left"/>
        <w:rPr>
          <w:rFonts w:ascii="GHEA Grapalat" w:hAnsi="GHEA Grapalat"/>
          <w:b/>
          <w:lang w:val="hy-AM"/>
        </w:rPr>
      </w:pPr>
    </w:p>
    <w:p w14:paraId="42ACB2B8" w14:textId="77777777" w:rsidR="00C370D4" w:rsidRPr="00A71D81" w:rsidRDefault="00C370D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w:t>
      </w:r>
      <w:r w:rsidRPr="00A71D81">
        <w:rPr>
          <w:rFonts w:ascii="GHEA Grapalat" w:eastAsia="GHEA Grapalat" w:hAnsi="GHEA Grapalat" w:cs="GHEA Grapalat"/>
        </w:rPr>
        <w:lastRenderedPageBreak/>
        <w:t>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w:t>
      </w:r>
      <w:r w:rsidRPr="00A71D81">
        <w:rPr>
          <w:rFonts w:ascii="GHEA Grapalat" w:eastAsia="GHEA Grapalat" w:hAnsi="GHEA Grapalat" w:cs="GHEA Grapalat"/>
        </w:rPr>
        <w:lastRenderedPageBreak/>
        <w:t>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0" w:name="_heading=h.gjdgxs" w:colFirst="0" w:colLast="0"/>
      <w:bookmarkEnd w:id="10"/>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 xml:space="preserve">ներ)ի անունը և ազգանունը, ում համար այս ենթաբաժնում լրացված կազմակերպությունը հանդիսանում է միջանկյալ իրավաբանական անձ: Եթե միջանկյալ </w:t>
      </w:r>
      <w:r w:rsidRPr="00A71D81">
        <w:rPr>
          <w:rFonts w:ascii="GHEA Grapalat" w:eastAsia="GHEA Grapalat" w:hAnsi="GHEA Grapalat" w:cs="GHEA Grapalat"/>
        </w:rPr>
        <w:lastRenderedPageBreak/>
        <w:t>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385B9FBB" w14:textId="77777777" w:rsidR="002B48E8" w:rsidRDefault="000B1088" w:rsidP="000B1088">
      <w:pPr>
        <w:pStyle w:val="BodyTextIndent3"/>
        <w:spacing w:line="240" w:lineRule="auto"/>
        <w:ind w:firstLine="0"/>
        <w:jc w:val="right"/>
        <w:rPr>
          <w:rFonts w:ascii="GHEA Grapalat" w:hAnsi="GHEA Grapalat"/>
          <w:b/>
          <w:lang w:val="hy-AM"/>
        </w:rPr>
      </w:pPr>
      <w:r w:rsidRPr="00A71D81">
        <w:rPr>
          <w:rFonts w:ascii="GHEA Grapalat" w:hAnsi="GHEA Grapalat"/>
          <w:b/>
          <w:lang w:val="hy-AM"/>
        </w:rPr>
        <w:t xml:space="preserve"> </w:t>
      </w:r>
      <w:r w:rsidRPr="00A71D81">
        <w:rPr>
          <w:rFonts w:ascii="GHEA Grapalat" w:hAnsi="GHEA Grapalat"/>
          <w:b/>
          <w:lang w:val="hy-AM"/>
        </w:rPr>
        <w:br w:type="page"/>
      </w:r>
    </w:p>
    <w:p w14:paraId="0C319CFB" w14:textId="77777777" w:rsidR="002B48E8" w:rsidRDefault="002B48E8" w:rsidP="000B1088">
      <w:pPr>
        <w:pStyle w:val="BodyTextIndent3"/>
        <w:spacing w:line="240" w:lineRule="auto"/>
        <w:ind w:firstLine="0"/>
        <w:jc w:val="right"/>
        <w:rPr>
          <w:rFonts w:ascii="GHEA Grapalat" w:hAnsi="GHEA Grapalat"/>
          <w:b/>
          <w:lang w:val="hy-AM"/>
        </w:rPr>
      </w:pPr>
    </w:p>
    <w:p w14:paraId="665FFDEE" w14:textId="77777777" w:rsidR="002B48E8" w:rsidRDefault="002B48E8" w:rsidP="000B1088">
      <w:pPr>
        <w:pStyle w:val="BodyTextIndent3"/>
        <w:spacing w:line="240" w:lineRule="auto"/>
        <w:ind w:firstLine="0"/>
        <w:jc w:val="right"/>
        <w:rPr>
          <w:rFonts w:ascii="GHEA Grapalat" w:hAnsi="GHEA Grapalat"/>
          <w:b/>
          <w:lang w:val="hy-AM"/>
        </w:rPr>
      </w:pPr>
    </w:p>
    <w:p w14:paraId="0B9D8EDF" w14:textId="77777777" w:rsidR="002B48E8" w:rsidRDefault="002B48E8" w:rsidP="000B1088">
      <w:pPr>
        <w:pStyle w:val="BodyTextIndent3"/>
        <w:spacing w:line="240" w:lineRule="auto"/>
        <w:ind w:firstLine="0"/>
        <w:jc w:val="right"/>
        <w:rPr>
          <w:rFonts w:ascii="GHEA Grapalat" w:hAnsi="GHEA Grapalat"/>
          <w:b/>
          <w:lang w:val="hy-AM"/>
        </w:rPr>
      </w:pPr>
    </w:p>
    <w:p w14:paraId="367EBAB5" w14:textId="77777777" w:rsidR="002B48E8" w:rsidRDefault="002B48E8" w:rsidP="000B1088">
      <w:pPr>
        <w:pStyle w:val="BodyTextIndent3"/>
        <w:spacing w:line="240" w:lineRule="auto"/>
        <w:ind w:firstLine="0"/>
        <w:jc w:val="right"/>
        <w:rPr>
          <w:rFonts w:ascii="GHEA Grapalat" w:hAnsi="GHEA Grapalat"/>
          <w:b/>
          <w:lang w:val="hy-AM"/>
        </w:rPr>
      </w:pPr>
    </w:p>
    <w:p w14:paraId="36CD8659" w14:textId="77777777" w:rsidR="002B48E8" w:rsidRDefault="002B48E8" w:rsidP="000B1088">
      <w:pPr>
        <w:pStyle w:val="BodyTextIndent3"/>
        <w:spacing w:line="240" w:lineRule="auto"/>
        <w:ind w:firstLine="0"/>
        <w:jc w:val="right"/>
        <w:rPr>
          <w:rFonts w:ascii="GHEA Grapalat" w:hAnsi="GHEA Grapalat"/>
          <w:b/>
          <w:lang w:val="hy-AM"/>
        </w:rPr>
      </w:pPr>
    </w:p>
    <w:p w14:paraId="77332829" w14:textId="2E0B8D1F" w:rsidR="00B2572B" w:rsidRPr="00A71D81" w:rsidRDefault="00B2572B" w:rsidP="000B1088">
      <w:pPr>
        <w:pStyle w:val="BodyTextIndent3"/>
        <w:spacing w:line="240" w:lineRule="auto"/>
        <w:ind w:firstLine="0"/>
        <w:jc w:val="right"/>
        <w:rPr>
          <w:rFonts w:ascii="GHEA Grapalat" w:hAnsi="GHEA Grapalat" w:cs="Arial"/>
          <w:b/>
          <w:lang w:val="hy-AM"/>
        </w:rPr>
      </w:pPr>
      <w:r w:rsidRPr="00A71D81">
        <w:rPr>
          <w:rFonts w:ascii="GHEA Grapalat" w:hAnsi="GHEA Grapalat" w:cs="Sylfaen"/>
          <w:b/>
          <w:lang w:val="hy-AM"/>
        </w:rPr>
        <w:t>Հավելված</w:t>
      </w:r>
      <w:r w:rsidRPr="00A71D81">
        <w:rPr>
          <w:rFonts w:ascii="GHEA Grapalat" w:hAnsi="GHEA Grapalat" w:cs="Arial"/>
          <w:b/>
          <w:lang w:val="hy-AM"/>
        </w:rPr>
        <w:t xml:space="preserve"> </w:t>
      </w:r>
      <w:r w:rsidR="00DA0240" w:rsidRPr="00A71D81">
        <w:rPr>
          <w:rFonts w:ascii="GHEA Grapalat" w:hAnsi="GHEA Grapalat" w:cs="Arial"/>
          <w:b/>
          <w:lang w:val="hy-AM"/>
        </w:rPr>
        <w:t>2</w:t>
      </w:r>
    </w:p>
    <w:p w14:paraId="7BB093E1" w14:textId="7BE0523F" w:rsidR="00821C82" w:rsidRPr="00AE2768" w:rsidRDefault="00821C82" w:rsidP="00821C82">
      <w:pPr>
        <w:pStyle w:val="BodyTextIndent3"/>
        <w:spacing w:line="240" w:lineRule="auto"/>
        <w:jc w:val="right"/>
        <w:rPr>
          <w:rFonts w:ascii="GHEA Grapalat" w:hAnsi="GHEA Grapalat" w:cs="Arial"/>
          <w:b/>
          <w:lang w:val="es-ES"/>
        </w:rPr>
      </w:pPr>
      <w:r w:rsidRPr="00D52874">
        <w:rPr>
          <w:rFonts w:ascii="GHEA Grapalat" w:hAnsi="GHEA Grapalat"/>
          <w:sz w:val="24"/>
          <w:szCs w:val="24"/>
          <w:lang w:val="es-ES"/>
        </w:rPr>
        <w:t>«</w:t>
      </w:r>
      <w:r w:rsidRPr="00BC71BD">
        <w:rPr>
          <w:rFonts w:ascii="GHEA Grapalat" w:hAnsi="GHEA Grapalat" w:cs="Sylfaen"/>
          <w:b/>
          <w:lang w:val="hy-AM"/>
        </w:rPr>
        <w:t>ԵՔԼ-</w:t>
      </w:r>
      <w:r w:rsidRPr="00241918">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sidR="002B48E8">
        <w:rPr>
          <w:rFonts w:ascii="GHEA Grapalat" w:hAnsi="GHEA Grapalat"/>
          <w:b/>
          <w:lang w:val="es-ES"/>
        </w:rPr>
        <w:t>26</w:t>
      </w:r>
      <w:r w:rsidR="00C1689B">
        <w:rPr>
          <w:rFonts w:ascii="GHEA Grapalat" w:hAnsi="GHEA Grapalat"/>
          <w:b/>
          <w:lang w:val="es-ES"/>
        </w:rPr>
        <w:t>/</w:t>
      </w:r>
      <w:r w:rsidR="002B48E8">
        <w:rPr>
          <w:rFonts w:ascii="GHEA Grapalat" w:hAnsi="GHEA Grapalat"/>
          <w:b/>
          <w:lang w:val="es-ES"/>
        </w:rPr>
        <w:t>1</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402629A8" w14:textId="77777777" w:rsidR="00821C82" w:rsidRPr="00AE2768" w:rsidRDefault="00821C82" w:rsidP="00821C82">
      <w:pPr>
        <w:pStyle w:val="BodyTextIndent3"/>
        <w:spacing w:line="240" w:lineRule="auto"/>
        <w:jc w:val="right"/>
        <w:rPr>
          <w:rFonts w:ascii="GHEA Grapalat" w:hAnsi="GHEA Grapalat" w:cs="Arial"/>
          <w:b/>
          <w:lang w:val="es-ES"/>
        </w:rPr>
      </w:pPr>
      <w:r w:rsidRPr="00241918">
        <w:rPr>
          <w:rFonts w:ascii="GHEA Grapalat" w:hAnsi="GHEA Grapalat" w:cs="Sylfaen"/>
          <w:b/>
          <w:lang w:val="hy-AM"/>
        </w:rPr>
        <w:t>գնանշման</w:t>
      </w:r>
      <w:r w:rsidRPr="002F58FE">
        <w:rPr>
          <w:rFonts w:ascii="GHEA Grapalat" w:hAnsi="GHEA Grapalat" w:cs="Sylfaen"/>
          <w:b/>
          <w:lang w:val="es-ES"/>
        </w:rPr>
        <w:t xml:space="preserve"> </w:t>
      </w:r>
      <w:r w:rsidRPr="00241918">
        <w:rPr>
          <w:rFonts w:ascii="GHEA Grapalat" w:hAnsi="GHEA Grapalat" w:cs="Sylfaen"/>
          <w:b/>
          <w:lang w:val="hy-AM"/>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2D1FCF2C"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821C82" w:rsidRPr="00D52874">
        <w:rPr>
          <w:rFonts w:ascii="GHEA Grapalat" w:hAnsi="GHEA Grapalat"/>
          <w:lang w:val="es-ES"/>
        </w:rPr>
        <w:t>«</w:t>
      </w:r>
      <w:r w:rsidR="00821C82" w:rsidRPr="00BC71BD">
        <w:rPr>
          <w:rFonts w:ascii="GHEA Grapalat" w:hAnsi="GHEA Grapalat" w:cs="Sylfaen"/>
          <w:b/>
          <w:lang w:val="hy-AM"/>
        </w:rPr>
        <w:t>ԵՔԼ-</w:t>
      </w:r>
      <w:r w:rsidR="00821C82" w:rsidRPr="00241918">
        <w:rPr>
          <w:rFonts w:ascii="GHEA Grapalat" w:hAnsi="GHEA Grapalat" w:cs="Sylfaen"/>
          <w:b/>
          <w:lang w:val="hy-AM"/>
        </w:rPr>
        <w:t>ԳՀ</w:t>
      </w:r>
      <w:r w:rsidR="00821C82" w:rsidRPr="00752623">
        <w:rPr>
          <w:rFonts w:ascii="GHEA Grapalat" w:hAnsi="GHEA Grapalat" w:cs="Sylfaen"/>
          <w:b/>
          <w:lang w:val="hy-AM"/>
        </w:rPr>
        <w:t>ԱՊՁԲ</w:t>
      </w:r>
      <w:r w:rsidR="00821C82" w:rsidRPr="00752623">
        <w:rPr>
          <w:rFonts w:ascii="GHEA Grapalat" w:hAnsi="GHEA Grapalat"/>
          <w:b/>
          <w:lang w:val="es-ES"/>
        </w:rPr>
        <w:t>-</w:t>
      </w:r>
      <w:r w:rsidR="00C1689B">
        <w:rPr>
          <w:rFonts w:ascii="GHEA Grapalat" w:hAnsi="GHEA Grapalat"/>
          <w:b/>
          <w:lang w:val="es-ES"/>
        </w:rPr>
        <w:t>2</w:t>
      </w:r>
      <w:r w:rsidR="002B48E8">
        <w:rPr>
          <w:rFonts w:ascii="GHEA Grapalat" w:hAnsi="GHEA Grapalat"/>
          <w:b/>
          <w:lang w:val="es-ES"/>
        </w:rPr>
        <w:t>6</w:t>
      </w:r>
      <w:r w:rsidR="00C1689B">
        <w:rPr>
          <w:rFonts w:ascii="GHEA Grapalat" w:hAnsi="GHEA Grapalat"/>
          <w:b/>
          <w:lang w:val="es-ES"/>
        </w:rPr>
        <w:t>/</w:t>
      </w:r>
      <w:r w:rsidR="002B48E8">
        <w:rPr>
          <w:rFonts w:ascii="GHEA Grapalat" w:hAnsi="GHEA Grapalat"/>
          <w:b/>
          <w:lang w:val="es-ES"/>
        </w:rPr>
        <w:t>1</w:t>
      </w:r>
      <w:r w:rsidR="00821C82" w:rsidRPr="00D52874">
        <w:rPr>
          <w:rFonts w:ascii="GHEA Grapalat" w:hAnsi="GHEA Grapalat"/>
          <w:lang w:val="es-ES"/>
        </w:rPr>
        <w:t>»</w:t>
      </w:r>
      <w:r w:rsidR="00821C82" w:rsidRPr="00752623">
        <w:rPr>
          <w:rFonts w:ascii="GHEA Grapalat" w:hAnsi="GHEA Grapalat"/>
          <w:b/>
          <w:lang w:val="es-ES"/>
        </w:rPr>
        <w:t xml:space="preserve">  </w:t>
      </w:r>
      <w:r w:rsidRPr="00A71D81">
        <w:rPr>
          <w:rFonts w:ascii="GHEA Grapalat" w:hAnsi="GHEA Grapalat" w:cs="Arial"/>
          <w:sz w:val="20"/>
          <w:szCs w:val="20"/>
          <w:lang w:val="es-ES"/>
        </w:rPr>
        <w:t xml:space="preserve">ծածկագրով </w:t>
      </w:r>
      <w:r w:rsidR="00821C82">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1" w:name="_Hlk23147299"/>
      <w:r w:rsidRPr="00A71D81">
        <w:rPr>
          <w:rFonts w:ascii="GHEA Grapalat" w:hAnsi="GHEA Grapalat" w:cs="Sylfaen"/>
          <w:vertAlign w:val="superscript"/>
          <w:lang w:val="hy-AM"/>
        </w:rPr>
        <w:t xml:space="preserve">                                                                                     մասնակցի անվանումը</w:t>
      </w:r>
    </w:p>
    <w:bookmarkEnd w:id="11"/>
    <w:p w14:paraId="1139132B" w14:textId="77777777" w:rsidR="00B2572B" w:rsidRPr="00A71D81" w:rsidRDefault="00B2572B" w:rsidP="00EF3662">
      <w:pPr>
        <w:jc w:val="both"/>
        <w:rPr>
          <w:rFonts w:ascii="GHEA Grapalat" w:hAnsi="GHEA Grapalat"/>
          <w:sz w:val="20"/>
          <w:lang w:val="hy-AM"/>
        </w:rPr>
      </w:pPr>
      <w:proofErr w:type="gramStart"/>
      <w:r w:rsidRPr="00A71D81">
        <w:rPr>
          <w:rFonts w:ascii="GHEA Grapalat" w:hAnsi="GHEA Grapalat" w:cs="Arial"/>
          <w:sz w:val="20"/>
          <w:szCs w:val="20"/>
          <w:lang w:val="es-ES"/>
        </w:rPr>
        <w:t>պայմանագիրը</w:t>
      </w:r>
      <w:proofErr w:type="gramEnd"/>
      <w:r w:rsidRPr="00A71D81">
        <w:rPr>
          <w:rFonts w:ascii="GHEA Grapalat" w:hAnsi="GHEA Grapalat" w:cs="Arial"/>
          <w:sz w:val="20"/>
          <w:szCs w:val="20"/>
          <w:lang w:val="es-ES"/>
        </w:rPr>
        <w:t xml:space="preserve">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CB46E3"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CB46E3"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CB46E3"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CB46E3"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5F6A55EE" w14:textId="77777777" w:rsidR="006F357B" w:rsidRPr="005B02BB" w:rsidRDefault="006F357B" w:rsidP="006F357B">
      <w:pPr>
        <w:pStyle w:val="BodyTextIndent3"/>
        <w:spacing w:line="240" w:lineRule="auto"/>
        <w:jc w:val="right"/>
        <w:rPr>
          <w:rFonts w:ascii="GHEA Grapalat" w:hAnsi="GHEA Grapalat" w:cs="Arial"/>
          <w:b/>
          <w:lang w:val="hy-AM"/>
        </w:rPr>
      </w:pPr>
      <w:r w:rsidRPr="005B02BB">
        <w:rPr>
          <w:rFonts w:ascii="GHEA Grapalat" w:hAnsi="GHEA Grapalat" w:cs="Sylfaen"/>
          <w:b/>
          <w:lang w:val="hy-AM"/>
        </w:rPr>
        <w:lastRenderedPageBreak/>
        <w:t>Հավելված</w:t>
      </w:r>
      <w:r w:rsidRPr="005B02BB">
        <w:rPr>
          <w:rFonts w:ascii="GHEA Grapalat" w:hAnsi="GHEA Grapalat" w:cs="Arial"/>
          <w:b/>
          <w:lang w:val="hy-AM"/>
        </w:rPr>
        <w:t xml:space="preserve"> 3</w:t>
      </w:r>
    </w:p>
    <w:p w14:paraId="15973F71" w14:textId="77777777" w:rsidR="006F357B" w:rsidRPr="00AE2768" w:rsidRDefault="006F357B" w:rsidP="006F357B">
      <w:pPr>
        <w:pStyle w:val="BodyTextIndent3"/>
        <w:spacing w:line="240" w:lineRule="auto"/>
        <w:jc w:val="right"/>
        <w:rPr>
          <w:rFonts w:ascii="GHEA Grapalat" w:hAnsi="GHEA Grapalat" w:cs="Arial"/>
          <w:b/>
          <w:lang w:val="es-ES"/>
        </w:rPr>
      </w:pPr>
      <w:r w:rsidRPr="00BC71BD">
        <w:rPr>
          <w:rFonts w:ascii="GHEA Grapalat" w:hAnsi="GHEA Grapalat" w:cs="Sylfaen"/>
          <w:b/>
          <w:lang w:val="hy-AM"/>
        </w:rPr>
        <w:t>ԵՔԼ-</w:t>
      </w:r>
      <w:r>
        <w:rPr>
          <w:rFonts w:ascii="GHEA Grapalat" w:hAnsi="GHEA Grapalat" w:cs="Sylfaen"/>
          <w:b/>
        </w:rPr>
        <w:t>ԳՀ</w:t>
      </w:r>
      <w:r w:rsidRPr="00752623">
        <w:rPr>
          <w:rFonts w:ascii="GHEA Grapalat" w:hAnsi="GHEA Grapalat" w:cs="Sylfaen"/>
          <w:b/>
          <w:lang w:val="hy-AM"/>
        </w:rPr>
        <w:t>ԱՊՁԲ</w:t>
      </w:r>
      <w:r w:rsidRPr="00752623">
        <w:rPr>
          <w:rFonts w:ascii="GHEA Grapalat" w:hAnsi="GHEA Grapalat"/>
          <w:b/>
          <w:lang w:val="es-ES"/>
        </w:rPr>
        <w:t>-</w:t>
      </w:r>
      <w:r>
        <w:rPr>
          <w:rFonts w:ascii="GHEA Grapalat" w:hAnsi="GHEA Grapalat"/>
          <w:b/>
          <w:lang w:val="es-ES"/>
        </w:rPr>
        <w:t>26/1</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66698706" w14:textId="77777777" w:rsidR="006F357B" w:rsidRPr="00AE2768" w:rsidRDefault="006F357B" w:rsidP="006F357B">
      <w:pPr>
        <w:pStyle w:val="BodyTextIndent3"/>
        <w:spacing w:line="240" w:lineRule="auto"/>
        <w:jc w:val="right"/>
        <w:rPr>
          <w:rFonts w:ascii="GHEA Grapalat" w:hAnsi="GHEA Grapalat" w:cs="Arial"/>
          <w:b/>
          <w:lang w:val="es-ES"/>
        </w:rPr>
      </w:pPr>
      <w:proofErr w:type="gramStart"/>
      <w:r w:rsidRPr="00DE1E5A">
        <w:rPr>
          <w:rFonts w:ascii="GHEA Grapalat" w:hAnsi="GHEA Grapalat" w:cs="Sylfaen"/>
          <w:b/>
        </w:rPr>
        <w:t>գնանշման</w:t>
      </w:r>
      <w:proofErr w:type="gramEnd"/>
      <w:r w:rsidRPr="002F58FE">
        <w:rPr>
          <w:rFonts w:ascii="GHEA Grapalat" w:hAnsi="GHEA Grapalat" w:cs="Sylfaen"/>
          <w:b/>
          <w:lang w:val="es-ES"/>
        </w:rPr>
        <w:t xml:space="preserve"> </w:t>
      </w:r>
      <w:r w:rsidRPr="00DE1E5A">
        <w:rPr>
          <w:rFonts w:ascii="GHEA Grapalat" w:hAnsi="GHEA Grapalat" w:cs="Sylfaen"/>
          <w:b/>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176C17FC" w14:textId="77777777" w:rsidR="006F357B" w:rsidRPr="005B02BB" w:rsidRDefault="006F357B" w:rsidP="006F357B">
      <w:pPr>
        <w:pStyle w:val="BodyTextIndent3"/>
        <w:spacing w:line="240" w:lineRule="auto"/>
        <w:jc w:val="right"/>
        <w:rPr>
          <w:rFonts w:ascii="GHEA Grapalat" w:hAnsi="GHEA Grapalat" w:cs="Sylfaen"/>
          <w:b/>
          <w:lang w:val="hy-AM"/>
        </w:rPr>
      </w:pPr>
    </w:p>
    <w:p w14:paraId="28E0EBF3" w14:textId="77777777" w:rsidR="006F357B" w:rsidRPr="005B02BB" w:rsidRDefault="006F357B" w:rsidP="006F357B">
      <w:pPr>
        <w:pStyle w:val="BodyTextIndent3"/>
        <w:spacing w:line="240" w:lineRule="auto"/>
        <w:jc w:val="right"/>
        <w:rPr>
          <w:rFonts w:ascii="GHEA Grapalat" w:hAnsi="GHEA Grapalat" w:cs="Sylfaen"/>
          <w:b/>
          <w:lang w:val="hy-AM"/>
        </w:rPr>
      </w:pPr>
    </w:p>
    <w:p w14:paraId="57C8951B" w14:textId="77777777" w:rsidR="006F357B" w:rsidRPr="005B02BB" w:rsidRDefault="006F357B" w:rsidP="006F357B">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5B02BB">
        <w:rPr>
          <w:rStyle w:val="Strong"/>
          <w:rFonts w:ascii="GHEA Grapalat" w:hAnsi="GHEA Grapalat"/>
          <w:color w:val="000000"/>
          <w:sz w:val="20"/>
          <w:szCs w:val="20"/>
          <w:lang w:val="hy-AM"/>
        </w:rPr>
        <w:t>ԵՐԱՇԽԻՔ N __________</w:t>
      </w:r>
    </w:p>
    <w:p w14:paraId="450CFFC1" w14:textId="77777777" w:rsidR="006F357B" w:rsidRPr="005B02BB" w:rsidRDefault="006F357B" w:rsidP="006F357B">
      <w:pPr>
        <w:pStyle w:val="NormalWeb"/>
        <w:shd w:val="clear" w:color="auto" w:fill="FFFFFF"/>
        <w:spacing w:before="0" w:beforeAutospacing="0" w:after="0" w:afterAutospacing="0"/>
        <w:ind w:firstLine="375"/>
        <w:rPr>
          <w:rStyle w:val="Strong"/>
          <w:lang w:val="hy-AM"/>
        </w:rPr>
      </w:pPr>
    </w:p>
    <w:p w14:paraId="1EBC6BE0" w14:textId="77777777" w:rsidR="006F357B" w:rsidRPr="005B02BB" w:rsidRDefault="006F357B" w:rsidP="006F357B">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5B02BB">
        <w:rPr>
          <w:rStyle w:val="Strong"/>
          <w:rFonts w:ascii="GHEA Grapalat" w:hAnsi="GHEA Grapalat"/>
          <w:sz w:val="20"/>
          <w:szCs w:val="20"/>
          <w:lang w:val="hy-AM"/>
        </w:rPr>
        <w:tab/>
        <w:t xml:space="preserve">1.Սույն երաշխիքը (այսուհետ՝ երաշխիք) հանդիսանում է </w:t>
      </w:r>
      <w:r w:rsidRPr="005B02BB">
        <w:rPr>
          <w:rStyle w:val="Strong"/>
          <w:rFonts w:ascii="GHEA Grapalat" w:hAnsi="GHEA Grapalat"/>
          <w:sz w:val="20"/>
          <w:szCs w:val="20"/>
          <w:u w:val="single"/>
          <w:lang w:val="hy-AM"/>
        </w:rPr>
        <w:tab/>
      </w:r>
      <w:r w:rsidRPr="00CB46E3">
        <w:rPr>
          <w:rStyle w:val="Strong"/>
          <w:rFonts w:ascii="GHEA Grapalat" w:hAnsi="GHEA Grapalat"/>
          <w:sz w:val="20"/>
          <w:szCs w:val="20"/>
          <w:u w:val="single"/>
          <w:lang w:val="hy-AM"/>
        </w:rPr>
        <w:t>Երքաղլույս ՓԲԸ</w:t>
      </w:r>
      <w:r w:rsidRPr="005B02BB">
        <w:rPr>
          <w:rStyle w:val="Strong"/>
          <w:rFonts w:ascii="GHEA Grapalat" w:hAnsi="GHEA Grapalat"/>
          <w:sz w:val="20"/>
          <w:szCs w:val="20"/>
          <w:u w:val="single"/>
          <w:lang w:val="hy-AM"/>
        </w:rPr>
        <w:tab/>
      </w:r>
    </w:p>
    <w:p w14:paraId="3D834545" w14:textId="77777777" w:rsidR="006F357B" w:rsidRPr="005B02BB" w:rsidRDefault="006F357B" w:rsidP="006F357B">
      <w:pPr>
        <w:pStyle w:val="NormalWeb"/>
        <w:shd w:val="clear" w:color="auto" w:fill="FFFFFF"/>
        <w:spacing w:before="0" w:beforeAutospacing="0" w:after="0" w:afterAutospacing="0"/>
        <w:ind w:left="5664" w:firstLine="708"/>
        <w:rPr>
          <w:rStyle w:val="Strong"/>
          <w:lang w:val="hy-AM"/>
        </w:rPr>
      </w:pPr>
      <w:r w:rsidRPr="005B02BB">
        <w:rPr>
          <w:rFonts w:ascii="GHEA Grapalat" w:hAnsi="GHEA Grapalat" w:cs="Sylfaen"/>
          <w:vertAlign w:val="superscript"/>
          <w:lang w:val="hy-AM"/>
        </w:rPr>
        <w:t xml:space="preserve">          պատվիրատուի անվանումը</w:t>
      </w:r>
    </w:p>
    <w:p w14:paraId="70053A2F" w14:textId="7DE48143" w:rsidR="006F357B" w:rsidRPr="005B02BB" w:rsidRDefault="006F357B" w:rsidP="006F357B">
      <w:pPr>
        <w:pStyle w:val="NormalWeb"/>
        <w:shd w:val="clear" w:color="auto" w:fill="FFFFFF"/>
        <w:spacing w:before="0" w:beforeAutospacing="0" w:after="0" w:afterAutospacing="0"/>
        <w:rPr>
          <w:rFonts w:ascii="GHEA Grapalat" w:hAnsi="GHEA Grapalat" w:cs="Sylfaen"/>
          <w:vertAlign w:val="superscript"/>
          <w:lang w:val="hy-AM"/>
        </w:rPr>
      </w:pPr>
      <w:r w:rsidRPr="005B02BB">
        <w:rPr>
          <w:rStyle w:val="Strong"/>
          <w:rFonts w:ascii="GHEA Grapalat" w:hAnsi="GHEA Grapalat"/>
          <w:sz w:val="20"/>
          <w:szCs w:val="20"/>
          <w:lang w:val="hy-AM"/>
        </w:rPr>
        <w:t xml:space="preserve">(այսուհետ՝ բենեֆիցիար) կողմից </w:t>
      </w:r>
      <w:r w:rsidRPr="005B02BB">
        <w:rPr>
          <w:rStyle w:val="Strong"/>
          <w:rFonts w:ascii="GHEA Grapalat" w:hAnsi="GHEA Grapalat"/>
          <w:sz w:val="20"/>
          <w:szCs w:val="20"/>
          <w:u w:val="single"/>
          <w:lang w:val="hy-AM"/>
        </w:rPr>
        <w:tab/>
      </w:r>
      <w:r w:rsidRPr="00F5486D">
        <w:rPr>
          <w:rFonts w:ascii="GHEA Grapalat" w:hAnsi="GHEA Grapalat"/>
          <w:sz w:val="22"/>
          <w:u w:val="single"/>
          <w:lang w:val="es-ES"/>
        </w:rPr>
        <w:t>«</w:t>
      </w:r>
      <w:r w:rsidRPr="00F5486D">
        <w:rPr>
          <w:rFonts w:ascii="GHEA Grapalat" w:hAnsi="GHEA Grapalat" w:cs="Sylfaen"/>
          <w:b/>
          <w:sz w:val="22"/>
          <w:u w:val="single"/>
          <w:lang w:val="hy-AM"/>
        </w:rPr>
        <w:t>ԵՔԼ-</w:t>
      </w:r>
      <w:r w:rsidRPr="00CB46E3">
        <w:rPr>
          <w:rFonts w:ascii="GHEA Grapalat" w:hAnsi="GHEA Grapalat" w:cs="Sylfaen"/>
          <w:b/>
          <w:sz w:val="22"/>
          <w:u w:val="single"/>
          <w:lang w:val="hy-AM"/>
        </w:rPr>
        <w:t>ԳՀ</w:t>
      </w:r>
      <w:r w:rsidRPr="00F5486D">
        <w:rPr>
          <w:rFonts w:ascii="GHEA Grapalat" w:hAnsi="GHEA Grapalat" w:cs="Sylfaen"/>
          <w:b/>
          <w:sz w:val="22"/>
          <w:u w:val="single"/>
          <w:lang w:val="hy-AM"/>
        </w:rPr>
        <w:t>ԱՊՁԲ</w:t>
      </w:r>
      <w:r w:rsidRPr="00F5486D">
        <w:rPr>
          <w:rFonts w:ascii="GHEA Grapalat" w:hAnsi="GHEA Grapalat"/>
          <w:b/>
          <w:sz w:val="22"/>
          <w:u w:val="single"/>
          <w:lang w:val="es-ES"/>
        </w:rPr>
        <w:t>-</w:t>
      </w:r>
      <w:r>
        <w:rPr>
          <w:rFonts w:ascii="GHEA Grapalat" w:hAnsi="GHEA Grapalat"/>
          <w:b/>
          <w:sz w:val="22"/>
          <w:u w:val="single"/>
          <w:lang w:val="es-ES"/>
        </w:rPr>
        <w:t>26/1</w:t>
      </w:r>
      <w:r w:rsidRPr="00F5486D">
        <w:rPr>
          <w:rFonts w:ascii="GHEA Grapalat" w:hAnsi="GHEA Grapalat"/>
          <w:sz w:val="22"/>
          <w:u w:val="single"/>
          <w:lang w:val="es-ES"/>
        </w:rPr>
        <w:t>»</w:t>
      </w:r>
      <w:r w:rsidRPr="005B02BB">
        <w:rPr>
          <w:rStyle w:val="Strong"/>
          <w:rFonts w:ascii="GHEA Grapalat" w:hAnsi="GHEA Grapalat"/>
          <w:sz w:val="20"/>
          <w:szCs w:val="20"/>
          <w:u w:val="single"/>
          <w:lang w:val="hy-AM"/>
        </w:rPr>
        <w:tab/>
      </w:r>
      <w:r w:rsidRPr="005B02BB">
        <w:rPr>
          <w:rStyle w:val="Strong"/>
          <w:rFonts w:ascii="GHEA Grapalat" w:hAnsi="GHEA Grapalat"/>
          <w:sz w:val="20"/>
          <w:szCs w:val="20"/>
          <w:lang w:val="hy-AM"/>
        </w:rPr>
        <w:t xml:space="preserve"> ծածկագրով կազմակերպված</w:t>
      </w:r>
      <w:r w:rsidRPr="005B02BB">
        <w:rPr>
          <w:rFonts w:cs="Sylfaen"/>
          <w:vertAlign w:val="superscript"/>
          <w:lang w:val="hy-AM"/>
        </w:rPr>
        <w:t xml:space="preserve">                       </w:t>
      </w:r>
      <w:r w:rsidRPr="005B02BB">
        <w:rPr>
          <w:rFonts w:cs="Sylfaen"/>
          <w:vertAlign w:val="superscript"/>
          <w:lang w:val="hy-AM"/>
        </w:rPr>
        <w:tab/>
      </w:r>
      <w:r w:rsidRPr="005B02BB">
        <w:rPr>
          <w:rFonts w:cs="Sylfaen"/>
          <w:vertAlign w:val="superscript"/>
          <w:lang w:val="hy-AM"/>
        </w:rPr>
        <w:tab/>
      </w:r>
      <w:r w:rsidRPr="005B02BB">
        <w:rPr>
          <w:rFonts w:cs="Sylfaen"/>
          <w:vertAlign w:val="superscript"/>
          <w:lang w:val="hy-AM"/>
        </w:rPr>
        <w:tab/>
      </w:r>
      <w:r w:rsidRPr="005B02BB">
        <w:rPr>
          <w:rFonts w:cs="Sylfaen"/>
          <w:vertAlign w:val="superscript"/>
          <w:lang w:val="hy-AM"/>
        </w:rPr>
        <w:tab/>
      </w:r>
      <w:r w:rsidRPr="005B02BB">
        <w:rPr>
          <w:rFonts w:cs="Sylfaen"/>
          <w:vertAlign w:val="superscript"/>
          <w:lang w:val="hy-AM"/>
        </w:rPr>
        <w:tab/>
      </w:r>
      <w:r w:rsidRPr="005B02BB">
        <w:rPr>
          <w:rFonts w:cs="Sylfaen"/>
          <w:vertAlign w:val="superscript"/>
          <w:lang w:val="hy-AM"/>
        </w:rPr>
        <w:tab/>
      </w:r>
      <w:r w:rsidRPr="005B02BB">
        <w:rPr>
          <w:rFonts w:ascii="GHEA Grapalat" w:hAnsi="GHEA Grapalat" w:cs="Sylfaen"/>
          <w:vertAlign w:val="superscript"/>
          <w:lang w:val="hy-AM"/>
        </w:rPr>
        <w:t xml:space="preserve">ընթացակարգի ծածկագիրը </w:t>
      </w:r>
    </w:p>
    <w:p w14:paraId="13962047" w14:textId="77777777" w:rsidR="006F357B" w:rsidRPr="005B02BB" w:rsidRDefault="006F357B" w:rsidP="006F357B">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B02BB">
        <w:rPr>
          <w:rStyle w:val="Strong"/>
          <w:rFonts w:ascii="GHEA Grapalat" w:hAnsi="GHEA Grapalat"/>
          <w:sz w:val="20"/>
          <w:szCs w:val="20"/>
          <w:lang w:val="hy-AM"/>
        </w:rPr>
        <w:t xml:space="preserve">գնման ընթացակարգին </w:t>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lang w:val="hy-AM"/>
        </w:rPr>
        <w:t xml:space="preserve"> (այսուհետ՝ պրինցիպալ) մասնակցելուց </w:t>
      </w:r>
    </w:p>
    <w:p w14:paraId="0160F95F" w14:textId="77777777" w:rsidR="006F357B" w:rsidRPr="005B02BB" w:rsidRDefault="006F357B" w:rsidP="006F357B">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5B02BB">
        <w:rPr>
          <w:rFonts w:ascii="GHEA Grapalat" w:hAnsi="GHEA Grapalat" w:cs="Sylfaen"/>
          <w:vertAlign w:val="superscript"/>
          <w:lang w:val="hy-AM"/>
        </w:rPr>
        <w:t>մասնակցի անվանումը</w:t>
      </w:r>
    </w:p>
    <w:p w14:paraId="004B601F" w14:textId="77777777" w:rsidR="006F357B" w:rsidRPr="005B02BB" w:rsidRDefault="006F357B" w:rsidP="006F357B">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B02BB">
        <w:rPr>
          <w:rStyle w:val="Strong"/>
          <w:rFonts w:ascii="GHEA Grapalat" w:hAnsi="GHEA Grapalat"/>
          <w:sz w:val="20"/>
          <w:szCs w:val="20"/>
          <w:lang w:val="hy-AM"/>
        </w:rPr>
        <w:t xml:space="preserve">բխող՝ նույն ծածկագրով հրավերով սահմանված պարտավորությունների (այսուհետ՝ երաշխավորված պարտավորություններ) կատարման ապահովում: </w:t>
      </w:r>
    </w:p>
    <w:p w14:paraId="66B337FD" w14:textId="77777777" w:rsidR="006F357B" w:rsidRPr="005B02BB" w:rsidRDefault="006F357B" w:rsidP="006F357B">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5B02BB">
        <w:rPr>
          <w:rStyle w:val="Strong"/>
          <w:rFonts w:ascii="GHEA Grapalat" w:hAnsi="GHEA Grapalat"/>
          <w:sz w:val="20"/>
          <w:szCs w:val="20"/>
          <w:lang w:val="hy-AM"/>
        </w:rPr>
        <w:t xml:space="preserve">2. Երաշխիքով </w:t>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lang w:val="hy-AM"/>
        </w:rPr>
        <w:t xml:space="preserve"> (այսուհետ՝ երաշխիք տվող </w:t>
      </w:r>
    </w:p>
    <w:p w14:paraId="0477C921" w14:textId="77777777" w:rsidR="006F357B" w:rsidRPr="005B02BB" w:rsidRDefault="006F357B" w:rsidP="006F357B">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5B02BB">
        <w:rPr>
          <w:rStyle w:val="Strong"/>
          <w:rFonts w:ascii="GHEA Grapalat" w:hAnsi="GHEA Grapalat"/>
          <w:sz w:val="20"/>
          <w:szCs w:val="20"/>
          <w:lang w:val="hy-AM"/>
        </w:rPr>
        <w:tab/>
      </w:r>
      <w:r w:rsidRPr="005B02BB">
        <w:rPr>
          <w:rStyle w:val="Strong"/>
          <w:rFonts w:ascii="GHEA Grapalat" w:hAnsi="GHEA Grapalat"/>
          <w:sz w:val="20"/>
          <w:szCs w:val="20"/>
          <w:lang w:val="hy-AM"/>
        </w:rPr>
        <w:tab/>
      </w:r>
      <w:r w:rsidRPr="005B02BB">
        <w:rPr>
          <w:rStyle w:val="Strong"/>
          <w:rFonts w:ascii="GHEA Grapalat" w:hAnsi="GHEA Grapalat"/>
          <w:sz w:val="20"/>
          <w:szCs w:val="20"/>
          <w:lang w:val="hy-AM"/>
        </w:rPr>
        <w:tab/>
        <w:t xml:space="preserve">                         </w:t>
      </w:r>
      <w:r w:rsidRPr="005B02BB">
        <w:rPr>
          <w:rFonts w:ascii="GHEA Grapalat" w:hAnsi="GHEA Grapalat" w:cs="Sylfaen"/>
          <w:vertAlign w:val="superscript"/>
          <w:lang w:val="hy-AM"/>
        </w:rPr>
        <w:t>երաշխիքը տվող բանկի անվանումը</w:t>
      </w:r>
    </w:p>
    <w:p w14:paraId="026BA765" w14:textId="77777777" w:rsidR="006F357B" w:rsidRPr="005B02BB" w:rsidRDefault="006F357B" w:rsidP="006F357B">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5B02BB">
        <w:rPr>
          <w:rStyle w:val="Strong"/>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p>
    <w:p w14:paraId="77018E34" w14:textId="77777777" w:rsidR="006F357B" w:rsidRPr="005B02BB" w:rsidRDefault="006F357B" w:rsidP="006F357B">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C86C56">
        <w:rPr>
          <w:rFonts w:ascii="GHEA Grapalat" w:hAnsi="GHEA Grapalat" w:cs="Sylfaen"/>
          <w:vertAlign w:val="superscript"/>
          <w:lang w:val="hy-AM"/>
        </w:rPr>
        <w:t xml:space="preserve">                                                                                                                                                                    </w:t>
      </w:r>
      <w:r w:rsidRPr="005B02BB">
        <w:rPr>
          <w:rFonts w:ascii="GHEA Grapalat" w:hAnsi="GHEA Grapalat" w:cs="Sylfaen"/>
          <w:vertAlign w:val="superscript"/>
          <w:lang w:val="hy-AM"/>
        </w:rPr>
        <w:t xml:space="preserve">  գումարը թվերով և տառերով</w:t>
      </w:r>
    </w:p>
    <w:p w14:paraId="11B949CC" w14:textId="77777777" w:rsidR="006F357B" w:rsidRPr="005B02BB" w:rsidRDefault="006F357B" w:rsidP="006F357B">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B02BB">
        <w:rPr>
          <w:rStyle w:val="Strong"/>
          <w:rFonts w:ascii="GHEA Grapalat" w:hAnsi="GHEA Grapalat"/>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Pr>
          <w:rFonts w:ascii="Sylfaen" w:hAnsi="Sylfaen" w:cs="Arial"/>
          <w:sz w:val="22"/>
          <w:szCs w:val="20"/>
          <w:u w:val="single"/>
          <w:lang w:val="hy-AM"/>
        </w:rPr>
        <w:t>1510004597930100</w:t>
      </w:r>
      <w:r w:rsidRPr="005B02BB">
        <w:rPr>
          <w:rStyle w:val="Strong"/>
          <w:rFonts w:ascii="GHEA Grapalat" w:hAnsi="GHEA Grapalat"/>
          <w:sz w:val="20"/>
          <w:szCs w:val="20"/>
          <w:u w:val="single"/>
          <w:lang w:val="hy-AM"/>
        </w:rPr>
        <w:tab/>
      </w:r>
      <w:r w:rsidRPr="005B02BB">
        <w:rPr>
          <w:rStyle w:val="Strong"/>
          <w:rFonts w:ascii="GHEA Grapalat" w:hAnsi="GHEA Grapalat"/>
          <w:sz w:val="20"/>
          <w:szCs w:val="20"/>
          <w:lang w:val="hy-AM"/>
        </w:rPr>
        <w:t xml:space="preserve"> հաշվեհամարին փոխանցման միջոցով:</w:t>
      </w:r>
    </w:p>
    <w:p w14:paraId="0C50C6B1" w14:textId="77777777" w:rsidR="006F357B" w:rsidRPr="005B02BB" w:rsidRDefault="006F357B" w:rsidP="006F357B">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B02BB">
        <w:rPr>
          <w:rFonts w:ascii="GHEA Grapalat" w:hAnsi="GHEA Grapalat" w:cs="Sylfaen"/>
          <w:vertAlign w:val="superscript"/>
          <w:lang w:val="hy-AM"/>
        </w:rPr>
        <w:t xml:space="preserve">                                                                                               հաշվեհամարը  </w:t>
      </w:r>
    </w:p>
    <w:p w14:paraId="11E334E4" w14:textId="77777777" w:rsidR="006F357B" w:rsidRPr="005B02BB" w:rsidRDefault="006F357B" w:rsidP="006F357B">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3. Սույն երաշխիքն անհետկանչելի է:</w:t>
      </w:r>
    </w:p>
    <w:p w14:paraId="5470D855" w14:textId="77777777" w:rsidR="006F357B" w:rsidRPr="005B02BB" w:rsidRDefault="006F357B" w:rsidP="006F357B">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82815FD" w14:textId="77777777" w:rsidR="006F357B" w:rsidRPr="005B02BB" w:rsidRDefault="006F357B" w:rsidP="006F357B">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 xml:space="preserve">5. Երաշխիքը գործում է թողարկման պահից և ուժի մեջ է բենեֆիցիարի կողմից </w:t>
      </w:r>
    </w:p>
    <w:p w14:paraId="04E04DFA" w14:textId="3DFF3607" w:rsidR="006F357B" w:rsidRPr="005B02BB" w:rsidRDefault="006F357B" w:rsidP="006F357B">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u w:val="single"/>
          <w:lang w:val="hy-AM"/>
        </w:rPr>
        <w:tab/>
      </w:r>
      <w:r w:rsidRPr="00F5486D">
        <w:rPr>
          <w:rFonts w:ascii="GHEA Grapalat" w:hAnsi="GHEA Grapalat"/>
          <w:sz w:val="22"/>
          <w:u w:val="single"/>
          <w:lang w:val="es-ES"/>
        </w:rPr>
        <w:t>«</w:t>
      </w:r>
      <w:r w:rsidRPr="00F5486D">
        <w:rPr>
          <w:rFonts w:ascii="GHEA Grapalat" w:hAnsi="GHEA Grapalat" w:cs="Sylfaen"/>
          <w:b/>
          <w:sz w:val="22"/>
          <w:u w:val="single"/>
          <w:lang w:val="hy-AM"/>
        </w:rPr>
        <w:t>ԵՔԼ-</w:t>
      </w:r>
      <w:r w:rsidRPr="00CB46E3">
        <w:rPr>
          <w:rFonts w:ascii="GHEA Grapalat" w:hAnsi="GHEA Grapalat" w:cs="Sylfaen"/>
          <w:b/>
          <w:sz w:val="22"/>
          <w:u w:val="single"/>
          <w:lang w:val="hy-AM"/>
        </w:rPr>
        <w:t>ԳՀ</w:t>
      </w:r>
      <w:r w:rsidRPr="00F5486D">
        <w:rPr>
          <w:rFonts w:ascii="GHEA Grapalat" w:hAnsi="GHEA Grapalat" w:cs="Sylfaen"/>
          <w:b/>
          <w:sz w:val="22"/>
          <w:u w:val="single"/>
          <w:lang w:val="hy-AM"/>
        </w:rPr>
        <w:t>ԱՊՁԲ</w:t>
      </w:r>
      <w:r w:rsidRPr="00F5486D">
        <w:rPr>
          <w:rFonts w:ascii="GHEA Grapalat" w:hAnsi="GHEA Grapalat"/>
          <w:b/>
          <w:sz w:val="22"/>
          <w:u w:val="single"/>
          <w:lang w:val="es-ES"/>
        </w:rPr>
        <w:t>-</w:t>
      </w:r>
      <w:r>
        <w:rPr>
          <w:rFonts w:ascii="GHEA Grapalat" w:hAnsi="GHEA Grapalat"/>
          <w:b/>
          <w:sz w:val="22"/>
          <w:u w:val="single"/>
          <w:lang w:val="es-ES"/>
        </w:rPr>
        <w:t>26/1</w:t>
      </w:r>
      <w:r w:rsidRPr="00F5486D">
        <w:rPr>
          <w:rFonts w:ascii="GHEA Grapalat" w:hAnsi="GHEA Grapalat"/>
          <w:sz w:val="22"/>
          <w:u w:val="single"/>
          <w:lang w:val="es-ES"/>
        </w:rPr>
        <w:t>»</w:t>
      </w:r>
      <w:r w:rsidRPr="005B02BB">
        <w:rPr>
          <w:rFonts w:ascii="GHEA Grapalat" w:hAnsi="GHEA Grapalat"/>
          <w:color w:val="000000"/>
          <w:sz w:val="20"/>
          <w:szCs w:val="20"/>
          <w:u w:val="single"/>
          <w:lang w:val="hy-AM"/>
        </w:rPr>
        <w:tab/>
      </w:r>
      <w:r w:rsidRPr="005B02BB">
        <w:rPr>
          <w:rFonts w:ascii="GHEA Grapalat" w:hAnsi="GHEA Grapalat"/>
          <w:color w:val="000000"/>
          <w:sz w:val="20"/>
          <w:szCs w:val="20"/>
          <w:lang w:val="hy-AM"/>
        </w:rPr>
        <w:t xml:space="preserve"> ծածկագրով </w:t>
      </w:r>
    </w:p>
    <w:p w14:paraId="2C1C12BD" w14:textId="77777777" w:rsidR="006F357B" w:rsidRPr="005B02BB" w:rsidRDefault="006F357B" w:rsidP="006F357B">
      <w:pPr>
        <w:pStyle w:val="NormalWeb"/>
        <w:shd w:val="clear" w:color="auto" w:fill="FFFFFF"/>
        <w:spacing w:before="0" w:beforeAutospacing="0" w:after="0" w:afterAutospacing="0"/>
        <w:rPr>
          <w:rFonts w:ascii="GHEA Grapalat" w:hAnsi="GHEA Grapalat" w:cs="Sylfaen"/>
          <w:vertAlign w:val="superscript"/>
          <w:lang w:val="hy-AM"/>
        </w:rPr>
      </w:pPr>
      <w:r w:rsidRPr="005B02BB">
        <w:rPr>
          <w:rFonts w:ascii="GHEA Grapalat" w:hAnsi="GHEA Grapalat" w:cs="Sylfaen"/>
          <w:vertAlign w:val="superscript"/>
          <w:lang w:val="hy-AM"/>
        </w:rPr>
        <w:t xml:space="preserve">                       ընթացակարգի ծածկագիրը </w:t>
      </w:r>
    </w:p>
    <w:p w14:paraId="4C07A8DD" w14:textId="77777777" w:rsidR="006F357B" w:rsidRPr="00E06745" w:rsidRDefault="006F357B" w:rsidP="006F357B">
      <w:pPr>
        <w:pStyle w:val="ListParagraph"/>
        <w:tabs>
          <w:tab w:val="left" w:pos="0"/>
        </w:tabs>
        <w:ind w:left="0"/>
        <w:mirrorIndents/>
        <w:jc w:val="both"/>
        <w:rPr>
          <w:rFonts w:ascii="GHEA Grapalat" w:hAnsi="GHEA Grapalat"/>
          <w:color w:val="000000"/>
          <w:sz w:val="20"/>
          <w:szCs w:val="20"/>
          <w:lang w:val="hy-AM"/>
        </w:rPr>
      </w:pPr>
      <w:r w:rsidRPr="005B02BB">
        <w:rPr>
          <w:rFonts w:ascii="GHEA Grapalat" w:hAnsi="GHEA Grapalat"/>
          <w:color w:val="000000"/>
          <w:sz w:val="20"/>
          <w:szCs w:val="20"/>
          <w:lang w:val="hy-AM"/>
        </w:rPr>
        <w:t xml:space="preserve">կազմակերպված գնման ընթացակագին մասնակցելու նպատակով պրինցիպալի կողմից հայտերի ներկայացման վերջնաժամկետը լրանալու օրվանից հաշված </w:t>
      </w:r>
      <w:r w:rsidRPr="00C86C56">
        <w:rPr>
          <w:rFonts w:ascii="GHEA Grapalat" w:hAnsi="GHEA Grapalat"/>
          <w:color w:val="000000"/>
          <w:sz w:val="20"/>
          <w:szCs w:val="20"/>
          <w:lang w:val="hy-AM"/>
        </w:rPr>
        <w:t>մեկ հարյուր քսան</w:t>
      </w:r>
      <w:r w:rsidRPr="005B02BB">
        <w:rPr>
          <w:rFonts w:ascii="GHEA Grapalat" w:hAnsi="GHEA Grapalat"/>
          <w:color w:val="000000"/>
          <w:sz w:val="20"/>
          <w:szCs w:val="20"/>
          <w:lang w:val="hy-AM"/>
        </w:rPr>
        <w:t xml:space="preserve"> աշխատանքային օր</w:t>
      </w:r>
      <w:r w:rsidRPr="005B02BB">
        <w:rPr>
          <w:rFonts w:ascii="GHEA Grapalat" w:hAnsi="GHEA Grapalat"/>
          <w:color w:val="000000"/>
          <w:sz w:val="20"/>
          <w:szCs w:val="20"/>
          <w:vertAlign w:val="superscript"/>
          <w:lang w:val="hy-AM"/>
        </w:rPr>
        <w:t>:**</w:t>
      </w:r>
      <w:r w:rsidRPr="005B02BB">
        <w:rPr>
          <w:rFonts w:ascii="GHEA Grapalat" w:hAnsi="GHEA Grapalat"/>
          <w:color w:val="000000"/>
          <w:sz w:val="20"/>
          <w:szCs w:val="20"/>
          <w:lang w:val="hy-AM"/>
        </w:rPr>
        <w:t xml:space="preserve">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Pr="005B02BB">
        <w:rPr>
          <w:rFonts w:ascii="GHEA Grapalat" w:eastAsia="Calibri" w:hAnsi="GHEA Grapalat"/>
          <w:color w:val="000000"/>
          <w:sz w:val="20"/>
          <w:szCs w:val="20"/>
          <w:lang w:val="hy-AM"/>
        </w:rPr>
        <w:t xml:space="preserve">գնահատող հանձնաժողովի </w:t>
      </w:r>
      <w:r w:rsidRPr="005B02BB">
        <w:rPr>
          <w:rFonts w:ascii="GHEA Grapalat" w:hAnsi="GHEA Grapalat"/>
          <w:color w:val="000000"/>
          <w:sz w:val="20"/>
          <w:szCs w:val="20"/>
          <w:lang w:val="hy-AM"/>
        </w:rPr>
        <w:t>քարտուղարի</w:t>
      </w:r>
      <w:r>
        <w:rPr>
          <w:rFonts w:ascii="GHEA Grapalat" w:hAnsi="GHEA Grapalat"/>
          <w:color w:val="000000"/>
          <w:sz w:val="20"/>
          <w:szCs w:val="20"/>
          <w:lang w:val="hy-AM"/>
        </w:rPr>
        <w:t xml:space="preserve">՝ </w:t>
      </w:r>
      <w:hyperlink r:id="rId11" w:history="1">
        <w:r w:rsidRPr="00862D6D">
          <w:rPr>
            <w:b/>
            <w:color w:val="000000"/>
            <w:sz w:val="22"/>
            <w:szCs w:val="20"/>
          </w:rPr>
          <w:t>narine</w:t>
        </w:r>
        <w:r w:rsidRPr="00862D6D">
          <w:rPr>
            <w:b/>
            <w:color w:val="000000"/>
            <w:sz w:val="22"/>
            <w:szCs w:val="20"/>
            <w:lang w:val="hy-AM"/>
          </w:rPr>
          <w:t>.abrahamyan@yerevan.am</w:t>
        </w:r>
      </w:hyperlink>
      <w:r w:rsidRPr="000D0EF0">
        <w:rPr>
          <w:rFonts w:ascii="GHEA Grapalat" w:hAnsi="GHEA Grapalat"/>
          <w:i/>
          <w:lang w:val="af-ZA"/>
        </w:rPr>
        <w:t xml:space="preserve">  </w:t>
      </w:r>
      <w:r w:rsidRPr="005B02BB">
        <w:rPr>
          <w:rFonts w:ascii="GHEA Grapalat" w:hAnsi="GHEA Grapalat"/>
          <w:color w:val="000000"/>
          <w:sz w:val="20"/>
          <w:szCs w:val="20"/>
          <w:lang w:val="hy-AM"/>
        </w:rPr>
        <w:t xml:space="preserve">էլեկտրոնային փոստի հասցեին։     </w:t>
      </w:r>
    </w:p>
    <w:p w14:paraId="5CE5F5B5" w14:textId="77777777" w:rsidR="006F357B" w:rsidRPr="005B02BB" w:rsidRDefault="006F357B" w:rsidP="006F357B">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է հայտը մերժելու մասին գնահատող հանձնաժողովի նիստի արձանագրության պատճենը </w:t>
      </w:r>
    </w:p>
    <w:p w14:paraId="7D100F45" w14:textId="77777777" w:rsidR="006F357B" w:rsidRPr="005B02BB" w:rsidRDefault="006F357B" w:rsidP="006F357B">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C26C732" w14:textId="77777777" w:rsidR="006F357B" w:rsidRPr="005B02BB" w:rsidRDefault="006F357B" w:rsidP="006F357B">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8. Երաշխիք տվող անձը մերժում է բենեֆիցիարի պահանջը, եթե`</w:t>
      </w:r>
    </w:p>
    <w:p w14:paraId="26B4B031" w14:textId="77777777" w:rsidR="006F357B" w:rsidRPr="005B02BB" w:rsidRDefault="006F357B" w:rsidP="006F357B">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7CD81858" w14:textId="77777777" w:rsidR="006F357B" w:rsidRPr="005B02BB" w:rsidRDefault="006F357B" w:rsidP="006F357B">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2) պահանջը ներկայացվել է երաշխիքով սահմանված ժամկետի ավարտից հետո:</w:t>
      </w:r>
    </w:p>
    <w:p w14:paraId="092AF24A" w14:textId="77777777" w:rsidR="006F357B" w:rsidRPr="005B02BB" w:rsidRDefault="006F357B" w:rsidP="006F357B">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F9DC059" w14:textId="77777777" w:rsidR="006F357B" w:rsidRPr="005B02BB" w:rsidRDefault="006F357B" w:rsidP="006F357B">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71E8EA66" w14:textId="77777777" w:rsidR="006F357B" w:rsidRPr="005B02BB" w:rsidRDefault="006F357B" w:rsidP="006F357B">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0F75439E" w14:textId="77777777" w:rsidR="006F357B" w:rsidRPr="005B02BB" w:rsidRDefault="006F357B" w:rsidP="006F357B">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0AFC1EB" w14:textId="77777777" w:rsidR="006F357B" w:rsidRPr="005B02BB" w:rsidRDefault="006F357B" w:rsidP="006F357B">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5B02BB">
        <w:rPr>
          <w:rFonts w:ascii="GHEA Grapalat" w:hAnsi="GHEA Grapalat"/>
          <w:color w:val="000000"/>
          <w:sz w:val="20"/>
          <w:szCs w:val="20"/>
          <w:lang w:val="hy-AM"/>
        </w:rPr>
        <w:t xml:space="preserve">Գործադիր մարմնի ղեկավար </w:t>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p>
    <w:p w14:paraId="11AF0CB8" w14:textId="77777777" w:rsidR="006F357B" w:rsidRPr="005B02BB" w:rsidRDefault="006F357B" w:rsidP="006F357B">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387B91A" w14:textId="77777777" w:rsidR="006F357B" w:rsidRPr="005B02BB" w:rsidRDefault="006F357B" w:rsidP="006F357B">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8D4CE26" w14:textId="77777777" w:rsidR="006F357B" w:rsidRPr="005B02BB" w:rsidRDefault="006F357B" w:rsidP="006F357B">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p>
    <w:p w14:paraId="66F54804" w14:textId="77777777" w:rsidR="006F357B" w:rsidRPr="005B02BB" w:rsidRDefault="006F357B" w:rsidP="006F357B">
      <w:pPr>
        <w:pStyle w:val="NormalWeb"/>
        <w:shd w:val="clear" w:color="auto" w:fill="FFFFFF"/>
        <w:spacing w:before="0" w:beforeAutospacing="0" w:after="0" w:afterAutospacing="0"/>
        <w:rPr>
          <w:rFonts w:ascii="GHEA Grapalat" w:hAnsi="GHEA Grapalat" w:cs="Sylfaen"/>
          <w:vertAlign w:val="superscript"/>
          <w:lang w:val="hy-AM"/>
        </w:rPr>
      </w:pPr>
      <w:r w:rsidRPr="005B02BB">
        <w:rPr>
          <w:rFonts w:ascii="GHEA Grapalat" w:hAnsi="GHEA Grapalat" w:cs="Sylfaen"/>
          <w:vertAlign w:val="superscript"/>
          <w:lang w:val="hy-AM"/>
        </w:rPr>
        <w:t xml:space="preserve">                                                        ամիսը, ամսաթիվը, տարեթիվը</w:t>
      </w:r>
    </w:p>
    <w:p w14:paraId="6AD8B4D7" w14:textId="77777777" w:rsidR="006F357B" w:rsidRPr="005B02BB" w:rsidRDefault="006F357B" w:rsidP="006F357B">
      <w:pPr>
        <w:pStyle w:val="FootnoteText"/>
        <w:ind w:firstLine="142"/>
        <w:rPr>
          <w:rFonts w:ascii="GHEA Grapalat" w:hAnsi="GHEA Grapalat"/>
          <w:i/>
          <w:sz w:val="16"/>
          <w:szCs w:val="16"/>
          <w:lang w:val="hy-AM"/>
        </w:rPr>
      </w:pPr>
    </w:p>
    <w:p w14:paraId="169E91D2" w14:textId="77777777" w:rsidR="006F357B" w:rsidRPr="005B02BB" w:rsidRDefault="006F357B" w:rsidP="006F357B">
      <w:pPr>
        <w:pStyle w:val="FootnoteText"/>
        <w:ind w:firstLine="142"/>
        <w:rPr>
          <w:rFonts w:ascii="GHEA Grapalat" w:hAnsi="GHEA Grapalat"/>
          <w:i/>
          <w:sz w:val="16"/>
          <w:szCs w:val="16"/>
          <w:lang w:val="af-ZA"/>
        </w:rPr>
      </w:pPr>
      <w:r w:rsidRPr="005B02BB">
        <w:rPr>
          <w:rFonts w:ascii="GHEA Grapalat" w:hAnsi="GHEA Grapalat"/>
          <w:i/>
          <w:sz w:val="16"/>
          <w:szCs w:val="16"/>
          <w:lang w:val="hy-AM"/>
        </w:rPr>
        <w:t>*լրացվում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է</w:t>
      </w:r>
      <w:r w:rsidRPr="005B02BB">
        <w:rPr>
          <w:rFonts w:ascii="GHEA Grapalat" w:hAnsi="GHEA Grapalat"/>
          <w:i/>
          <w:sz w:val="16"/>
          <w:szCs w:val="16"/>
          <w:lang w:val="af-ZA"/>
        </w:rPr>
        <w:t xml:space="preserve"> </w:t>
      </w:r>
      <w:r w:rsidRPr="005B02BB">
        <w:rPr>
          <w:rFonts w:ascii="GHEA Grapalat" w:hAnsi="GHEA Grapalat"/>
          <w:i/>
          <w:sz w:val="16"/>
          <w:szCs w:val="16"/>
          <w:lang w:val="hy-AM"/>
        </w:rPr>
        <w:t>հանձնաժողովի</w:t>
      </w:r>
      <w:r w:rsidRPr="005B02BB">
        <w:rPr>
          <w:rFonts w:ascii="GHEA Grapalat" w:hAnsi="GHEA Grapalat"/>
          <w:i/>
          <w:sz w:val="16"/>
          <w:szCs w:val="16"/>
          <w:lang w:val="af-ZA"/>
        </w:rPr>
        <w:t xml:space="preserve"> </w:t>
      </w:r>
      <w:r w:rsidRPr="005B02BB">
        <w:rPr>
          <w:rFonts w:ascii="GHEA Grapalat" w:hAnsi="GHEA Grapalat"/>
          <w:i/>
          <w:sz w:val="16"/>
          <w:szCs w:val="16"/>
          <w:lang w:val="hy-AM"/>
        </w:rPr>
        <w:t>քարտուղարի</w:t>
      </w:r>
      <w:r w:rsidRPr="005B02BB">
        <w:rPr>
          <w:rFonts w:ascii="GHEA Grapalat" w:hAnsi="GHEA Grapalat"/>
          <w:i/>
          <w:sz w:val="16"/>
          <w:szCs w:val="16"/>
          <w:lang w:val="af-ZA"/>
        </w:rPr>
        <w:t xml:space="preserve"> </w:t>
      </w:r>
      <w:r w:rsidRPr="005B02BB">
        <w:rPr>
          <w:rFonts w:ascii="GHEA Grapalat" w:hAnsi="GHEA Grapalat"/>
          <w:i/>
          <w:sz w:val="16"/>
          <w:szCs w:val="16"/>
          <w:lang w:val="hy-AM"/>
        </w:rPr>
        <w:t>կողմից</w:t>
      </w:r>
      <w:r w:rsidRPr="005B02BB">
        <w:rPr>
          <w:rFonts w:ascii="GHEA Grapalat" w:hAnsi="GHEA Grapalat"/>
          <w:i/>
          <w:sz w:val="16"/>
          <w:szCs w:val="16"/>
          <w:lang w:val="af-ZA"/>
        </w:rPr>
        <w:t xml:space="preserve">` </w:t>
      </w:r>
      <w:r w:rsidRPr="005B02BB">
        <w:rPr>
          <w:rFonts w:ascii="GHEA Grapalat" w:hAnsi="GHEA Grapalat"/>
          <w:i/>
          <w:sz w:val="16"/>
          <w:szCs w:val="16"/>
          <w:lang w:val="hy-AM"/>
        </w:rPr>
        <w:t>մինչև</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հրավերը</w:t>
      </w:r>
      <w:r w:rsidRPr="005B02BB">
        <w:rPr>
          <w:rFonts w:ascii="GHEA Grapalat" w:hAnsi="GHEA Grapalat"/>
          <w:i/>
          <w:sz w:val="16"/>
          <w:szCs w:val="16"/>
          <w:lang w:val="af-ZA"/>
        </w:rPr>
        <w:t xml:space="preserve"> </w:t>
      </w:r>
      <w:r w:rsidRPr="005B02BB">
        <w:rPr>
          <w:rFonts w:ascii="GHEA Grapalat" w:hAnsi="GHEA Grapalat"/>
          <w:i/>
          <w:sz w:val="16"/>
          <w:szCs w:val="16"/>
          <w:lang w:val="hy-AM"/>
        </w:rPr>
        <w:t>տեղեկագրում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հրապարակելը:</w:t>
      </w:r>
    </w:p>
    <w:p w14:paraId="5C4CE68D" w14:textId="77777777" w:rsidR="006F357B" w:rsidRPr="005B02BB" w:rsidRDefault="006F357B" w:rsidP="006F357B">
      <w:pPr>
        <w:pStyle w:val="NormalWeb"/>
        <w:shd w:val="clear" w:color="auto" w:fill="FFFFFF"/>
        <w:spacing w:before="0" w:beforeAutospacing="0" w:after="0" w:afterAutospacing="0"/>
        <w:jc w:val="both"/>
        <w:rPr>
          <w:rFonts w:ascii="GHEA Grapalat" w:hAnsi="GHEA Grapalat" w:cs="Sylfaen"/>
          <w:vertAlign w:val="superscript"/>
          <w:lang w:val="hy-AM"/>
        </w:rPr>
      </w:pPr>
      <w:r w:rsidRPr="005B02BB">
        <w:rPr>
          <w:rFonts w:ascii="GHEA Grapalat" w:hAnsi="GHEA Grapalat"/>
          <w:i/>
          <w:sz w:val="16"/>
          <w:szCs w:val="16"/>
          <w:lang w:val="hy-AM"/>
        </w:rPr>
        <w:t xml:space="preserve">**Եթե </w:t>
      </w:r>
      <w:r w:rsidRPr="005B02BB">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0807E691" w14:textId="77777777" w:rsidR="006F357B" w:rsidRDefault="006F357B" w:rsidP="00642BF3">
      <w:pPr>
        <w:pStyle w:val="BodyTextIndent3"/>
        <w:spacing w:line="240" w:lineRule="auto"/>
        <w:jc w:val="right"/>
        <w:rPr>
          <w:rFonts w:ascii="GHEA Grapalat" w:hAnsi="GHEA Grapalat" w:cs="Sylfaen"/>
          <w:b/>
          <w:lang w:val="hy-AM"/>
        </w:rPr>
      </w:pPr>
    </w:p>
    <w:p w14:paraId="32250C43" w14:textId="77777777" w:rsidR="006F357B" w:rsidRDefault="006F357B" w:rsidP="00642BF3">
      <w:pPr>
        <w:pStyle w:val="BodyTextIndent3"/>
        <w:spacing w:line="240" w:lineRule="auto"/>
        <w:jc w:val="right"/>
        <w:rPr>
          <w:rFonts w:ascii="GHEA Grapalat" w:hAnsi="GHEA Grapalat" w:cs="Sylfaen"/>
          <w:b/>
          <w:lang w:val="hy-AM"/>
        </w:rPr>
      </w:pPr>
    </w:p>
    <w:p w14:paraId="52543A09" w14:textId="77777777" w:rsidR="006F357B" w:rsidRDefault="006F357B" w:rsidP="00642BF3">
      <w:pPr>
        <w:pStyle w:val="BodyTextIndent3"/>
        <w:spacing w:line="240" w:lineRule="auto"/>
        <w:jc w:val="right"/>
        <w:rPr>
          <w:rFonts w:ascii="GHEA Grapalat" w:hAnsi="GHEA Grapalat" w:cs="Sylfaen"/>
          <w:b/>
          <w:lang w:val="hy-AM"/>
        </w:rPr>
      </w:pPr>
    </w:p>
    <w:p w14:paraId="044340FE" w14:textId="77777777" w:rsidR="006F357B" w:rsidRDefault="006F357B" w:rsidP="00642BF3">
      <w:pPr>
        <w:pStyle w:val="BodyTextIndent3"/>
        <w:spacing w:line="240" w:lineRule="auto"/>
        <w:jc w:val="right"/>
        <w:rPr>
          <w:rFonts w:ascii="GHEA Grapalat" w:hAnsi="GHEA Grapalat" w:cs="Sylfaen"/>
          <w:b/>
          <w:lang w:val="hy-AM"/>
        </w:rPr>
      </w:pPr>
    </w:p>
    <w:p w14:paraId="2320FBF5" w14:textId="77777777" w:rsidR="006F357B" w:rsidRDefault="006F357B" w:rsidP="00642BF3">
      <w:pPr>
        <w:pStyle w:val="BodyTextIndent3"/>
        <w:spacing w:line="240" w:lineRule="auto"/>
        <w:jc w:val="right"/>
        <w:rPr>
          <w:rFonts w:ascii="GHEA Grapalat" w:hAnsi="GHEA Grapalat" w:cs="Sylfaen"/>
          <w:b/>
          <w:lang w:val="hy-AM"/>
        </w:rPr>
      </w:pPr>
    </w:p>
    <w:p w14:paraId="436EBBDF" w14:textId="77777777" w:rsidR="006F357B" w:rsidRDefault="006F357B" w:rsidP="00642BF3">
      <w:pPr>
        <w:pStyle w:val="BodyTextIndent3"/>
        <w:spacing w:line="240" w:lineRule="auto"/>
        <w:jc w:val="right"/>
        <w:rPr>
          <w:rFonts w:ascii="GHEA Grapalat" w:hAnsi="GHEA Grapalat" w:cs="Sylfaen"/>
          <w:b/>
          <w:lang w:val="hy-AM"/>
        </w:rPr>
      </w:pPr>
    </w:p>
    <w:p w14:paraId="0A2A3A00" w14:textId="77777777" w:rsidR="006F357B" w:rsidRDefault="006F357B" w:rsidP="00642BF3">
      <w:pPr>
        <w:pStyle w:val="BodyTextIndent3"/>
        <w:spacing w:line="240" w:lineRule="auto"/>
        <w:jc w:val="right"/>
        <w:rPr>
          <w:rFonts w:ascii="GHEA Grapalat" w:hAnsi="GHEA Grapalat" w:cs="Sylfaen"/>
          <w:b/>
          <w:lang w:val="hy-AM"/>
        </w:rPr>
      </w:pPr>
    </w:p>
    <w:p w14:paraId="10FFB944" w14:textId="77777777" w:rsidR="006F357B" w:rsidRDefault="006F357B" w:rsidP="00642BF3">
      <w:pPr>
        <w:pStyle w:val="BodyTextIndent3"/>
        <w:spacing w:line="240" w:lineRule="auto"/>
        <w:jc w:val="right"/>
        <w:rPr>
          <w:rFonts w:ascii="GHEA Grapalat" w:hAnsi="GHEA Grapalat" w:cs="Sylfaen"/>
          <w:b/>
          <w:lang w:val="hy-AM"/>
        </w:rPr>
      </w:pPr>
    </w:p>
    <w:p w14:paraId="02C87A58" w14:textId="77777777" w:rsidR="006F357B" w:rsidRDefault="006F357B" w:rsidP="00642BF3">
      <w:pPr>
        <w:pStyle w:val="BodyTextIndent3"/>
        <w:spacing w:line="240" w:lineRule="auto"/>
        <w:jc w:val="right"/>
        <w:rPr>
          <w:rFonts w:ascii="GHEA Grapalat" w:hAnsi="GHEA Grapalat" w:cs="Sylfaen"/>
          <w:b/>
          <w:lang w:val="hy-AM"/>
        </w:rPr>
      </w:pPr>
    </w:p>
    <w:p w14:paraId="600A469A" w14:textId="77777777" w:rsidR="006F357B" w:rsidRDefault="006F357B" w:rsidP="00642BF3">
      <w:pPr>
        <w:pStyle w:val="BodyTextIndent3"/>
        <w:spacing w:line="240" w:lineRule="auto"/>
        <w:jc w:val="right"/>
        <w:rPr>
          <w:rFonts w:ascii="GHEA Grapalat" w:hAnsi="GHEA Grapalat" w:cs="Sylfaen"/>
          <w:b/>
          <w:lang w:val="hy-AM"/>
        </w:rPr>
      </w:pPr>
    </w:p>
    <w:p w14:paraId="05436A7A" w14:textId="77777777" w:rsidR="006F357B" w:rsidRDefault="006F357B" w:rsidP="00642BF3">
      <w:pPr>
        <w:pStyle w:val="BodyTextIndent3"/>
        <w:spacing w:line="240" w:lineRule="auto"/>
        <w:jc w:val="right"/>
        <w:rPr>
          <w:rFonts w:ascii="GHEA Grapalat" w:hAnsi="GHEA Grapalat" w:cs="Sylfaen"/>
          <w:b/>
          <w:lang w:val="hy-AM"/>
        </w:rPr>
      </w:pPr>
    </w:p>
    <w:p w14:paraId="06587D5A" w14:textId="77777777" w:rsidR="006F357B" w:rsidRDefault="006F357B" w:rsidP="00642BF3">
      <w:pPr>
        <w:pStyle w:val="BodyTextIndent3"/>
        <w:spacing w:line="240" w:lineRule="auto"/>
        <w:jc w:val="right"/>
        <w:rPr>
          <w:rFonts w:ascii="GHEA Grapalat" w:hAnsi="GHEA Grapalat" w:cs="Sylfaen"/>
          <w:b/>
          <w:lang w:val="hy-AM"/>
        </w:rPr>
      </w:pPr>
    </w:p>
    <w:p w14:paraId="0BCD8D90" w14:textId="77777777" w:rsidR="006F357B" w:rsidRDefault="006F357B" w:rsidP="00642BF3">
      <w:pPr>
        <w:pStyle w:val="BodyTextIndent3"/>
        <w:spacing w:line="240" w:lineRule="auto"/>
        <w:jc w:val="right"/>
        <w:rPr>
          <w:rFonts w:ascii="GHEA Grapalat" w:hAnsi="GHEA Grapalat" w:cs="Sylfaen"/>
          <w:b/>
          <w:lang w:val="hy-AM"/>
        </w:rPr>
      </w:pPr>
    </w:p>
    <w:p w14:paraId="67BC72B3" w14:textId="77777777" w:rsidR="006F357B" w:rsidRDefault="006F357B" w:rsidP="00642BF3">
      <w:pPr>
        <w:pStyle w:val="BodyTextIndent3"/>
        <w:spacing w:line="240" w:lineRule="auto"/>
        <w:jc w:val="right"/>
        <w:rPr>
          <w:rFonts w:ascii="GHEA Grapalat" w:hAnsi="GHEA Grapalat" w:cs="Sylfaen"/>
          <w:b/>
          <w:lang w:val="hy-AM"/>
        </w:rPr>
      </w:pPr>
    </w:p>
    <w:p w14:paraId="43892F5E" w14:textId="77777777" w:rsidR="006F357B" w:rsidRDefault="006F357B" w:rsidP="00642BF3">
      <w:pPr>
        <w:pStyle w:val="BodyTextIndent3"/>
        <w:spacing w:line="240" w:lineRule="auto"/>
        <w:jc w:val="right"/>
        <w:rPr>
          <w:rFonts w:ascii="GHEA Grapalat" w:hAnsi="GHEA Grapalat" w:cs="Sylfaen"/>
          <w:b/>
          <w:lang w:val="hy-AM"/>
        </w:rPr>
      </w:pPr>
    </w:p>
    <w:p w14:paraId="00EB0A09" w14:textId="77777777" w:rsidR="006F357B" w:rsidRDefault="006F357B" w:rsidP="00642BF3">
      <w:pPr>
        <w:pStyle w:val="BodyTextIndent3"/>
        <w:spacing w:line="240" w:lineRule="auto"/>
        <w:jc w:val="right"/>
        <w:rPr>
          <w:rFonts w:ascii="GHEA Grapalat" w:hAnsi="GHEA Grapalat" w:cs="Sylfaen"/>
          <w:b/>
          <w:lang w:val="hy-AM"/>
        </w:rPr>
      </w:pPr>
    </w:p>
    <w:p w14:paraId="53ECA96D" w14:textId="77777777" w:rsidR="006F357B" w:rsidRDefault="006F357B" w:rsidP="00642BF3">
      <w:pPr>
        <w:pStyle w:val="BodyTextIndent3"/>
        <w:spacing w:line="240" w:lineRule="auto"/>
        <w:jc w:val="right"/>
        <w:rPr>
          <w:rFonts w:ascii="GHEA Grapalat" w:hAnsi="GHEA Grapalat" w:cs="Sylfaen"/>
          <w:b/>
          <w:lang w:val="hy-AM"/>
        </w:rPr>
      </w:pPr>
    </w:p>
    <w:p w14:paraId="392C903E" w14:textId="77777777" w:rsidR="006F357B" w:rsidRDefault="006F357B" w:rsidP="00642BF3">
      <w:pPr>
        <w:pStyle w:val="BodyTextIndent3"/>
        <w:spacing w:line="240" w:lineRule="auto"/>
        <w:jc w:val="right"/>
        <w:rPr>
          <w:rFonts w:ascii="GHEA Grapalat" w:hAnsi="GHEA Grapalat" w:cs="Sylfaen"/>
          <w:b/>
          <w:lang w:val="hy-AM"/>
        </w:rPr>
      </w:pPr>
    </w:p>
    <w:p w14:paraId="7DA67110" w14:textId="77777777" w:rsidR="006F357B" w:rsidRDefault="006F357B" w:rsidP="00642BF3">
      <w:pPr>
        <w:pStyle w:val="BodyTextIndent3"/>
        <w:spacing w:line="240" w:lineRule="auto"/>
        <w:jc w:val="right"/>
        <w:rPr>
          <w:rFonts w:ascii="GHEA Grapalat" w:hAnsi="GHEA Grapalat" w:cs="Sylfaen"/>
          <w:b/>
          <w:lang w:val="hy-AM"/>
        </w:rPr>
      </w:pPr>
    </w:p>
    <w:p w14:paraId="754C6B25" w14:textId="77777777" w:rsidR="006F357B" w:rsidRDefault="006F357B" w:rsidP="00642BF3">
      <w:pPr>
        <w:pStyle w:val="BodyTextIndent3"/>
        <w:spacing w:line="240" w:lineRule="auto"/>
        <w:jc w:val="right"/>
        <w:rPr>
          <w:rFonts w:ascii="GHEA Grapalat" w:hAnsi="GHEA Grapalat" w:cs="Sylfaen"/>
          <w:b/>
          <w:lang w:val="hy-AM"/>
        </w:rPr>
      </w:pPr>
    </w:p>
    <w:p w14:paraId="0FB75FDB" w14:textId="77777777" w:rsidR="006F357B" w:rsidRDefault="006F357B" w:rsidP="00642BF3">
      <w:pPr>
        <w:pStyle w:val="BodyTextIndent3"/>
        <w:spacing w:line="240" w:lineRule="auto"/>
        <w:jc w:val="right"/>
        <w:rPr>
          <w:rFonts w:ascii="GHEA Grapalat" w:hAnsi="GHEA Grapalat" w:cs="Sylfaen"/>
          <w:b/>
          <w:lang w:val="hy-AM"/>
        </w:rPr>
      </w:pPr>
    </w:p>
    <w:p w14:paraId="08E52051" w14:textId="77777777" w:rsidR="006F357B" w:rsidRDefault="006F357B" w:rsidP="00642BF3">
      <w:pPr>
        <w:pStyle w:val="BodyTextIndent3"/>
        <w:spacing w:line="240" w:lineRule="auto"/>
        <w:jc w:val="right"/>
        <w:rPr>
          <w:rFonts w:ascii="GHEA Grapalat" w:hAnsi="GHEA Grapalat" w:cs="Sylfaen"/>
          <w:b/>
          <w:lang w:val="hy-AM"/>
        </w:rPr>
      </w:pPr>
    </w:p>
    <w:p w14:paraId="5915690A" w14:textId="77777777" w:rsidR="006F357B" w:rsidRDefault="006F357B" w:rsidP="00642BF3">
      <w:pPr>
        <w:pStyle w:val="BodyTextIndent3"/>
        <w:spacing w:line="240" w:lineRule="auto"/>
        <w:jc w:val="right"/>
        <w:rPr>
          <w:rFonts w:ascii="GHEA Grapalat" w:hAnsi="GHEA Grapalat" w:cs="Sylfaen"/>
          <w:b/>
          <w:lang w:val="hy-AM"/>
        </w:rPr>
      </w:pPr>
    </w:p>
    <w:p w14:paraId="256B8584" w14:textId="77777777" w:rsidR="006F357B" w:rsidRDefault="006F357B" w:rsidP="00642BF3">
      <w:pPr>
        <w:pStyle w:val="BodyTextIndent3"/>
        <w:spacing w:line="240" w:lineRule="auto"/>
        <w:jc w:val="right"/>
        <w:rPr>
          <w:rFonts w:ascii="GHEA Grapalat" w:hAnsi="GHEA Grapalat" w:cs="Sylfaen"/>
          <w:b/>
          <w:lang w:val="hy-AM"/>
        </w:rPr>
      </w:pPr>
    </w:p>
    <w:p w14:paraId="28EDED79" w14:textId="77777777" w:rsidR="006F357B" w:rsidRDefault="006F357B" w:rsidP="00642BF3">
      <w:pPr>
        <w:pStyle w:val="BodyTextIndent3"/>
        <w:spacing w:line="240" w:lineRule="auto"/>
        <w:jc w:val="right"/>
        <w:rPr>
          <w:rFonts w:ascii="GHEA Grapalat" w:hAnsi="GHEA Grapalat" w:cs="Sylfaen"/>
          <w:b/>
          <w:lang w:val="hy-AM"/>
        </w:rPr>
      </w:pPr>
    </w:p>
    <w:p w14:paraId="4ABC109A" w14:textId="77777777" w:rsidR="006F357B" w:rsidRDefault="006F357B" w:rsidP="00642BF3">
      <w:pPr>
        <w:pStyle w:val="BodyTextIndent3"/>
        <w:spacing w:line="240" w:lineRule="auto"/>
        <w:jc w:val="right"/>
        <w:rPr>
          <w:rFonts w:ascii="GHEA Grapalat" w:hAnsi="GHEA Grapalat" w:cs="Sylfaen"/>
          <w:b/>
          <w:lang w:val="hy-AM"/>
        </w:rPr>
      </w:pPr>
    </w:p>
    <w:p w14:paraId="2BD5AF06" w14:textId="77777777" w:rsidR="006F357B" w:rsidRDefault="006F357B" w:rsidP="00642BF3">
      <w:pPr>
        <w:pStyle w:val="BodyTextIndent3"/>
        <w:spacing w:line="240" w:lineRule="auto"/>
        <w:jc w:val="right"/>
        <w:rPr>
          <w:rFonts w:ascii="GHEA Grapalat" w:hAnsi="GHEA Grapalat" w:cs="Sylfaen"/>
          <w:b/>
          <w:lang w:val="hy-AM"/>
        </w:rPr>
      </w:pPr>
    </w:p>
    <w:p w14:paraId="3FA8532B" w14:textId="77777777" w:rsidR="006F357B" w:rsidRDefault="006F357B" w:rsidP="00642BF3">
      <w:pPr>
        <w:pStyle w:val="BodyTextIndent3"/>
        <w:spacing w:line="240" w:lineRule="auto"/>
        <w:jc w:val="right"/>
        <w:rPr>
          <w:rFonts w:ascii="GHEA Grapalat" w:hAnsi="GHEA Grapalat" w:cs="Sylfaen"/>
          <w:b/>
          <w:lang w:val="hy-AM"/>
        </w:rPr>
      </w:pPr>
    </w:p>
    <w:p w14:paraId="378B783B" w14:textId="77777777" w:rsidR="006F357B" w:rsidRDefault="006F357B" w:rsidP="00642BF3">
      <w:pPr>
        <w:pStyle w:val="BodyTextIndent3"/>
        <w:spacing w:line="240" w:lineRule="auto"/>
        <w:jc w:val="right"/>
        <w:rPr>
          <w:rFonts w:ascii="GHEA Grapalat" w:hAnsi="GHEA Grapalat" w:cs="Sylfaen"/>
          <w:b/>
          <w:lang w:val="hy-AM"/>
        </w:rPr>
      </w:pPr>
    </w:p>
    <w:p w14:paraId="7C904094" w14:textId="77777777" w:rsidR="006F357B" w:rsidRDefault="006F357B" w:rsidP="00642BF3">
      <w:pPr>
        <w:pStyle w:val="BodyTextIndent3"/>
        <w:spacing w:line="240" w:lineRule="auto"/>
        <w:jc w:val="right"/>
        <w:rPr>
          <w:rFonts w:ascii="GHEA Grapalat" w:hAnsi="GHEA Grapalat" w:cs="Sylfaen"/>
          <w:b/>
          <w:lang w:val="hy-AM"/>
        </w:rPr>
      </w:pPr>
    </w:p>
    <w:p w14:paraId="450A631A" w14:textId="77777777" w:rsidR="006F357B" w:rsidRDefault="006F357B" w:rsidP="00642BF3">
      <w:pPr>
        <w:pStyle w:val="BodyTextIndent3"/>
        <w:spacing w:line="240" w:lineRule="auto"/>
        <w:jc w:val="right"/>
        <w:rPr>
          <w:rFonts w:ascii="GHEA Grapalat" w:hAnsi="GHEA Grapalat" w:cs="Sylfaen"/>
          <w:b/>
          <w:lang w:val="hy-AM"/>
        </w:rPr>
      </w:pPr>
    </w:p>
    <w:p w14:paraId="3A88C7AB" w14:textId="77777777" w:rsidR="006F357B" w:rsidRDefault="006F357B" w:rsidP="00642BF3">
      <w:pPr>
        <w:pStyle w:val="BodyTextIndent3"/>
        <w:spacing w:line="240" w:lineRule="auto"/>
        <w:jc w:val="right"/>
        <w:rPr>
          <w:rFonts w:ascii="GHEA Grapalat" w:hAnsi="GHEA Grapalat" w:cs="Sylfaen"/>
          <w:b/>
          <w:lang w:val="hy-AM"/>
        </w:rPr>
      </w:pPr>
    </w:p>
    <w:p w14:paraId="2C60C230" w14:textId="77777777" w:rsidR="006F357B" w:rsidRDefault="006F357B" w:rsidP="00642BF3">
      <w:pPr>
        <w:pStyle w:val="BodyTextIndent3"/>
        <w:spacing w:line="240" w:lineRule="auto"/>
        <w:jc w:val="right"/>
        <w:rPr>
          <w:rFonts w:ascii="GHEA Grapalat" w:hAnsi="GHEA Grapalat" w:cs="Sylfaen"/>
          <w:b/>
          <w:lang w:val="hy-AM"/>
        </w:rPr>
      </w:pPr>
    </w:p>
    <w:p w14:paraId="170687D4" w14:textId="77777777" w:rsidR="006F357B" w:rsidRDefault="006F357B" w:rsidP="00642BF3">
      <w:pPr>
        <w:pStyle w:val="BodyTextIndent3"/>
        <w:spacing w:line="240" w:lineRule="auto"/>
        <w:jc w:val="right"/>
        <w:rPr>
          <w:rFonts w:ascii="GHEA Grapalat" w:hAnsi="GHEA Grapalat" w:cs="Sylfaen"/>
          <w:b/>
          <w:lang w:val="hy-AM"/>
        </w:rPr>
      </w:pPr>
    </w:p>
    <w:p w14:paraId="70958211" w14:textId="77777777" w:rsidR="006F357B" w:rsidRDefault="006F357B" w:rsidP="00642BF3">
      <w:pPr>
        <w:pStyle w:val="BodyTextIndent3"/>
        <w:spacing w:line="240" w:lineRule="auto"/>
        <w:jc w:val="right"/>
        <w:rPr>
          <w:rFonts w:ascii="GHEA Grapalat" w:hAnsi="GHEA Grapalat" w:cs="Sylfaen"/>
          <w:b/>
          <w:lang w:val="hy-AM"/>
        </w:rPr>
      </w:pPr>
    </w:p>
    <w:p w14:paraId="32ABACE7" w14:textId="77777777" w:rsidR="006F357B" w:rsidRDefault="006F357B" w:rsidP="00642BF3">
      <w:pPr>
        <w:pStyle w:val="BodyTextIndent3"/>
        <w:spacing w:line="240" w:lineRule="auto"/>
        <w:jc w:val="right"/>
        <w:rPr>
          <w:rFonts w:ascii="GHEA Grapalat" w:hAnsi="GHEA Grapalat" w:cs="Sylfaen"/>
          <w:b/>
          <w:lang w:val="hy-AM"/>
        </w:rPr>
      </w:pPr>
    </w:p>
    <w:p w14:paraId="7F14F4F4" w14:textId="77777777" w:rsidR="006F357B" w:rsidRDefault="006F357B" w:rsidP="00642BF3">
      <w:pPr>
        <w:pStyle w:val="BodyTextIndent3"/>
        <w:spacing w:line="240" w:lineRule="auto"/>
        <w:jc w:val="right"/>
        <w:rPr>
          <w:rFonts w:ascii="GHEA Grapalat" w:hAnsi="GHEA Grapalat" w:cs="Sylfaen"/>
          <w:b/>
          <w:lang w:val="hy-AM"/>
        </w:rPr>
      </w:pPr>
    </w:p>
    <w:p w14:paraId="62062914" w14:textId="77777777" w:rsidR="006F357B" w:rsidRDefault="006F357B" w:rsidP="00642BF3">
      <w:pPr>
        <w:pStyle w:val="BodyTextIndent3"/>
        <w:spacing w:line="240" w:lineRule="auto"/>
        <w:jc w:val="right"/>
        <w:rPr>
          <w:rFonts w:ascii="GHEA Grapalat" w:hAnsi="GHEA Grapalat" w:cs="Sylfaen"/>
          <w:b/>
          <w:lang w:val="hy-AM"/>
        </w:rPr>
      </w:pPr>
    </w:p>
    <w:p w14:paraId="2162C899" w14:textId="77777777" w:rsidR="006F357B" w:rsidRDefault="006F357B" w:rsidP="00642BF3">
      <w:pPr>
        <w:pStyle w:val="BodyTextIndent3"/>
        <w:spacing w:line="240" w:lineRule="auto"/>
        <w:jc w:val="right"/>
        <w:rPr>
          <w:rFonts w:ascii="GHEA Grapalat" w:hAnsi="GHEA Grapalat" w:cs="Sylfaen"/>
          <w:b/>
          <w:lang w:val="hy-AM"/>
        </w:rPr>
      </w:pPr>
    </w:p>
    <w:p w14:paraId="65B6515F" w14:textId="77777777" w:rsidR="006F357B" w:rsidRDefault="006F357B" w:rsidP="00642BF3">
      <w:pPr>
        <w:pStyle w:val="BodyTextIndent3"/>
        <w:spacing w:line="240" w:lineRule="auto"/>
        <w:jc w:val="right"/>
        <w:rPr>
          <w:rFonts w:ascii="GHEA Grapalat" w:hAnsi="GHEA Grapalat" w:cs="Sylfaen"/>
          <w:b/>
          <w:lang w:val="hy-AM"/>
        </w:rPr>
      </w:pPr>
    </w:p>
    <w:p w14:paraId="1E5CA7C5" w14:textId="77777777" w:rsidR="006F357B" w:rsidRDefault="006F357B" w:rsidP="00642BF3">
      <w:pPr>
        <w:pStyle w:val="BodyTextIndent3"/>
        <w:spacing w:line="240" w:lineRule="auto"/>
        <w:jc w:val="right"/>
        <w:rPr>
          <w:rFonts w:ascii="GHEA Grapalat" w:hAnsi="GHEA Grapalat" w:cs="Sylfaen"/>
          <w:b/>
          <w:lang w:val="hy-AM"/>
        </w:rPr>
      </w:pPr>
    </w:p>
    <w:p w14:paraId="639CE683" w14:textId="77777777" w:rsidR="006F357B" w:rsidRDefault="006F357B" w:rsidP="00642BF3">
      <w:pPr>
        <w:pStyle w:val="BodyTextIndent3"/>
        <w:spacing w:line="240" w:lineRule="auto"/>
        <w:jc w:val="right"/>
        <w:rPr>
          <w:rFonts w:ascii="GHEA Grapalat" w:hAnsi="GHEA Grapalat" w:cs="Sylfaen"/>
          <w:b/>
          <w:lang w:val="hy-AM"/>
        </w:rPr>
      </w:pPr>
    </w:p>
    <w:p w14:paraId="15442767" w14:textId="77777777" w:rsidR="006F357B" w:rsidRDefault="006F357B" w:rsidP="00642BF3">
      <w:pPr>
        <w:pStyle w:val="BodyTextIndent3"/>
        <w:spacing w:line="240" w:lineRule="auto"/>
        <w:jc w:val="right"/>
        <w:rPr>
          <w:rFonts w:ascii="GHEA Grapalat" w:hAnsi="GHEA Grapalat" w:cs="Sylfaen"/>
          <w:b/>
          <w:lang w:val="hy-AM"/>
        </w:rPr>
      </w:pPr>
    </w:p>
    <w:p w14:paraId="72A85EE6" w14:textId="77777777" w:rsidR="006F357B" w:rsidRDefault="006F357B" w:rsidP="00642BF3">
      <w:pPr>
        <w:pStyle w:val="BodyTextIndent3"/>
        <w:spacing w:line="240" w:lineRule="auto"/>
        <w:jc w:val="right"/>
        <w:rPr>
          <w:rFonts w:ascii="GHEA Grapalat" w:hAnsi="GHEA Grapalat" w:cs="Sylfaen"/>
          <w:b/>
          <w:lang w:val="hy-AM"/>
        </w:rPr>
      </w:pPr>
    </w:p>
    <w:p w14:paraId="404D9E82" w14:textId="77777777" w:rsidR="006F357B" w:rsidRDefault="006F357B" w:rsidP="00642BF3">
      <w:pPr>
        <w:pStyle w:val="BodyTextIndent3"/>
        <w:spacing w:line="240" w:lineRule="auto"/>
        <w:jc w:val="right"/>
        <w:rPr>
          <w:rFonts w:ascii="GHEA Grapalat" w:hAnsi="GHEA Grapalat" w:cs="Sylfaen"/>
          <w:b/>
          <w:lang w:val="hy-AM"/>
        </w:rPr>
      </w:pPr>
    </w:p>
    <w:p w14:paraId="7CC6ABED" w14:textId="77777777" w:rsidR="006F357B" w:rsidRDefault="006F357B" w:rsidP="00642BF3">
      <w:pPr>
        <w:pStyle w:val="BodyTextIndent3"/>
        <w:spacing w:line="240" w:lineRule="auto"/>
        <w:jc w:val="right"/>
        <w:rPr>
          <w:rFonts w:ascii="GHEA Grapalat" w:hAnsi="GHEA Grapalat" w:cs="Sylfaen"/>
          <w:b/>
          <w:lang w:val="hy-AM"/>
        </w:rPr>
      </w:pPr>
    </w:p>
    <w:p w14:paraId="6CBEA6F8" w14:textId="77777777" w:rsidR="006F357B" w:rsidRDefault="006F357B" w:rsidP="00642BF3">
      <w:pPr>
        <w:pStyle w:val="BodyTextIndent3"/>
        <w:spacing w:line="240" w:lineRule="auto"/>
        <w:jc w:val="right"/>
        <w:rPr>
          <w:rFonts w:ascii="GHEA Grapalat" w:hAnsi="GHEA Grapalat" w:cs="Sylfaen"/>
          <w:b/>
          <w:lang w:val="hy-AM"/>
        </w:rPr>
      </w:pPr>
    </w:p>
    <w:p w14:paraId="69186C4E" w14:textId="77777777" w:rsidR="006F357B" w:rsidRDefault="006F357B" w:rsidP="00642BF3">
      <w:pPr>
        <w:pStyle w:val="BodyTextIndent3"/>
        <w:spacing w:line="240" w:lineRule="auto"/>
        <w:jc w:val="right"/>
        <w:rPr>
          <w:rFonts w:ascii="GHEA Grapalat" w:hAnsi="GHEA Grapalat" w:cs="Sylfaen"/>
          <w:b/>
          <w:lang w:val="hy-AM"/>
        </w:rPr>
      </w:pPr>
    </w:p>
    <w:p w14:paraId="68FFE20C" w14:textId="77777777" w:rsidR="006F357B" w:rsidRDefault="006F357B" w:rsidP="00642BF3">
      <w:pPr>
        <w:pStyle w:val="BodyTextIndent3"/>
        <w:spacing w:line="240" w:lineRule="auto"/>
        <w:jc w:val="right"/>
        <w:rPr>
          <w:rFonts w:ascii="GHEA Grapalat" w:hAnsi="GHEA Grapalat" w:cs="Sylfaen"/>
          <w:b/>
          <w:lang w:val="hy-AM"/>
        </w:rPr>
      </w:pPr>
    </w:p>
    <w:p w14:paraId="3B8FCDE9" w14:textId="77777777" w:rsidR="006F357B" w:rsidRDefault="006F357B" w:rsidP="00642BF3">
      <w:pPr>
        <w:pStyle w:val="BodyTextIndent3"/>
        <w:spacing w:line="240" w:lineRule="auto"/>
        <w:jc w:val="right"/>
        <w:rPr>
          <w:rFonts w:ascii="GHEA Grapalat" w:hAnsi="GHEA Grapalat" w:cs="Sylfaen"/>
          <w:b/>
          <w:lang w:val="hy-AM"/>
        </w:rPr>
      </w:pPr>
    </w:p>
    <w:p w14:paraId="16DB3E89" w14:textId="77777777" w:rsidR="006F357B" w:rsidRDefault="006F357B" w:rsidP="00642BF3">
      <w:pPr>
        <w:pStyle w:val="BodyTextIndent3"/>
        <w:spacing w:line="240" w:lineRule="auto"/>
        <w:jc w:val="right"/>
        <w:rPr>
          <w:rFonts w:ascii="GHEA Grapalat" w:hAnsi="GHEA Grapalat" w:cs="Sylfaen"/>
          <w:b/>
          <w:lang w:val="hy-AM"/>
        </w:rPr>
      </w:pPr>
    </w:p>
    <w:p w14:paraId="73FACDE8" w14:textId="77777777" w:rsidR="006F357B" w:rsidRDefault="006F357B" w:rsidP="00642BF3">
      <w:pPr>
        <w:pStyle w:val="BodyTextIndent3"/>
        <w:spacing w:line="240" w:lineRule="auto"/>
        <w:jc w:val="right"/>
        <w:rPr>
          <w:rFonts w:ascii="GHEA Grapalat" w:hAnsi="GHEA Grapalat" w:cs="Sylfaen"/>
          <w:b/>
          <w:lang w:val="hy-AM"/>
        </w:rPr>
      </w:pPr>
    </w:p>
    <w:p w14:paraId="501A3EE6" w14:textId="77777777" w:rsidR="006F357B" w:rsidRPr="005B02BB" w:rsidRDefault="006F357B" w:rsidP="006F357B">
      <w:pPr>
        <w:pStyle w:val="BodyTextIndent3"/>
        <w:spacing w:line="240" w:lineRule="auto"/>
        <w:jc w:val="right"/>
        <w:rPr>
          <w:rFonts w:ascii="GHEA Grapalat" w:hAnsi="GHEA Grapalat" w:cs="Arial"/>
          <w:b/>
          <w:lang w:val="hy-AM"/>
        </w:rPr>
      </w:pPr>
      <w:r w:rsidRPr="005B02BB">
        <w:rPr>
          <w:rFonts w:ascii="GHEA Grapalat" w:hAnsi="GHEA Grapalat" w:cs="Sylfaen"/>
          <w:b/>
          <w:lang w:val="hy-AM"/>
        </w:rPr>
        <w:t>Հավելված</w:t>
      </w:r>
      <w:r w:rsidRPr="005B02BB">
        <w:rPr>
          <w:rFonts w:ascii="GHEA Grapalat" w:hAnsi="GHEA Grapalat" w:cs="Arial"/>
          <w:b/>
          <w:lang w:val="hy-AM"/>
        </w:rPr>
        <w:t xml:space="preserve"> 4.1</w:t>
      </w:r>
    </w:p>
    <w:p w14:paraId="5E50D9E3" w14:textId="77777777" w:rsidR="006F357B" w:rsidRPr="00AE2768" w:rsidRDefault="006F357B" w:rsidP="006F357B">
      <w:pPr>
        <w:pStyle w:val="BodyTextIndent3"/>
        <w:spacing w:line="240" w:lineRule="auto"/>
        <w:jc w:val="right"/>
        <w:rPr>
          <w:rFonts w:ascii="GHEA Grapalat" w:hAnsi="GHEA Grapalat" w:cs="Arial"/>
          <w:b/>
          <w:lang w:val="es-ES"/>
        </w:rPr>
      </w:pPr>
      <w:r w:rsidRPr="00BC71BD">
        <w:rPr>
          <w:rFonts w:ascii="GHEA Grapalat" w:hAnsi="GHEA Grapalat" w:cs="Sylfaen"/>
          <w:b/>
          <w:lang w:val="hy-AM"/>
        </w:rPr>
        <w:t>ԵՔԼ-</w:t>
      </w:r>
      <w:r w:rsidRPr="00CB46E3">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Pr>
          <w:rFonts w:ascii="GHEA Grapalat" w:hAnsi="GHEA Grapalat"/>
          <w:b/>
          <w:lang w:val="es-ES"/>
        </w:rPr>
        <w:t>26/1</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5EC3B8D9" w14:textId="77777777" w:rsidR="006F357B" w:rsidRPr="00AE2768" w:rsidRDefault="006F357B" w:rsidP="006F357B">
      <w:pPr>
        <w:pStyle w:val="BodyTextIndent3"/>
        <w:spacing w:line="240" w:lineRule="auto"/>
        <w:jc w:val="right"/>
        <w:rPr>
          <w:rFonts w:ascii="GHEA Grapalat" w:hAnsi="GHEA Grapalat" w:cs="Arial"/>
          <w:b/>
          <w:lang w:val="es-ES"/>
        </w:rPr>
      </w:pPr>
      <w:r w:rsidRPr="00CB46E3">
        <w:rPr>
          <w:rFonts w:ascii="GHEA Grapalat" w:hAnsi="GHEA Grapalat" w:cs="Sylfaen"/>
          <w:b/>
          <w:lang w:val="hy-AM"/>
        </w:rPr>
        <w:t>գնանշման</w:t>
      </w:r>
      <w:r w:rsidRPr="002F58FE">
        <w:rPr>
          <w:rFonts w:ascii="GHEA Grapalat" w:hAnsi="GHEA Grapalat" w:cs="Sylfaen"/>
          <w:b/>
          <w:lang w:val="es-ES"/>
        </w:rPr>
        <w:t xml:space="preserve"> </w:t>
      </w:r>
      <w:r w:rsidRPr="00CB46E3">
        <w:rPr>
          <w:rFonts w:ascii="GHEA Grapalat" w:hAnsi="GHEA Grapalat" w:cs="Sylfaen"/>
          <w:b/>
          <w:lang w:val="hy-AM"/>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5E1F3093" w14:textId="77777777" w:rsidR="006F357B" w:rsidRPr="005B02BB" w:rsidRDefault="006F357B" w:rsidP="006F357B">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5B02BB">
        <w:rPr>
          <w:rStyle w:val="Strong"/>
          <w:rFonts w:ascii="GHEA Grapalat" w:hAnsi="GHEA Grapalat"/>
          <w:color w:val="000000"/>
          <w:sz w:val="20"/>
          <w:szCs w:val="20"/>
          <w:lang w:val="hy-AM"/>
        </w:rPr>
        <w:t>ԵՐԱՇԽԻՔ N __________</w:t>
      </w:r>
    </w:p>
    <w:p w14:paraId="6D975A28" w14:textId="77777777" w:rsidR="006F357B" w:rsidRPr="005B02BB" w:rsidRDefault="006F357B" w:rsidP="006F357B">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5B02BB">
        <w:rPr>
          <w:rStyle w:val="Strong"/>
          <w:rFonts w:ascii="GHEA Grapalat" w:hAnsi="GHEA Grapalat"/>
          <w:color w:val="000000"/>
          <w:sz w:val="20"/>
          <w:szCs w:val="20"/>
          <w:lang w:val="hy-AM"/>
        </w:rPr>
        <w:t>(որակավորման ապահովում)</w:t>
      </w:r>
    </w:p>
    <w:p w14:paraId="626A99CE" w14:textId="77777777" w:rsidR="006F357B" w:rsidRPr="005B02BB" w:rsidRDefault="006F357B" w:rsidP="006F357B">
      <w:pPr>
        <w:pStyle w:val="NormalWeb"/>
        <w:shd w:val="clear" w:color="auto" w:fill="FFFFFF"/>
        <w:spacing w:before="0" w:beforeAutospacing="0" w:after="0" w:afterAutospacing="0"/>
        <w:ind w:firstLine="375"/>
        <w:rPr>
          <w:rStyle w:val="Strong"/>
          <w:lang w:val="hy-AM"/>
        </w:rPr>
      </w:pPr>
    </w:p>
    <w:p w14:paraId="2E9B559E" w14:textId="77777777" w:rsidR="006F357B" w:rsidRPr="005B02BB" w:rsidRDefault="006F357B" w:rsidP="006F357B">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5B02BB">
        <w:rPr>
          <w:rStyle w:val="Strong"/>
          <w:rFonts w:ascii="GHEA Grapalat" w:hAnsi="GHEA Grapalat"/>
          <w:sz w:val="20"/>
          <w:szCs w:val="20"/>
          <w:lang w:val="hy-AM"/>
        </w:rPr>
        <w:tab/>
        <w:t xml:space="preserve">1.Սույն երաշխիքը (այսուհետ՝ երաշխիք) հանդիսանում է </w:t>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p>
    <w:p w14:paraId="183069D0" w14:textId="77777777" w:rsidR="006F357B" w:rsidRPr="005B02BB" w:rsidRDefault="006F357B" w:rsidP="006F357B">
      <w:pPr>
        <w:pStyle w:val="NormalWeb"/>
        <w:shd w:val="clear" w:color="auto" w:fill="FFFFFF"/>
        <w:spacing w:before="0" w:beforeAutospacing="0" w:after="0" w:afterAutospacing="0"/>
        <w:ind w:left="5664" w:firstLine="708"/>
        <w:rPr>
          <w:rStyle w:val="Strong"/>
          <w:lang w:val="hy-AM"/>
        </w:rPr>
      </w:pPr>
      <w:r w:rsidRPr="005B02BB">
        <w:rPr>
          <w:rFonts w:ascii="GHEA Grapalat" w:hAnsi="GHEA Grapalat" w:cs="Sylfaen"/>
          <w:vertAlign w:val="superscript"/>
          <w:lang w:val="hy-AM"/>
        </w:rPr>
        <w:t xml:space="preserve">          պատվիրատուի անվանումը</w:t>
      </w:r>
    </w:p>
    <w:p w14:paraId="14581B1F" w14:textId="77777777" w:rsidR="006F357B" w:rsidRPr="005B02BB" w:rsidRDefault="006F357B" w:rsidP="006F357B">
      <w:pPr>
        <w:pStyle w:val="NormalWeb"/>
        <w:shd w:val="clear" w:color="auto" w:fill="FFFFFF"/>
        <w:spacing w:before="0" w:beforeAutospacing="0" w:after="0" w:afterAutospacing="0"/>
        <w:rPr>
          <w:rFonts w:ascii="GHEA Grapalat" w:hAnsi="GHEA Grapalat" w:cs="Sylfaen"/>
          <w:vertAlign w:val="superscript"/>
          <w:lang w:val="hy-AM"/>
        </w:rPr>
      </w:pPr>
      <w:r w:rsidRPr="005B02BB">
        <w:rPr>
          <w:rStyle w:val="Strong"/>
          <w:rFonts w:ascii="GHEA Grapalat" w:hAnsi="GHEA Grapalat"/>
          <w:sz w:val="20"/>
          <w:szCs w:val="20"/>
          <w:lang w:val="hy-AM"/>
        </w:rPr>
        <w:t xml:space="preserve">(այսուհետ՝ բենեֆիցիար) կողմից </w:t>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lang w:val="hy-AM"/>
        </w:rPr>
        <w:t xml:space="preserve"> ծածկագրով կազմակերպված</w:t>
      </w:r>
      <w:r w:rsidRPr="005B02BB">
        <w:rPr>
          <w:rFonts w:cs="Sylfaen"/>
          <w:vertAlign w:val="superscript"/>
          <w:lang w:val="hy-AM"/>
        </w:rPr>
        <w:t xml:space="preserve">                       </w:t>
      </w:r>
      <w:r w:rsidRPr="005B02BB">
        <w:rPr>
          <w:rFonts w:cs="Sylfaen"/>
          <w:vertAlign w:val="superscript"/>
          <w:lang w:val="hy-AM"/>
        </w:rPr>
        <w:tab/>
      </w:r>
      <w:r w:rsidRPr="005B02BB">
        <w:rPr>
          <w:rFonts w:cs="Sylfaen"/>
          <w:vertAlign w:val="superscript"/>
          <w:lang w:val="hy-AM"/>
        </w:rPr>
        <w:tab/>
      </w:r>
      <w:r w:rsidRPr="005B02BB">
        <w:rPr>
          <w:rFonts w:cs="Sylfaen"/>
          <w:vertAlign w:val="superscript"/>
          <w:lang w:val="hy-AM"/>
        </w:rPr>
        <w:tab/>
      </w:r>
      <w:r w:rsidRPr="005B02BB">
        <w:rPr>
          <w:rFonts w:cs="Sylfaen"/>
          <w:vertAlign w:val="superscript"/>
          <w:lang w:val="hy-AM"/>
        </w:rPr>
        <w:tab/>
      </w:r>
      <w:r w:rsidRPr="005B02BB">
        <w:rPr>
          <w:rFonts w:cs="Sylfaen"/>
          <w:vertAlign w:val="superscript"/>
          <w:lang w:val="hy-AM"/>
        </w:rPr>
        <w:tab/>
      </w:r>
      <w:r w:rsidRPr="005B02BB">
        <w:rPr>
          <w:rFonts w:cs="Sylfaen"/>
          <w:vertAlign w:val="superscript"/>
          <w:lang w:val="hy-AM"/>
        </w:rPr>
        <w:tab/>
      </w:r>
      <w:r w:rsidRPr="005B02BB">
        <w:rPr>
          <w:rFonts w:ascii="GHEA Grapalat" w:hAnsi="GHEA Grapalat" w:cs="Sylfaen"/>
          <w:vertAlign w:val="superscript"/>
          <w:lang w:val="hy-AM"/>
        </w:rPr>
        <w:t xml:space="preserve">ընթացակարգի ծածկագիրը </w:t>
      </w:r>
    </w:p>
    <w:p w14:paraId="13151D7A" w14:textId="77777777" w:rsidR="006F357B" w:rsidRPr="005B02BB" w:rsidRDefault="006F357B" w:rsidP="006F357B">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B02BB">
        <w:rPr>
          <w:rStyle w:val="Strong"/>
          <w:rFonts w:ascii="GHEA Grapalat" w:hAnsi="GHEA Grapalat"/>
          <w:sz w:val="20"/>
          <w:szCs w:val="20"/>
          <w:lang w:val="hy-AM"/>
        </w:rPr>
        <w:t xml:space="preserve">կազմակերպված գնման ընթացակարգի արդյունքում </w:t>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lang w:val="hy-AM"/>
        </w:rPr>
        <w:t xml:space="preserve"> </w:t>
      </w:r>
    </w:p>
    <w:p w14:paraId="2C18810D" w14:textId="77777777" w:rsidR="006F357B" w:rsidRPr="005B02BB" w:rsidRDefault="006F357B" w:rsidP="006F357B">
      <w:pPr>
        <w:pStyle w:val="NormalWeb"/>
        <w:shd w:val="clear" w:color="auto" w:fill="FFFFFF"/>
        <w:spacing w:before="0" w:beforeAutospacing="0" w:after="0" w:afterAutospacing="0"/>
        <w:ind w:firstLine="375"/>
        <w:rPr>
          <w:rFonts w:cs="Sylfaen"/>
          <w:vertAlign w:val="superscript"/>
          <w:lang w:val="hy-AM"/>
        </w:rPr>
      </w:pPr>
      <w:r w:rsidRPr="005B02BB">
        <w:rPr>
          <w:rStyle w:val="Strong"/>
          <w:rFonts w:ascii="GHEA Grapalat" w:hAnsi="GHEA Grapalat"/>
          <w:sz w:val="20"/>
          <w:szCs w:val="20"/>
          <w:lang w:val="hy-AM"/>
        </w:rPr>
        <w:tab/>
      </w:r>
      <w:r w:rsidRPr="005B02BB">
        <w:rPr>
          <w:rStyle w:val="Strong"/>
          <w:rFonts w:ascii="GHEA Grapalat" w:hAnsi="GHEA Grapalat"/>
          <w:sz w:val="20"/>
          <w:szCs w:val="20"/>
          <w:lang w:val="hy-AM"/>
        </w:rPr>
        <w:tab/>
      </w:r>
      <w:r w:rsidRPr="005B02BB">
        <w:rPr>
          <w:rStyle w:val="Strong"/>
          <w:rFonts w:ascii="GHEA Grapalat" w:hAnsi="GHEA Grapalat"/>
          <w:sz w:val="20"/>
          <w:szCs w:val="20"/>
          <w:lang w:val="hy-AM"/>
        </w:rPr>
        <w:tab/>
      </w:r>
      <w:r w:rsidRPr="005B02BB">
        <w:rPr>
          <w:rStyle w:val="Strong"/>
          <w:rFonts w:ascii="GHEA Grapalat" w:hAnsi="GHEA Grapalat"/>
          <w:sz w:val="20"/>
          <w:szCs w:val="20"/>
          <w:lang w:val="hy-AM"/>
        </w:rPr>
        <w:tab/>
      </w:r>
      <w:r w:rsidRPr="005B02BB">
        <w:rPr>
          <w:rStyle w:val="Strong"/>
          <w:rFonts w:ascii="GHEA Grapalat" w:hAnsi="GHEA Grapalat"/>
          <w:sz w:val="20"/>
          <w:szCs w:val="20"/>
          <w:lang w:val="hy-AM"/>
        </w:rPr>
        <w:tab/>
      </w:r>
      <w:r w:rsidRPr="005B02BB">
        <w:rPr>
          <w:rStyle w:val="Strong"/>
          <w:rFonts w:ascii="GHEA Grapalat" w:hAnsi="GHEA Grapalat"/>
          <w:sz w:val="20"/>
          <w:szCs w:val="20"/>
          <w:lang w:val="hy-AM"/>
        </w:rPr>
        <w:tab/>
      </w:r>
      <w:r w:rsidRPr="005B02BB">
        <w:rPr>
          <w:rStyle w:val="Strong"/>
          <w:rFonts w:ascii="GHEA Grapalat" w:hAnsi="GHEA Grapalat"/>
          <w:sz w:val="20"/>
          <w:szCs w:val="20"/>
          <w:lang w:val="hy-AM"/>
        </w:rPr>
        <w:tab/>
      </w:r>
      <w:r w:rsidRPr="005B02BB">
        <w:rPr>
          <w:rStyle w:val="Strong"/>
          <w:rFonts w:ascii="GHEA Grapalat" w:hAnsi="GHEA Grapalat"/>
          <w:sz w:val="20"/>
          <w:szCs w:val="20"/>
          <w:lang w:val="hy-AM"/>
        </w:rPr>
        <w:tab/>
      </w:r>
      <w:r w:rsidRPr="005B02BB">
        <w:rPr>
          <w:rStyle w:val="Strong"/>
          <w:rFonts w:ascii="GHEA Grapalat" w:hAnsi="GHEA Grapalat"/>
          <w:sz w:val="20"/>
          <w:szCs w:val="20"/>
          <w:lang w:val="hy-AM"/>
        </w:rPr>
        <w:tab/>
      </w:r>
      <w:r w:rsidRPr="005B02BB">
        <w:rPr>
          <w:rFonts w:ascii="GHEA Grapalat" w:hAnsi="GHEA Grapalat" w:cs="Sylfaen"/>
          <w:vertAlign w:val="superscript"/>
          <w:lang w:val="hy-AM"/>
        </w:rPr>
        <w:t>ընտրված մասնակցի անվանումը</w:t>
      </w:r>
    </w:p>
    <w:p w14:paraId="431B9E3F" w14:textId="77777777" w:rsidR="006F357B" w:rsidRPr="005B02BB" w:rsidRDefault="006F357B" w:rsidP="006F357B">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B02BB">
        <w:rPr>
          <w:rStyle w:val="Strong"/>
          <w:rFonts w:ascii="GHEA Grapalat" w:hAnsi="GHEA Grapalat"/>
          <w:sz w:val="20"/>
          <w:szCs w:val="20"/>
          <w:lang w:val="hy-AM"/>
        </w:rPr>
        <w:t>(այսուհետ՝ պրիցինպալ) կողմից կնքվելիք N</w:t>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t xml:space="preserve">           </w:t>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lang w:val="hy-AM"/>
        </w:rPr>
        <w:tab/>
      </w:r>
      <w:r w:rsidRPr="005B02BB">
        <w:rPr>
          <w:rStyle w:val="Strong"/>
          <w:rFonts w:ascii="GHEA Grapalat" w:hAnsi="GHEA Grapalat"/>
          <w:sz w:val="20"/>
          <w:szCs w:val="20"/>
          <w:lang w:val="hy-AM"/>
        </w:rPr>
        <w:tab/>
      </w:r>
      <w:r w:rsidRPr="005B02BB">
        <w:rPr>
          <w:rStyle w:val="Strong"/>
          <w:rFonts w:ascii="GHEA Grapalat" w:hAnsi="GHEA Grapalat"/>
          <w:sz w:val="20"/>
          <w:szCs w:val="20"/>
          <w:lang w:val="hy-AM"/>
        </w:rPr>
        <w:tab/>
      </w:r>
      <w:r w:rsidRPr="005B02BB">
        <w:rPr>
          <w:rStyle w:val="Strong"/>
          <w:rFonts w:ascii="GHEA Grapalat" w:hAnsi="GHEA Grapalat"/>
          <w:sz w:val="20"/>
          <w:szCs w:val="20"/>
          <w:lang w:val="hy-AM"/>
        </w:rPr>
        <w:tab/>
      </w:r>
      <w:r w:rsidRPr="005B02BB">
        <w:rPr>
          <w:rStyle w:val="Strong"/>
          <w:rFonts w:ascii="GHEA Grapalat" w:hAnsi="GHEA Grapalat"/>
          <w:sz w:val="20"/>
          <w:szCs w:val="20"/>
          <w:lang w:val="hy-AM"/>
        </w:rPr>
        <w:tab/>
        <w:t xml:space="preserve">  </w:t>
      </w:r>
      <w:r w:rsidRPr="005B02BB">
        <w:rPr>
          <w:rStyle w:val="Strong"/>
          <w:rFonts w:ascii="GHEA Grapalat" w:hAnsi="GHEA Grapalat"/>
          <w:sz w:val="20"/>
          <w:szCs w:val="20"/>
          <w:lang w:val="hy-AM"/>
        </w:rPr>
        <w:tab/>
        <w:t xml:space="preserve"> </w:t>
      </w:r>
      <w:r w:rsidRPr="005B02BB">
        <w:rPr>
          <w:rStyle w:val="Strong"/>
          <w:rFonts w:ascii="GHEA Grapalat" w:hAnsi="GHEA Grapalat"/>
          <w:sz w:val="20"/>
          <w:szCs w:val="20"/>
          <w:lang w:val="hy-AM"/>
        </w:rPr>
        <w:tab/>
        <w:t xml:space="preserve">            </w:t>
      </w:r>
      <w:r w:rsidRPr="005B02BB">
        <w:rPr>
          <w:rFonts w:ascii="GHEA Grapalat" w:hAnsi="GHEA Grapalat" w:cs="Sylfaen"/>
          <w:vertAlign w:val="superscript"/>
          <w:lang w:val="hy-AM"/>
        </w:rPr>
        <w:t>կնքվելիք պայմանագրի համարը</w:t>
      </w:r>
    </w:p>
    <w:p w14:paraId="1592BE84" w14:textId="77777777" w:rsidR="006F357B" w:rsidRPr="005B02BB" w:rsidRDefault="006F357B" w:rsidP="006F357B">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5B02BB">
        <w:rPr>
          <w:rStyle w:val="Strong"/>
          <w:rFonts w:ascii="GHEA Grapalat" w:hAnsi="GHEA Grapalat"/>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39A38972" w14:textId="77777777" w:rsidR="006F357B" w:rsidRPr="005B02BB" w:rsidRDefault="006F357B" w:rsidP="006F357B">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5B02BB">
        <w:rPr>
          <w:rStyle w:val="Strong"/>
          <w:rFonts w:ascii="GHEA Grapalat" w:hAnsi="GHEA Grapalat"/>
          <w:sz w:val="20"/>
          <w:szCs w:val="20"/>
          <w:lang w:val="hy-AM"/>
        </w:rPr>
        <w:t xml:space="preserve">2. Երաշխիքով </w:t>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lang w:val="hy-AM"/>
        </w:rPr>
        <w:t xml:space="preserve"> (այսուհետ՝ երաշխիք տվող </w:t>
      </w:r>
    </w:p>
    <w:p w14:paraId="51DCBCCB" w14:textId="77777777" w:rsidR="006F357B" w:rsidRPr="005B02BB" w:rsidRDefault="006F357B" w:rsidP="006F357B">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5B02BB">
        <w:rPr>
          <w:rStyle w:val="Strong"/>
          <w:rFonts w:ascii="GHEA Grapalat" w:hAnsi="GHEA Grapalat"/>
          <w:sz w:val="20"/>
          <w:szCs w:val="20"/>
          <w:lang w:val="hy-AM"/>
        </w:rPr>
        <w:tab/>
      </w:r>
      <w:r w:rsidRPr="005B02BB">
        <w:rPr>
          <w:rStyle w:val="Strong"/>
          <w:rFonts w:ascii="GHEA Grapalat" w:hAnsi="GHEA Grapalat"/>
          <w:sz w:val="20"/>
          <w:szCs w:val="20"/>
          <w:lang w:val="hy-AM"/>
        </w:rPr>
        <w:tab/>
      </w:r>
      <w:r w:rsidRPr="005B02BB">
        <w:rPr>
          <w:rStyle w:val="Strong"/>
          <w:rFonts w:ascii="GHEA Grapalat" w:hAnsi="GHEA Grapalat"/>
          <w:sz w:val="20"/>
          <w:szCs w:val="20"/>
          <w:lang w:val="hy-AM"/>
        </w:rPr>
        <w:tab/>
        <w:t xml:space="preserve">     </w:t>
      </w:r>
      <w:r w:rsidRPr="005B02BB">
        <w:rPr>
          <w:rFonts w:ascii="GHEA Grapalat" w:hAnsi="GHEA Grapalat" w:cs="Sylfaen"/>
          <w:vertAlign w:val="superscript"/>
          <w:lang w:val="hy-AM"/>
        </w:rPr>
        <w:t>երաշխիքը տվող բանկի անվանումը</w:t>
      </w:r>
    </w:p>
    <w:p w14:paraId="1C43A48B" w14:textId="77777777" w:rsidR="006F357B" w:rsidRPr="005B02BB" w:rsidRDefault="006F357B" w:rsidP="006F357B">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5B02BB">
        <w:rPr>
          <w:rStyle w:val="Strong"/>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t xml:space="preserve">  </w:t>
      </w:r>
    </w:p>
    <w:p w14:paraId="6A0C3871" w14:textId="77777777" w:rsidR="006F357B" w:rsidRPr="005B02BB" w:rsidRDefault="006F357B" w:rsidP="006F357B">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5B02BB">
        <w:rPr>
          <w:rFonts w:ascii="GHEA Grapalat" w:hAnsi="GHEA Grapalat" w:cs="Sylfaen"/>
          <w:vertAlign w:val="superscript"/>
          <w:lang w:val="hy-AM"/>
        </w:rPr>
        <w:t xml:space="preserve">     գումարը թվերով և տառերով</w:t>
      </w:r>
    </w:p>
    <w:p w14:paraId="71DE3FFB" w14:textId="77777777" w:rsidR="006F357B" w:rsidRPr="005B02BB" w:rsidRDefault="006F357B" w:rsidP="006F357B">
      <w:pPr>
        <w:pStyle w:val="NormalWeb"/>
        <w:shd w:val="clear" w:color="auto" w:fill="FFFFFF"/>
        <w:spacing w:before="0" w:beforeAutospacing="0" w:after="0" w:afterAutospacing="0"/>
        <w:jc w:val="both"/>
        <w:rPr>
          <w:rFonts w:ascii="GHEA Grapalat" w:hAnsi="GHEA Grapalat" w:cs="Arial"/>
          <w:sz w:val="20"/>
          <w:lang w:val="hy-AM"/>
        </w:rPr>
      </w:pPr>
      <w:r w:rsidRPr="005B02BB">
        <w:rPr>
          <w:rStyle w:val="Strong"/>
          <w:rFonts w:ascii="GHEA Grapalat" w:hAnsi="GHEA Grapalat"/>
          <w:sz w:val="20"/>
          <w:szCs w:val="20"/>
          <w:lang w:val="hy-AM"/>
        </w:rPr>
        <w:t xml:space="preserve">(այսուհետ՝ երաշխիքի գումար)՝ պահանջն ստանալուց հինգ աշխատանքային օրվա ընթացքում: </w:t>
      </w:r>
      <w:r w:rsidRPr="005B02BB">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764986D4" w14:textId="77777777" w:rsidR="006F357B" w:rsidRPr="005B02BB" w:rsidRDefault="006F357B" w:rsidP="006F357B">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5B02BB">
        <w:rPr>
          <w:rStyle w:val="Strong"/>
          <w:rFonts w:ascii="GHEA Grapalat" w:hAnsi="GHEA Grapalat"/>
          <w:sz w:val="20"/>
          <w:szCs w:val="20"/>
          <w:lang w:val="hy-AM"/>
        </w:rPr>
        <w:t xml:space="preserve">  Վճարումը  կատարվում է բենեֆիցիարի </w:t>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t xml:space="preserve"> </w:t>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lang w:val="hy-AM"/>
        </w:rPr>
        <w:t xml:space="preserve"> հաշվեհամարին փոխանցման միջոցով:</w:t>
      </w:r>
    </w:p>
    <w:p w14:paraId="7DC65C96" w14:textId="77777777" w:rsidR="006F357B" w:rsidRPr="005B02BB" w:rsidRDefault="006F357B" w:rsidP="006F357B">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5B02BB">
        <w:rPr>
          <w:rFonts w:ascii="GHEA Grapalat" w:hAnsi="GHEA Grapalat" w:cs="Sylfaen"/>
          <w:vertAlign w:val="superscript"/>
          <w:lang w:val="hy-AM"/>
        </w:rPr>
        <w:t xml:space="preserve">                                                                                    </w:t>
      </w:r>
      <w:r w:rsidRPr="00C86C56">
        <w:rPr>
          <w:rFonts w:ascii="GHEA Grapalat" w:hAnsi="GHEA Grapalat" w:cs="Sylfaen"/>
          <w:vertAlign w:val="superscript"/>
          <w:lang w:val="hy-AM"/>
        </w:rPr>
        <w:t xml:space="preserve">                                             </w:t>
      </w:r>
      <w:r w:rsidRPr="005B02BB">
        <w:rPr>
          <w:rFonts w:ascii="GHEA Grapalat" w:hAnsi="GHEA Grapalat" w:cs="Sylfaen"/>
          <w:vertAlign w:val="superscript"/>
          <w:lang w:val="hy-AM"/>
        </w:rPr>
        <w:t xml:space="preserve"> հաշվեհամարը  </w:t>
      </w:r>
    </w:p>
    <w:p w14:paraId="3DDAE426" w14:textId="77777777" w:rsidR="006F357B" w:rsidRPr="005B02BB" w:rsidRDefault="006F357B" w:rsidP="006F357B">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5B02BB">
        <w:rPr>
          <w:rFonts w:ascii="GHEA Grapalat" w:hAnsi="GHEA Grapalat"/>
          <w:color w:val="000000"/>
          <w:sz w:val="20"/>
          <w:szCs w:val="20"/>
          <w:lang w:val="hy-AM"/>
        </w:rPr>
        <w:t>3. Սույն երաշխիքն անհետկանչելի է:</w:t>
      </w:r>
    </w:p>
    <w:p w14:paraId="116F50D0" w14:textId="77777777" w:rsidR="006F357B" w:rsidRPr="005B02BB" w:rsidRDefault="006F357B" w:rsidP="006F357B">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5B02BB">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67BE837" w14:textId="77777777" w:rsidR="006F357B" w:rsidRPr="005B02BB" w:rsidRDefault="006F357B" w:rsidP="006F357B">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5B02BB">
        <w:rPr>
          <w:rFonts w:ascii="GHEA Grapalat" w:hAnsi="GHEA Grapalat"/>
          <w:color w:val="000000"/>
          <w:sz w:val="20"/>
          <w:szCs w:val="20"/>
          <w:lang w:val="hy-AM"/>
        </w:rPr>
        <w:t xml:space="preserve">5. Երաշխիքը գործում է թողարկման պահից և ուժի մեջ է բենեֆիցիարի և պրինցիպալի միջև N </w:t>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s="Sylfaen"/>
          <w:vertAlign w:val="superscript"/>
          <w:lang w:val="hy-AM"/>
        </w:rPr>
        <w:t xml:space="preserve">                               </w:t>
      </w:r>
    </w:p>
    <w:p w14:paraId="0A889014" w14:textId="77777777" w:rsidR="006F357B" w:rsidRPr="005B02BB" w:rsidRDefault="006F357B" w:rsidP="006F357B">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5B02BB">
        <w:rPr>
          <w:rFonts w:ascii="GHEA Grapalat" w:hAnsi="GHEA Grapalat" w:cs="Sylfaen"/>
          <w:vertAlign w:val="superscript"/>
          <w:lang w:val="hy-AM"/>
        </w:rPr>
        <w:t xml:space="preserve">                                                                                                                                             կնքվելիք պայմանագրի համարը </w:t>
      </w:r>
    </w:p>
    <w:p w14:paraId="340BF9C0" w14:textId="77777777" w:rsidR="006F357B" w:rsidRPr="005B02BB" w:rsidRDefault="006F357B" w:rsidP="006F357B">
      <w:pPr>
        <w:pStyle w:val="ListParagraph"/>
        <w:tabs>
          <w:tab w:val="left" w:pos="0"/>
        </w:tabs>
        <w:ind w:left="0"/>
        <w:mirrorIndents/>
        <w:jc w:val="both"/>
        <w:rPr>
          <w:rFonts w:ascii="GHEA Grapalat" w:hAnsi="GHEA Grapalat"/>
          <w:color w:val="000000"/>
          <w:sz w:val="20"/>
          <w:szCs w:val="20"/>
          <w:u w:val="single"/>
          <w:lang w:val="hy-AM"/>
        </w:rPr>
      </w:pPr>
      <w:r w:rsidRPr="005B02BB">
        <w:rPr>
          <w:rFonts w:ascii="GHEA Grapalat" w:hAnsi="GHEA Grapalat"/>
          <w:color w:val="000000"/>
          <w:sz w:val="20"/>
          <w:szCs w:val="20"/>
          <w:lang w:val="hy-AM"/>
        </w:rPr>
        <w:t xml:space="preserve">ծածկագրով կնքվելիք պայմանագիրն ուժի մեջ մտնելու օրվանից մինչև </w:t>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t xml:space="preserve"> </w:t>
      </w:r>
      <w:r w:rsidRPr="005B02BB">
        <w:rPr>
          <w:rFonts w:ascii="GHEA Grapalat" w:hAnsi="GHEA Grapalat" w:cs="Sylfaen"/>
          <w:vertAlign w:val="superscript"/>
          <w:lang w:val="hy-AM"/>
        </w:rPr>
        <w:t>կնքվելիք պայմանագրով նախատեսված ապրանքի մատակարարման վերջնաժամկետը,</w:t>
      </w:r>
    </w:p>
    <w:p w14:paraId="4A791437" w14:textId="77777777" w:rsidR="006F357B" w:rsidRPr="005B02BB" w:rsidRDefault="006F357B" w:rsidP="006F357B">
      <w:pPr>
        <w:pStyle w:val="ListParagraph"/>
        <w:tabs>
          <w:tab w:val="left" w:pos="0"/>
        </w:tabs>
        <w:ind w:left="0"/>
        <w:mirrorIndents/>
        <w:jc w:val="both"/>
        <w:rPr>
          <w:rFonts w:ascii="GHEA Grapalat" w:hAnsi="GHEA Grapalat"/>
          <w:color w:val="000000"/>
          <w:sz w:val="20"/>
          <w:szCs w:val="20"/>
          <w:lang w:val="hy-AM"/>
        </w:rPr>
      </w:pPr>
      <w:r w:rsidRPr="005B02BB">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Pr="00731433">
        <w:rPr>
          <w:rFonts w:ascii="GHEA Grapalat" w:hAnsi="GHEA Grapalat"/>
          <w:color w:val="000000"/>
          <w:sz w:val="20"/>
          <w:szCs w:val="20"/>
          <w:lang w:val="hy-AM"/>
        </w:rPr>
        <w:t xml:space="preserve"> </w:t>
      </w:r>
      <w:hyperlink r:id="rId12" w:history="1">
        <w:r w:rsidRPr="00862D6D">
          <w:rPr>
            <w:b/>
            <w:color w:val="000000"/>
            <w:sz w:val="22"/>
            <w:szCs w:val="20"/>
          </w:rPr>
          <w:t>narine</w:t>
        </w:r>
        <w:r w:rsidRPr="00862D6D">
          <w:rPr>
            <w:b/>
            <w:color w:val="000000"/>
            <w:sz w:val="22"/>
            <w:szCs w:val="20"/>
            <w:lang w:val="hy-AM"/>
          </w:rPr>
          <w:t>.abrahamyan@yerevan.am</w:t>
        </w:r>
      </w:hyperlink>
      <w:r w:rsidRPr="005B02BB">
        <w:rPr>
          <w:rFonts w:ascii="GHEA Grapalat" w:hAnsi="GHEA Grapalat"/>
          <w:color w:val="000000"/>
          <w:sz w:val="20"/>
          <w:szCs w:val="20"/>
          <w:lang w:val="hy-AM"/>
        </w:rPr>
        <w:t xml:space="preserve">                   </w:t>
      </w:r>
    </w:p>
    <w:p w14:paraId="2209572D" w14:textId="77777777" w:rsidR="006F357B" w:rsidRPr="005B02BB" w:rsidRDefault="006F357B" w:rsidP="006F357B">
      <w:pPr>
        <w:pStyle w:val="ListParagraph"/>
        <w:tabs>
          <w:tab w:val="left" w:pos="0"/>
        </w:tabs>
        <w:ind w:left="0"/>
        <w:mirrorIndents/>
        <w:jc w:val="both"/>
        <w:rPr>
          <w:rFonts w:ascii="GHEA Grapalat" w:hAnsi="GHEA Grapalat"/>
          <w:color w:val="000000"/>
          <w:sz w:val="20"/>
          <w:szCs w:val="20"/>
          <w:lang w:val="hy-AM"/>
        </w:rPr>
      </w:pPr>
      <w:r w:rsidRPr="005B02BB">
        <w:rPr>
          <w:rFonts w:ascii="GHEA Grapalat" w:hAnsi="GHEA Grapalat"/>
          <w:color w:val="000000"/>
          <w:sz w:val="20"/>
          <w:szCs w:val="20"/>
          <w:lang w:val="hy-AM"/>
        </w:rPr>
        <w:t xml:space="preserve">էլեկտրոնային փոստի հասցեին։     </w:t>
      </w:r>
    </w:p>
    <w:p w14:paraId="5B6220FA" w14:textId="77777777" w:rsidR="006F357B" w:rsidRPr="005B02BB" w:rsidRDefault="006F357B" w:rsidP="006F357B">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E980989" w14:textId="77777777" w:rsidR="006F357B" w:rsidRPr="005B02BB" w:rsidRDefault="006F357B" w:rsidP="006F357B">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 xml:space="preserve">1) N </w:t>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lang w:val="hy-AM"/>
        </w:rPr>
        <w:t xml:space="preserve"> ծածկագրով կնքված պայմանագրի, ներառյալ նաև դրանում </w:t>
      </w:r>
    </w:p>
    <w:p w14:paraId="09B2AA22" w14:textId="77777777" w:rsidR="006F357B" w:rsidRPr="005B02BB" w:rsidRDefault="006F357B" w:rsidP="006F357B">
      <w:pPr>
        <w:pStyle w:val="NormalWeb"/>
        <w:shd w:val="clear" w:color="auto" w:fill="FFFFFF"/>
        <w:spacing w:before="0" w:beforeAutospacing="0" w:after="0" w:afterAutospacing="0"/>
        <w:rPr>
          <w:rFonts w:ascii="GHEA Grapalat" w:hAnsi="GHEA Grapalat" w:cs="Sylfaen"/>
          <w:vertAlign w:val="superscript"/>
          <w:lang w:val="hy-AM"/>
        </w:rPr>
      </w:pPr>
      <w:r w:rsidRPr="005B02BB">
        <w:rPr>
          <w:rFonts w:ascii="GHEA Grapalat" w:hAnsi="GHEA Grapalat" w:cs="Sylfaen"/>
          <w:vertAlign w:val="superscript"/>
          <w:lang w:val="hy-AM"/>
        </w:rPr>
        <w:t xml:space="preserve">                          կնքվելիք պայմանագրի համարը</w:t>
      </w:r>
    </w:p>
    <w:p w14:paraId="26359A44" w14:textId="77777777" w:rsidR="006F357B" w:rsidRPr="005B02BB" w:rsidRDefault="006F357B" w:rsidP="006F357B">
      <w:pPr>
        <w:pStyle w:val="NormalWeb"/>
        <w:shd w:val="clear" w:color="auto" w:fill="FFFFFF"/>
        <w:spacing w:before="0" w:beforeAutospacing="0" w:after="0" w:afterAutospacing="0"/>
        <w:rPr>
          <w:rFonts w:ascii="GHEA Grapalat" w:hAnsi="GHEA Grapalat"/>
          <w:color w:val="000000"/>
          <w:sz w:val="20"/>
          <w:szCs w:val="20"/>
          <w:lang w:val="hy-AM"/>
        </w:rPr>
      </w:pPr>
      <w:r w:rsidRPr="005B02BB">
        <w:rPr>
          <w:rFonts w:ascii="GHEA Grapalat" w:hAnsi="GHEA Grapalat"/>
          <w:color w:val="000000"/>
          <w:sz w:val="20"/>
          <w:szCs w:val="20"/>
          <w:lang w:val="hy-AM"/>
        </w:rPr>
        <w:t>կատարված փոփոխությունների, լրացուցիչ համաձայնագրերի պատճենները.</w:t>
      </w:r>
    </w:p>
    <w:p w14:paraId="716BFA37" w14:textId="77777777" w:rsidR="006F357B" w:rsidRPr="005B02BB" w:rsidRDefault="006F357B" w:rsidP="006F357B">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 xml:space="preserve">2) բենեֆիցիարի կողմից պայմանագիրը միակողմանի լուծելու մասին </w:t>
      </w:r>
      <w:hyperlink r:id="rId13" w:history="1">
        <w:r w:rsidRPr="005B02BB">
          <w:rPr>
            <w:rStyle w:val="Hyperlink"/>
            <w:rFonts w:ascii="GHEA Grapalat" w:hAnsi="GHEA Grapalat"/>
            <w:sz w:val="20"/>
            <w:szCs w:val="20"/>
            <w:lang w:val="hy-AM"/>
          </w:rPr>
          <w:t>www.procurement.am</w:t>
        </w:r>
      </w:hyperlink>
      <w:r w:rsidRPr="005B02BB">
        <w:rPr>
          <w:rFonts w:ascii="GHEA Grapalat" w:hAnsi="GHEA Grapalat"/>
          <w:color w:val="000000"/>
          <w:sz w:val="20"/>
          <w:szCs w:val="20"/>
          <w:lang w:val="hy-AM"/>
        </w:rPr>
        <w:t xml:space="preserve"> հասցեով գործող տեղեկագրում հրապարակած ծանուցումը.</w:t>
      </w:r>
    </w:p>
    <w:p w14:paraId="566B162D" w14:textId="77777777" w:rsidR="006F357B" w:rsidRPr="005B02BB" w:rsidRDefault="006F357B" w:rsidP="006F357B">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 xml:space="preserve">3) պայմանագրի շրջանակում </w:t>
      </w:r>
      <w:r w:rsidRPr="005B02BB">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653EA279" w14:textId="77777777" w:rsidR="006F357B" w:rsidRPr="005B02BB" w:rsidRDefault="006F357B" w:rsidP="006F357B">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 xml:space="preserve">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w:t>
      </w:r>
      <w:r w:rsidRPr="005B02BB">
        <w:rPr>
          <w:rFonts w:ascii="GHEA Grapalat" w:hAnsi="GHEA Grapalat"/>
          <w:color w:val="000000"/>
          <w:sz w:val="20"/>
          <w:szCs w:val="20"/>
          <w:lang w:val="hy-AM"/>
        </w:rPr>
        <w:lastRenderedPageBreak/>
        <w:t>պահանջը և կից փաստաթղթերը՝ սույն երաշխիքի պայմաններին դրանց համապատասխանությունը պարզելու համար:</w:t>
      </w:r>
    </w:p>
    <w:p w14:paraId="2EEBEBE7" w14:textId="77777777" w:rsidR="006F357B" w:rsidRPr="005B02BB" w:rsidRDefault="006F357B" w:rsidP="006F357B">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8. Երաշխիք տվող անձը մերժում է բենեֆիցիարի պահանջը, եթե`</w:t>
      </w:r>
    </w:p>
    <w:p w14:paraId="2BC5BEA2" w14:textId="77777777" w:rsidR="006F357B" w:rsidRPr="005B02BB" w:rsidRDefault="006F357B" w:rsidP="006F357B">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C2F0BCA" w14:textId="77777777" w:rsidR="006F357B" w:rsidRPr="005B02BB" w:rsidRDefault="006F357B" w:rsidP="006F357B">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2) պահանջը ներկայացվել է երաշխիքով սահմանված ժամկետի ավարտից հետո:</w:t>
      </w:r>
    </w:p>
    <w:p w14:paraId="13E43467" w14:textId="77777777" w:rsidR="006F357B" w:rsidRPr="005B02BB" w:rsidRDefault="006F357B" w:rsidP="006F357B">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34BB1C19" w14:textId="77777777" w:rsidR="006F357B" w:rsidRPr="005B02BB" w:rsidRDefault="006F357B" w:rsidP="006F357B">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0931CC45" w14:textId="77777777" w:rsidR="006F357B" w:rsidRPr="005B02BB" w:rsidRDefault="006F357B" w:rsidP="006F357B">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567616BB" w14:textId="77777777" w:rsidR="006F357B" w:rsidRPr="005B02BB" w:rsidRDefault="006F357B" w:rsidP="006F357B">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B52EF76" w14:textId="77777777" w:rsidR="006F357B" w:rsidRPr="005B02BB" w:rsidRDefault="006F357B" w:rsidP="006F357B">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5B02BB">
        <w:rPr>
          <w:rFonts w:ascii="GHEA Grapalat" w:hAnsi="GHEA Grapalat"/>
          <w:color w:val="000000"/>
          <w:sz w:val="20"/>
          <w:szCs w:val="20"/>
          <w:lang w:val="hy-AM"/>
        </w:rPr>
        <w:t xml:space="preserve">Գործադիր մարմնի ղեկավար </w:t>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p>
    <w:p w14:paraId="07B92816" w14:textId="77777777" w:rsidR="006F357B" w:rsidRPr="005B02BB" w:rsidRDefault="006F357B" w:rsidP="006F357B">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p>
    <w:p w14:paraId="65437988" w14:textId="77777777" w:rsidR="006F357B" w:rsidRPr="005B02BB" w:rsidRDefault="006F357B" w:rsidP="006F357B">
      <w:pPr>
        <w:pStyle w:val="NormalWeb"/>
        <w:shd w:val="clear" w:color="auto" w:fill="FFFFFF"/>
        <w:spacing w:before="0" w:beforeAutospacing="0" w:after="0" w:afterAutospacing="0"/>
        <w:rPr>
          <w:rFonts w:ascii="GHEA Grapalat" w:hAnsi="GHEA Grapalat" w:cs="Sylfaen"/>
          <w:vertAlign w:val="superscript"/>
          <w:lang w:val="hy-AM"/>
        </w:rPr>
      </w:pPr>
      <w:r w:rsidRPr="005B02BB">
        <w:rPr>
          <w:rFonts w:ascii="GHEA Grapalat" w:hAnsi="GHEA Grapalat" w:cs="Sylfaen"/>
          <w:vertAlign w:val="superscript"/>
          <w:lang w:val="hy-AM"/>
        </w:rPr>
        <w:t xml:space="preserve">                                                        ամիսը, ամսաթիվը, տարեթիվը</w:t>
      </w:r>
    </w:p>
    <w:p w14:paraId="689A3051" w14:textId="77777777" w:rsidR="006F357B" w:rsidRPr="005B02BB" w:rsidRDefault="006F357B" w:rsidP="006F357B">
      <w:pPr>
        <w:pStyle w:val="FootnoteText"/>
        <w:ind w:firstLine="142"/>
        <w:rPr>
          <w:rFonts w:ascii="GHEA Grapalat" w:hAnsi="GHEA Grapalat"/>
          <w:i/>
          <w:sz w:val="16"/>
          <w:szCs w:val="16"/>
          <w:lang w:val="hy-AM"/>
        </w:rPr>
      </w:pPr>
    </w:p>
    <w:p w14:paraId="7E3C926D" w14:textId="77777777" w:rsidR="006F357B" w:rsidRPr="005B02BB" w:rsidRDefault="006F357B" w:rsidP="006F357B">
      <w:pPr>
        <w:pStyle w:val="FootnoteText"/>
        <w:ind w:firstLine="142"/>
        <w:rPr>
          <w:rFonts w:ascii="GHEA Grapalat" w:hAnsi="GHEA Grapalat"/>
          <w:i/>
          <w:sz w:val="16"/>
          <w:szCs w:val="16"/>
          <w:lang w:val="hy-AM"/>
        </w:rPr>
      </w:pPr>
    </w:p>
    <w:p w14:paraId="74CA5B3A" w14:textId="77777777" w:rsidR="006F357B" w:rsidRPr="005B02BB" w:rsidRDefault="006F357B" w:rsidP="006F357B">
      <w:pPr>
        <w:pStyle w:val="FootnoteText"/>
        <w:ind w:firstLine="142"/>
        <w:rPr>
          <w:rFonts w:ascii="GHEA Grapalat" w:hAnsi="GHEA Grapalat"/>
          <w:i/>
          <w:sz w:val="16"/>
          <w:szCs w:val="16"/>
          <w:lang w:val="af-ZA"/>
        </w:rPr>
      </w:pPr>
      <w:r w:rsidRPr="005B02BB">
        <w:rPr>
          <w:rFonts w:ascii="GHEA Grapalat" w:hAnsi="GHEA Grapalat"/>
          <w:i/>
          <w:sz w:val="16"/>
          <w:szCs w:val="16"/>
          <w:lang w:val="hy-AM"/>
        </w:rPr>
        <w:t>*լրացվում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է</w:t>
      </w:r>
      <w:r w:rsidRPr="005B02BB">
        <w:rPr>
          <w:rFonts w:ascii="GHEA Grapalat" w:hAnsi="GHEA Grapalat"/>
          <w:i/>
          <w:sz w:val="16"/>
          <w:szCs w:val="16"/>
          <w:lang w:val="af-ZA"/>
        </w:rPr>
        <w:t xml:space="preserve"> </w:t>
      </w:r>
      <w:r w:rsidRPr="005B02BB">
        <w:rPr>
          <w:rFonts w:ascii="GHEA Grapalat" w:hAnsi="GHEA Grapalat"/>
          <w:i/>
          <w:sz w:val="16"/>
          <w:szCs w:val="16"/>
          <w:lang w:val="hy-AM"/>
        </w:rPr>
        <w:t>հանձնաժողովի</w:t>
      </w:r>
      <w:r w:rsidRPr="005B02BB">
        <w:rPr>
          <w:rFonts w:ascii="GHEA Grapalat" w:hAnsi="GHEA Grapalat"/>
          <w:i/>
          <w:sz w:val="16"/>
          <w:szCs w:val="16"/>
          <w:lang w:val="af-ZA"/>
        </w:rPr>
        <w:t xml:space="preserve"> </w:t>
      </w:r>
      <w:r w:rsidRPr="005B02BB">
        <w:rPr>
          <w:rFonts w:ascii="GHEA Grapalat" w:hAnsi="GHEA Grapalat"/>
          <w:i/>
          <w:sz w:val="16"/>
          <w:szCs w:val="16"/>
          <w:lang w:val="hy-AM"/>
        </w:rPr>
        <w:t>քարտուղարի</w:t>
      </w:r>
      <w:r w:rsidRPr="005B02BB">
        <w:rPr>
          <w:rFonts w:ascii="GHEA Grapalat" w:hAnsi="GHEA Grapalat"/>
          <w:i/>
          <w:sz w:val="16"/>
          <w:szCs w:val="16"/>
          <w:lang w:val="af-ZA"/>
        </w:rPr>
        <w:t xml:space="preserve"> </w:t>
      </w:r>
      <w:r w:rsidRPr="005B02BB">
        <w:rPr>
          <w:rFonts w:ascii="GHEA Grapalat" w:hAnsi="GHEA Grapalat"/>
          <w:i/>
          <w:sz w:val="16"/>
          <w:szCs w:val="16"/>
          <w:lang w:val="hy-AM"/>
        </w:rPr>
        <w:t>կողմից</w:t>
      </w:r>
      <w:r w:rsidRPr="005B02BB">
        <w:rPr>
          <w:rFonts w:ascii="GHEA Grapalat" w:hAnsi="GHEA Grapalat"/>
          <w:i/>
          <w:sz w:val="16"/>
          <w:szCs w:val="16"/>
          <w:lang w:val="af-ZA"/>
        </w:rPr>
        <w:t xml:space="preserve">` </w:t>
      </w:r>
      <w:r w:rsidRPr="005B02BB">
        <w:rPr>
          <w:rFonts w:ascii="GHEA Grapalat" w:hAnsi="GHEA Grapalat"/>
          <w:i/>
          <w:sz w:val="16"/>
          <w:szCs w:val="16"/>
          <w:lang w:val="hy-AM"/>
        </w:rPr>
        <w:t>մինչև</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հրավերը</w:t>
      </w:r>
      <w:r w:rsidRPr="005B02BB">
        <w:rPr>
          <w:rFonts w:ascii="GHEA Grapalat" w:hAnsi="GHEA Grapalat"/>
          <w:i/>
          <w:sz w:val="16"/>
          <w:szCs w:val="16"/>
          <w:lang w:val="af-ZA"/>
        </w:rPr>
        <w:t xml:space="preserve"> </w:t>
      </w:r>
      <w:r w:rsidRPr="005B02BB">
        <w:rPr>
          <w:rFonts w:ascii="GHEA Grapalat" w:hAnsi="GHEA Grapalat"/>
          <w:i/>
          <w:sz w:val="16"/>
          <w:szCs w:val="16"/>
          <w:lang w:val="hy-AM"/>
        </w:rPr>
        <w:t>տեղեկագրում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հրապարակելը:</w:t>
      </w:r>
    </w:p>
    <w:p w14:paraId="3D732013" w14:textId="77777777" w:rsidR="006F357B" w:rsidRDefault="006F357B" w:rsidP="00642BF3">
      <w:pPr>
        <w:pStyle w:val="BodyTextIndent3"/>
        <w:spacing w:line="240" w:lineRule="auto"/>
        <w:jc w:val="right"/>
        <w:rPr>
          <w:rFonts w:ascii="GHEA Grapalat" w:hAnsi="GHEA Grapalat" w:cs="Sylfaen"/>
          <w:b/>
          <w:lang w:val="hy-AM"/>
        </w:rPr>
      </w:pPr>
    </w:p>
    <w:p w14:paraId="04A23F7D" w14:textId="77777777" w:rsidR="006F357B" w:rsidRDefault="006F357B" w:rsidP="00642BF3">
      <w:pPr>
        <w:pStyle w:val="BodyTextIndent3"/>
        <w:spacing w:line="240" w:lineRule="auto"/>
        <w:jc w:val="right"/>
        <w:rPr>
          <w:rFonts w:ascii="GHEA Grapalat" w:hAnsi="GHEA Grapalat" w:cs="Sylfaen"/>
          <w:b/>
          <w:lang w:val="hy-AM"/>
        </w:rPr>
      </w:pPr>
    </w:p>
    <w:p w14:paraId="08FBD106" w14:textId="77777777" w:rsidR="00A262BC" w:rsidRDefault="00A262BC" w:rsidP="00642BF3">
      <w:pPr>
        <w:pStyle w:val="BodyTextIndent3"/>
        <w:spacing w:line="240" w:lineRule="auto"/>
        <w:jc w:val="right"/>
        <w:rPr>
          <w:rFonts w:ascii="GHEA Grapalat" w:hAnsi="GHEA Grapalat" w:cs="Sylfaen"/>
          <w:b/>
          <w:lang w:val="hy-AM"/>
        </w:rPr>
      </w:pPr>
    </w:p>
    <w:p w14:paraId="3F8E8156" w14:textId="77777777" w:rsidR="00A262BC" w:rsidRDefault="00A262BC" w:rsidP="00642BF3">
      <w:pPr>
        <w:pStyle w:val="BodyTextIndent3"/>
        <w:spacing w:line="240" w:lineRule="auto"/>
        <w:jc w:val="right"/>
        <w:rPr>
          <w:rFonts w:ascii="GHEA Grapalat" w:hAnsi="GHEA Grapalat" w:cs="Sylfaen"/>
          <w:b/>
          <w:lang w:val="hy-AM"/>
        </w:rPr>
      </w:pPr>
    </w:p>
    <w:p w14:paraId="590495E2" w14:textId="77777777" w:rsidR="00A262BC" w:rsidRDefault="00A262BC" w:rsidP="00642BF3">
      <w:pPr>
        <w:pStyle w:val="BodyTextIndent3"/>
        <w:spacing w:line="240" w:lineRule="auto"/>
        <w:jc w:val="right"/>
        <w:rPr>
          <w:rFonts w:ascii="GHEA Grapalat" w:hAnsi="GHEA Grapalat" w:cs="Sylfaen"/>
          <w:b/>
          <w:lang w:val="hy-AM"/>
        </w:rPr>
      </w:pPr>
    </w:p>
    <w:p w14:paraId="1FF6F08C" w14:textId="77777777" w:rsidR="00A262BC" w:rsidRDefault="00A262BC" w:rsidP="00642BF3">
      <w:pPr>
        <w:pStyle w:val="BodyTextIndent3"/>
        <w:spacing w:line="240" w:lineRule="auto"/>
        <w:jc w:val="right"/>
        <w:rPr>
          <w:rFonts w:ascii="GHEA Grapalat" w:hAnsi="GHEA Grapalat" w:cs="Sylfaen"/>
          <w:b/>
          <w:lang w:val="hy-AM"/>
        </w:rPr>
      </w:pPr>
    </w:p>
    <w:p w14:paraId="5F76DE7C" w14:textId="77777777" w:rsidR="00A262BC" w:rsidRDefault="00A262BC" w:rsidP="00642BF3">
      <w:pPr>
        <w:pStyle w:val="BodyTextIndent3"/>
        <w:spacing w:line="240" w:lineRule="auto"/>
        <w:jc w:val="right"/>
        <w:rPr>
          <w:rFonts w:ascii="GHEA Grapalat" w:hAnsi="GHEA Grapalat" w:cs="Sylfaen"/>
          <w:b/>
          <w:lang w:val="hy-AM"/>
        </w:rPr>
      </w:pPr>
    </w:p>
    <w:p w14:paraId="6E421AA7" w14:textId="77777777" w:rsidR="00A262BC" w:rsidRDefault="00A262BC" w:rsidP="00642BF3">
      <w:pPr>
        <w:pStyle w:val="BodyTextIndent3"/>
        <w:spacing w:line="240" w:lineRule="auto"/>
        <w:jc w:val="right"/>
        <w:rPr>
          <w:rFonts w:ascii="GHEA Grapalat" w:hAnsi="GHEA Grapalat" w:cs="Sylfaen"/>
          <w:b/>
          <w:lang w:val="hy-AM"/>
        </w:rPr>
      </w:pPr>
    </w:p>
    <w:p w14:paraId="7905702D" w14:textId="77777777" w:rsidR="00A262BC" w:rsidRDefault="00A262BC" w:rsidP="00642BF3">
      <w:pPr>
        <w:pStyle w:val="BodyTextIndent3"/>
        <w:spacing w:line="240" w:lineRule="auto"/>
        <w:jc w:val="right"/>
        <w:rPr>
          <w:rFonts w:ascii="GHEA Grapalat" w:hAnsi="GHEA Grapalat" w:cs="Sylfaen"/>
          <w:b/>
          <w:lang w:val="hy-AM"/>
        </w:rPr>
      </w:pPr>
    </w:p>
    <w:p w14:paraId="60AD63C2" w14:textId="77777777" w:rsidR="00A262BC" w:rsidRDefault="00A262BC" w:rsidP="00642BF3">
      <w:pPr>
        <w:pStyle w:val="BodyTextIndent3"/>
        <w:spacing w:line="240" w:lineRule="auto"/>
        <w:jc w:val="right"/>
        <w:rPr>
          <w:rFonts w:ascii="GHEA Grapalat" w:hAnsi="GHEA Grapalat" w:cs="Sylfaen"/>
          <w:b/>
          <w:lang w:val="hy-AM"/>
        </w:rPr>
      </w:pPr>
    </w:p>
    <w:p w14:paraId="76D8FB97" w14:textId="77777777" w:rsidR="00A262BC" w:rsidRDefault="00A262BC" w:rsidP="00642BF3">
      <w:pPr>
        <w:pStyle w:val="BodyTextIndent3"/>
        <w:spacing w:line="240" w:lineRule="auto"/>
        <w:jc w:val="right"/>
        <w:rPr>
          <w:rFonts w:ascii="GHEA Grapalat" w:hAnsi="GHEA Grapalat" w:cs="Sylfaen"/>
          <w:b/>
          <w:lang w:val="hy-AM"/>
        </w:rPr>
      </w:pPr>
    </w:p>
    <w:p w14:paraId="7D38C231" w14:textId="77777777" w:rsidR="00A262BC" w:rsidRDefault="00A262BC" w:rsidP="00642BF3">
      <w:pPr>
        <w:pStyle w:val="BodyTextIndent3"/>
        <w:spacing w:line="240" w:lineRule="auto"/>
        <w:jc w:val="right"/>
        <w:rPr>
          <w:rFonts w:ascii="GHEA Grapalat" w:hAnsi="GHEA Grapalat" w:cs="Sylfaen"/>
          <w:b/>
          <w:lang w:val="hy-AM"/>
        </w:rPr>
      </w:pPr>
    </w:p>
    <w:p w14:paraId="057ED933" w14:textId="77777777" w:rsidR="00A262BC" w:rsidRDefault="00A262BC" w:rsidP="00642BF3">
      <w:pPr>
        <w:pStyle w:val="BodyTextIndent3"/>
        <w:spacing w:line="240" w:lineRule="auto"/>
        <w:jc w:val="right"/>
        <w:rPr>
          <w:rFonts w:ascii="GHEA Grapalat" w:hAnsi="GHEA Grapalat" w:cs="Sylfaen"/>
          <w:b/>
          <w:lang w:val="hy-AM"/>
        </w:rPr>
      </w:pPr>
    </w:p>
    <w:p w14:paraId="6E5F35B1" w14:textId="77777777" w:rsidR="00A262BC" w:rsidRDefault="00A262BC" w:rsidP="00642BF3">
      <w:pPr>
        <w:pStyle w:val="BodyTextIndent3"/>
        <w:spacing w:line="240" w:lineRule="auto"/>
        <w:jc w:val="right"/>
        <w:rPr>
          <w:rFonts w:ascii="GHEA Grapalat" w:hAnsi="GHEA Grapalat" w:cs="Sylfaen"/>
          <w:b/>
          <w:lang w:val="hy-AM"/>
        </w:rPr>
      </w:pPr>
    </w:p>
    <w:p w14:paraId="559BC208" w14:textId="77777777" w:rsidR="00A262BC" w:rsidRDefault="00A262BC" w:rsidP="00642BF3">
      <w:pPr>
        <w:pStyle w:val="BodyTextIndent3"/>
        <w:spacing w:line="240" w:lineRule="auto"/>
        <w:jc w:val="right"/>
        <w:rPr>
          <w:rFonts w:ascii="GHEA Grapalat" w:hAnsi="GHEA Grapalat" w:cs="Sylfaen"/>
          <w:b/>
          <w:lang w:val="hy-AM"/>
        </w:rPr>
      </w:pPr>
    </w:p>
    <w:p w14:paraId="536F9B20" w14:textId="77777777" w:rsidR="00A262BC" w:rsidRDefault="00A262BC" w:rsidP="00642BF3">
      <w:pPr>
        <w:pStyle w:val="BodyTextIndent3"/>
        <w:spacing w:line="240" w:lineRule="auto"/>
        <w:jc w:val="right"/>
        <w:rPr>
          <w:rFonts w:ascii="GHEA Grapalat" w:hAnsi="GHEA Grapalat" w:cs="Sylfaen"/>
          <w:b/>
          <w:lang w:val="hy-AM"/>
        </w:rPr>
      </w:pPr>
    </w:p>
    <w:p w14:paraId="7B9EFBE1" w14:textId="77777777" w:rsidR="00A262BC" w:rsidRDefault="00A262BC" w:rsidP="00642BF3">
      <w:pPr>
        <w:pStyle w:val="BodyTextIndent3"/>
        <w:spacing w:line="240" w:lineRule="auto"/>
        <w:jc w:val="right"/>
        <w:rPr>
          <w:rFonts w:ascii="GHEA Grapalat" w:hAnsi="GHEA Grapalat" w:cs="Sylfaen"/>
          <w:b/>
          <w:lang w:val="hy-AM"/>
        </w:rPr>
      </w:pPr>
    </w:p>
    <w:p w14:paraId="1D31DE1A" w14:textId="77777777" w:rsidR="00A262BC" w:rsidRDefault="00A262BC" w:rsidP="00642BF3">
      <w:pPr>
        <w:pStyle w:val="BodyTextIndent3"/>
        <w:spacing w:line="240" w:lineRule="auto"/>
        <w:jc w:val="right"/>
        <w:rPr>
          <w:rFonts w:ascii="GHEA Grapalat" w:hAnsi="GHEA Grapalat" w:cs="Sylfaen"/>
          <w:b/>
          <w:lang w:val="hy-AM"/>
        </w:rPr>
      </w:pPr>
    </w:p>
    <w:p w14:paraId="1D224C8F" w14:textId="77777777" w:rsidR="00A262BC" w:rsidRDefault="00A262BC" w:rsidP="00642BF3">
      <w:pPr>
        <w:pStyle w:val="BodyTextIndent3"/>
        <w:spacing w:line="240" w:lineRule="auto"/>
        <w:jc w:val="right"/>
        <w:rPr>
          <w:rFonts w:ascii="GHEA Grapalat" w:hAnsi="GHEA Grapalat" w:cs="Sylfaen"/>
          <w:b/>
          <w:lang w:val="hy-AM"/>
        </w:rPr>
      </w:pPr>
    </w:p>
    <w:p w14:paraId="47DFDDDE" w14:textId="77777777" w:rsidR="00A262BC" w:rsidRDefault="00A262BC" w:rsidP="00642BF3">
      <w:pPr>
        <w:pStyle w:val="BodyTextIndent3"/>
        <w:spacing w:line="240" w:lineRule="auto"/>
        <w:jc w:val="right"/>
        <w:rPr>
          <w:rFonts w:ascii="GHEA Grapalat" w:hAnsi="GHEA Grapalat" w:cs="Sylfaen"/>
          <w:b/>
          <w:lang w:val="hy-AM"/>
        </w:rPr>
      </w:pPr>
    </w:p>
    <w:p w14:paraId="724F7845" w14:textId="77777777" w:rsidR="00A262BC" w:rsidRDefault="00A262BC" w:rsidP="00642BF3">
      <w:pPr>
        <w:pStyle w:val="BodyTextIndent3"/>
        <w:spacing w:line="240" w:lineRule="auto"/>
        <w:jc w:val="right"/>
        <w:rPr>
          <w:rFonts w:ascii="GHEA Grapalat" w:hAnsi="GHEA Grapalat" w:cs="Sylfaen"/>
          <w:b/>
          <w:lang w:val="hy-AM"/>
        </w:rPr>
      </w:pPr>
    </w:p>
    <w:p w14:paraId="6DC5DB1C" w14:textId="77777777" w:rsidR="00A262BC" w:rsidRDefault="00A262BC" w:rsidP="00642BF3">
      <w:pPr>
        <w:pStyle w:val="BodyTextIndent3"/>
        <w:spacing w:line="240" w:lineRule="auto"/>
        <w:jc w:val="right"/>
        <w:rPr>
          <w:rFonts w:ascii="GHEA Grapalat" w:hAnsi="GHEA Grapalat" w:cs="Sylfaen"/>
          <w:b/>
          <w:lang w:val="hy-AM"/>
        </w:rPr>
      </w:pPr>
    </w:p>
    <w:p w14:paraId="5A73BEAD" w14:textId="77777777" w:rsidR="00A262BC" w:rsidRDefault="00A262BC" w:rsidP="00642BF3">
      <w:pPr>
        <w:pStyle w:val="BodyTextIndent3"/>
        <w:spacing w:line="240" w:lineRule="auto"/>
        <w:jc w:val="right"/>
        <w:rPr>
          <w:rFonts w:ascii="GHEA Grapalat" w:hAnsi="GHEA Grapalat" w:cs="Sylfaen"/>
          <w:b/>
          <w:lang w:val="hy-AM"/>
        </w:rPr>
      </w:pPr>
    </w:p>
    <w:p w14:paraId="2566D648" w14:textId="77777777" w:rsidR="00A262BC" w:rsidRDefault="00A262BC" w:rsidP="00642BF3">
      <w:pPr>
        <w:pStyle w:val="BodyTextIndent3"/>
        <w:spacing w:line="240" w:lineRule="auto"/>
        <w:jc w:val="right"/>
        <w:rPr>
          <w:rFonts w:ascii="GHEA Grapalat" w:hAnsi="GHEA Grapalat" w:cs="Sylfaen"/>
          <w:b/>
          <w:lang w:val="hy-AM"/>
        </w:rPr>
      </w:pPr>
    </w:p>
    <w:p w14:paraId="75373D0D" w14:textId="77777777" w:rsidR="00A262BC" w:rsidRDefault="00A262BC" w:rsidP="00642BF3">
      <w:pPr>
        <w:pStyle w:val="BodyTextIndent3"/>
        <w:spacing w:line="240" w:lineRule="auto"/>
        <w:jc w:val="right"/>
        <w:rPr>
          <w:rFonts w:ascii="GHEA Grapalat" w:hAnsi="GHEA Grapalat" w:cs="Sylfaen"/>
          <w:b/>
          <w:lang w:val="hy-AM"/>
        </w:rPr>
      </w:pPr>
    </w:p>
    <w:p w14:paraId="632E2510" w14:textId="77777777" w:rsidR="00A262BC" w:rsidRDefault="00A262BC" w:rsidP="00642BF3">
      <w:pPr>
        <w:pStyle w:val="BodyTextIndent3"/>
        <w:spacing w:line="240" w:lineRule="auto"/>
        <w:jc w:val="right"/>
        <w:rPr>
          <w:rFonts w:ascii="GHEA Grapalat" w:hAnsi="GHEA Grapalat" w:cs="Sylfaen"/>
          <w:b/>
          <w:lang w:val="hy-AM"/>
        </w:rPr>
      </w:pPr>
    </w:p>
    <w:p w14:paraId="7C50D510" w14:textId="77777777" w:rsidR="00A262BC" w:rsidRDefault="00A262BC" w:rsidP="00642BF3">
      <w:pPr>
        <w:pStyle w:val="BodyTextIndent3"/>
        <w:spacing w:line="240" w:lineRule="auto"/>
        <w:jc w:val="right"/>
        <w:rPr>
          <w:rFonts w:ascii="GHEA Grapalat" w:hAnsi="GHEA Grapalat" w:cs="Sylfaen"/>
          <w:b/>
          <w:lang w:val="hy-AM"/>
        </w:rPr>
      </w:pPr>
    </w:p>
    <w:p w14:paraId="440AC97D" w14:textId="77777777" w:rsidR="00A262BC" w:rsidRDefault="00A262BC" w:rsidP="00642BF3">
      <w:pPr>
        <w:pStyle w:val="BodyTextIndent3"/>
        <w:spacing w:line="240" w:lineRule="auto"/>
        <w:jc w:val="right"/>
        <w:rPr>
          <w:rFonts w:ascii="GHEA Grapalat" w:hAnsi="GHEA Grapalat" w:cs="Sylfaen"/>
          <w:b/>
          <w:lang w:val="hy-AM"/>
        </w:rPr>
      </w:pPr>
    </w:p>
    <w:p w14:paraId="6CE091DB" w14:textId="77777777" w:rsidR="00A262BC" w:rsidRDefault="00A262BC" w:rsidP="00642BF3">
      <w:pPr>
        <w:pStyle w:val="BodyTextIndent3"/>
        <w:spacing w:line="240" w:lineRule="auto"/>
        <w:jc w:val="right"/>
        <w:rPr>
          <w:rFonts w:ascii="GHEA Grapalat" w:hAnsi="GHEA Grapalat" w:cs="Sylfaen"/>
          <w:b/>
          <w:lang w:val="hy-AM"/>
        </w:rPr>
      </w:pPr>
    </w:p>
    <w:p w14:paraId="7E486967" w14:textId="77777777" w:rsidR="00A262BC" w:rsidRDefault="00A262BC" w:rsidP="00642BF3">
      <w:pPr>
        <w:pStyle w:val="BodyTextIndent3"/>
        <w:spacing w:line="240" w:lineRule="auto"/>
        <w:jc w:val="right"/>
        <w:rPr>
          <w:rFonts w:ascii="GHEA Grapalat" w:hAnsi="GHEA Grapalat" w:cs="Sylfaen"/>
          <w:b/>
          <w:lang w:val="hy-AM"/>
        </w:rPr>
      </w:pPr>
    </w:p>
    <w:p w14:paraId="3B009585" w14:textId="77777777" w:rsidR="00A262BC" w:rsidRDefault="00A262BC" w:rsidP="00642BF3">
      <w:pPr>
        <w:pStyle w:val="BodyTextIndent3"/>
        <w:spacing w:line="240" w:lineRule="auto"/>
        <w:jc w:val="right"/>
        <w:rPr>
          <w:rFonts w:ascii="GHEA Grapalat" w:hAnsi="GHEA Grapalat" w:cs="Sylfaen"/>
          <w:b/>
          <w:lang w:val="hy-AM"/>
        </w:rPr>
      </w:pPr>
    </w:p>
    <w:p w14:paraId="2074E7F5" w14:textId="77777777" w:rsidR="00A262BC" w:rsidRDefault="00A262BC" w:rsidP="00642BF3">
      <w:pPr>
        <w:pStyle w:val="BodyTextIndent3"/>
        <w:spacing w:line="240" w:lineRule="auto"/>
        <w:jc w:val="right"/>
        <w:rPr>
          <w:rFonts w:ascii="GHEA Grapalat" w:hAnsi="GHEA Grapalat" w:cs="Sylfaen"/>
          <w:b/>
          <w:lang w:val="hy-AM"/>
        </w:rPr>
      </w:pPr>
    </w:p>
    <w:p w14:paraId="3FF37746" w14:textId="77777777" w:rsidR="00A262BC" w:rsidRDefault="00A262BC" w:rsidP="00642BF3">
      <w:pPr>
        <w:pStyle w:val="BodyTextIndent3"/>
        <w:spacing w:line="240" w:lineRule="auto"/>
        <w:jc w:val="right"/>
        <w:rPr>
          <w:rFonts w:ascii="GHEA Grapalat" w:hAnsi="GHEA Grapalat" w:cs="Sylfaen"/>
          <w:b/>
          <w:lang w:val="hy-AM"/>
        </w:rPr>
      </w:pPr>
    </w:p>
    <w:p w14:paraId="7A338707" w14:textId="77777777" w:rsidR="00A262BC" w:rsidRDefault="00A262BC" w:rsidP="00642BF3">
      <w:pPr>
        <w:pStyle w:val="BodyTextIndent3"/>
        <w:spacing w:line="240" w:lineRule="auto"/>
        <w:jc w:val="right"/>
        <w:rPr>
          <w:rFonts w:ascii="GHEA Grapalat" w:hAnsi="GHEA Grapalat" w:cs="Sylfaen"/>
          <w:b/>
          <w:lang w:val="hy-AM"/>
        </w:rPr>
      </w:pPr>
    </w:p>
    <w:p w14:paraId="25D00624" w14:textId="77777777" w:rsidR="00A262BC" w:rsidRDefault="00A262BC" w:rsidP="00642BF3">
      <w:pPr>
        <w:pStyle w:val="BodyTextIndent3"/>
        <w:spacing w:line="240" w:lineRule="auto"/>
        <w:jc w:val="right"/>
        <w:rPr>
          <w:rFonts w:ascii="GHEA Grapalat" w:hAnsi="GHEA Grapalat" w:cs="Sylfaen"/>
          <w:b/>
          <w:lang w:val="hy-AM"/>
        </w:rPr>
      </w:pPr>
    </w:p>
    <w:p w14:paraId="38884A73" w14:textId="77777777" w:rsidR="00A262BC" w:rsidRDefault="00A262BC" w:rsidP="00642BF3">
      <w:pPr>
        <w:pStyle w:val="BodyTextIndent3"/>
        <w:spacing w:line="240" w:lineRule="auto"/>
        <w:jc w:val="right"/>
        <w:rPr>
          <w:rFonts w:ascii="GHEA Grapalat" w:hAnsi="GHEA Grapalat" w:cs="Sylfaen"/>
          <w:b/>
          <w:lang w:val="hy-AM"/>
        </w:rPr>
      </w:pPr>
    </w:p>
    <w:p w14:paraId="5F9D0088" w14:textId="77777777" w:rsidR="00A262BC" w:rsidRDefault="00A262BC" w:rsidP="00642BF3">
      <w:pPr>
        <w:pStyle w:val="BodyTextIndent3"/>
        <w:spacing w:line="240" w:lineRule="auto"/>
        <w:jc w:val="right"/>
        <w:rPr>
          <w:rFonts w:ascii="GHEA Grapalat" w:hAnsi="GHEA Grapalat" w:cs="Sylfaen"/>
          <w:b/>
          <w:lang w:val="hy-AM"/>
        </w:rPr>
      </w:pPr>
    </w:p>
    <w:p w14:paraId="252A4AAF" w14:textId="77777777" w:rsidR="00A262BC" w:rsidRDefault="00A262BC" w:rsidP="00642BF3">
      <w:pPr>
        <w:pStyle w:val="BodyTextIndent3"/>
        <w:spacing w:line="240" w:lineRule="auto"/>
        <w:jc w:val="right"/>
        <w:rPr>
          <w:rFonts w:ascii="GHEA Grapalat" w:hAnsi="GHEA Grapalat" w:cs="Sylfaen"/>
          <w:b/>
          <w:lang w:val="hy-AM"/>
        </w:rPr>
      </w:pPr>
    </w:p>
    <w:p w14:paraId="627FD6EA" w14:textId="77777777" w:rsidR="00A262BC" w:rsidRDefault="00A262BC" w:rsidP="00642BF3">
      <w:pPr>
        <w:pStyle w:val="BodyTextIndent3"/>
        <w:spacing w:line="240" w:lineRule="auto"/>
        <w:jc w:val="right"/>
        <w:rPr>
          <w:rFonts w:ascii="GHEA Grapalat" w:hAnsi="GHEA Grapalat" w:cs="Sylfaen"/>
          <w:b/>
          <w:lang w:val="hy-AM"/>
        </w:rPr>
      </w:pPr>
    </w:p>
    <w:p w14:paraId="5D64C9D0" w14:textId="77777777" w:rsidR="00A262BC" w:rsidRDefault="00A262BC" w:rsidP="00642BF3">
      <w:pPr>
        <w:pStyle w:val="BodyTextIndent3"/>
        <w:spacing w:line="240" w:lineRule="auto"/>
        <w:jc w:val="right"/>
        <w:rPr>
          <w:rFonts w:ascii="GHEA Grapalat" w:hAnsi="GHEA Grapalat" w:cs="Sylfaen"/>
          <w:b/>
          <w:lang w:val="hy-AM"/>
        </w:rPr>
      </w:pPr>
    </w:p>
    <w:p w14:paraId="7E9F2599" w14:textId="77777777" w:rsidR="00A262BC" w:rsidRDefault="00A262BC" w:rsidP="00642BF3">
      <w:pPr>
        <w:pStyle w:val="BodyTextIndent3"/>
        <w:spacing w:line="240" w:lineRule="auto"/>
        <w:jc w:val="right"/>
        <w:rPr>
          <w:rFonts w:ascii="GHEA Grapalat" w:hAnsi="GHEA Grapalat" w:cs="Sylfaen"/>
          <w:b/>
          <w:lang w:val="hy-AM"/>
        </w:rPr>
      </w:pPr>
    </w:p>
    <w:p w14:paraId="3A725425" w14:textId="77777777" w:rsidR="00A262BC" w:rsidRDefault="00A262BC" w:rsidP="00642BF3">
      <w:pPr>
        <w:pStyle w:val="BodyTextIndent3"/>
        <w:spacing w:line="240" w:lineRule="auto"/>
        <w:jc w:val="right"/>
        <w:rPr>
          <w:rFonts w:ascii="GHEA Grapalat" w:hAnsi="GHEA Grapalat" w:cs="Sylfaen"/>
          <w:b/>
          <w:lang w:val="hy-AM"/>
        </w:rPr>
      </w:pPr>
    </w:p>
    <w:p w14:paraId="4F12E921" w14:textId="77777777" w:rsidR="00A262BC" w:rsidRDefault="00A262BC" w:rsidP="00642BF3">
      <w:pPr>
        <w:pStyle w:val="BodyTextIndent3"/>
        <w:spacing w:line="240" w:lineRule="auto"/>
        <w:jc w:val="right"/>
        <w:rPr>
          <w:rFonts w:ascii="GHEA Grapalat" w:hAnsi="GHEA Grapalat" w:cs="Sylfaen"/>
          <w:b/>
          <w:lang w:val="hy-AM"/>
        </w:rPr>
      </w:pPr>
    </w:p>
    <w:p w14:paraId="23868117" w14:textId="77777777" w:rsidR="00A262BC" w:rsidRDefault="00A262BC" w:rsidP="00642BF3">
      <w:pPr>
        <w:pStyle w:val="BodyTextIndent3"/>
        <w:spacing w:line="240" w:lineRule="auto"/>
        <w:jc w:val="right"/>
        <w:rPr>
          <w:rFonts w:ascii="GHEA Grapalat" w:hAnsi="GHEA Grapalat" w:cs="Sylfaen"/>
          <w:b/>
          <w:lang w:val="hy-AM"/>
        </w:rPr>
      </w:pPr>
    </w:p>
    <w:p w14:paraId="0CD055E2" w14:textId="77777777" w:rsidR="00642BF3" w:rsidRPr="00A71D81" w:rsidRDefault="00642BF3" w:rsidP="00642BF3">
      <w:pPr>
        <w:pStyle w:val="BodyTextIndent3"/>
        <w:spacing w:line="240" w:lineRule="auto"/>
        <w:jc w:val="right"/>
        <w:rPr>
          <w:rFonts w:ascii="GHEA Grapalat" w:hAnsi="GHEA Grapalat" w:cs="Arial"/>
          <w:b/>
          <w:lang w:val="hy-AM"/>
        </w:rPr>
      </w:pPr>
      <w:r w:rsidRPr="00A71D81">
        <w:rPr>
          <w:rFonts w:ascii="GHEA Grapalat" w:hAnsi="GHEA Grapalat" w:cs="Sylfaen"/>
          <w:b/>
          <w:lang w:val="hy-AM"/>
        </w:rPr>
        <w:t>Հավելված</w:t>
      </w:r>
      <w:r w:rsidRPr="00A71D81">
        <w:rPr>
          <w:rFonts w:ascii="GHEA Grapalat" w:hAnsi="GHEA Grapalat" w:cs="Arial"/>
          <w:b/>
          <w:lang w:val="hy-AM"/>
        </w:rPr>
        <w:t xml:space="preserve"> 4.2</w:t>
      </w:r>
    </w:p>
    <w:p w14:paraId="2F7B8443" w14:textId="39838546" w:rsidR="00642BF3" w:rsidRPr="00AE2768" w:rsidRDefault="00642BF3" w:rsidP="00642BF3">
      <w:pPr>
        <w:pStyle w:val="BodyTextIndent3"/>
        <w:spacing w:line="240" w:lineRule="auto"/>
        <w:jc w:val="right"/>
        <w:rPr>
          <w:rFonts w:ascii="GHEA Grapalat" w:hAnsi="GHEA Grapalat" w:cs="Arial"/>
          <w:b/>
          <w:lang w:val="es-ES"/>
        </w:rPr>
      </w:pPr>
      <w:r w:rsidRPr="00BC71BD">
        <w:rPr>
          <w:rFonts w:ascii="GHEA Grapalat" w:hAnsi="GHEA Grapalat" w:cs="Sylfaen"/>
          <w:b/>
          <w:lang w:val="hy-AM"/>
        </w:rPr>
        <w:t>ԵՔԼ-</w:t>
      </w:r>
      <w:r w:rsidRPr="00CB46E3">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sidR="00C1689B">
        <w:rPr>
          <w:rFonts w:ascii="GHEA Grapalat" w:hAnsi="GHEA Grapalat"/>
          <w:b/>
          <w:lang w:val="es-ES"/>
        </w:rPr>
        <w:t>2</w:t>
      </w:r>
      <w:r w:rsidR="002B48E8">
        <w:rPr>
          <w:rFonts w:ascii="GHEA Grapalat" w:hAnsi="GHEA Grapalat"/>
          <w:b/>
          <w:lang w:val="es-ES"/>
        </w:rPr>
        <w:t>6</w:t>
      </w:r>
      <w:r w:rsidR="00C1689B">
        <w:rPr>
          <w:rFonts w:ascii="GHEA Grapalat" w:hAnsi="GHEA Grapalat"/>
          <w:b/>
          <w:lang w:val="es-ES"/>
        </w:rPr>
        <w:t>/</w:t>
      </w:r>
      <w:r w:rsidR="002B48E8">
        <w:rPr>
          <w:rFonts w:ascii="GHEA Grapalat" w:hAnsi="GHEA Grapalat"/>
          <w:b/>
          <w:lang w:val="es-ES"/>
        </w:rPr>
        <w:t>1</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308DCAEB" w14:textId="77777777" w:rsidR="00642BF3" w:rsidRPr="00AE2768" w:rsidRDefault="00642BF3" w:rsidP="00642BF3">
      <w:pPr>
        <w:pStyle w:val="BodyTextIndent3"/>
        <w:spacing w:line="240" w:lineRule="auto"/>
        <w:jc w:val="right"/>
        <w:rPr>
          <w:rFonts w:ascii="GHEA Grapalat" w:hAnsi="GHEA Grapalat" w:cs="Arial"/>
          <w:b/>
          <w:lang w:val="es-ES"/>
        </w:rPr>
      </w:pPr>
      <w:r w:rsidRPr="00CB46E3">
        <w:rPr>
          <w:rFonts w:ascii="GHEA Grapalat" w:hAnsi="GHEA Grapalat" w:cs="Sylfaen"/>
          <w:b/>
          <w:lang w:val="hy-AM"/>
        </w:rPr>
        <w:t>գնանշման</w:t>
      </w:r>
      <w:r w:rsidRPr="002F58FE">
        <w:rPr>
          <w:rFonts w:ascii="GHEA Grapalat" w:hAnsi="GHEA Grapalat" w:cs="Sylfaen"/>
          <w:b/>
          <w:lang w:val="es-ES"/>
        </w:rPr>
        <w:t xml:space="preserve"> </w:t>
      </w:r>
      <w:r w:rsidRPr="00CB46E3">
        <w:rPr>
          <w:rFonts w:ascii="GHEA Grapalat" w:hAnsi="GHEA Grapalat" w:cs="Sylfaen"/>
          <w:b/>
          <w:lang w:val="hy-AM"/>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4AAE6546" w14:textId="77777777" w:rsidR="00642BF3" w:rsidRPr="00A71D81" w:rsidRDefault="00642BF3" w:rsidP="00642BF3">
      <w:pPr>
        <w:pStyle w:val="BodyTextIndent3"/>
        <w:spacing w:line="240" w:lineRule="auto"/>
        <w:jc w:val="right"/>
        <w:rPr>
          <w:rFonts w:ascii="GHEA Grapalat" w:hAnsi="GHEA Grapalat" w:cs="Sylfaen"/>
          <w:b/>
          <w:lang w:val="hy-AM"/>
        </w:rPr>
      </w:pPr>
    </w:p>
    <w:p w14:paraId="1F700859" w14:textId="77777777" w:rsidR="00642BF3" w:rsidRPr="00A71D81" w:rsidRDefault="00642BF3" w:rsidP="00642BF3">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27FCF09C" w14:textId="77777777" w:rsidR="00642BF3" w:rsidRPr="00A71D81" w:rsidRDefault="00642BF3" w:rsidP="00642BF3">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(որակավորման ապահովում)</w:t>
      </w:r>
    </w:p>
    <w:p w14:paraId="2DA765F1" w14:textId="77777777" w:rsidR="00642BF3" w:rsidRPr="00A71D81" w:rsidRDefault="00642BF3" w:rsidP="00642BF3">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09FE9D27" w14:textId="77777777" w:rsidR="00642BF3" w:rsidRPr="00A71D81" w:rsidRDefault="00642BF3" w:rsidP="00642BF3">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07DFA967" w14:textId="77777777" w:rsidR="00642BF3" w:rsidRPr="00A71D81" w:rsidRDefault="00642BF3" w:rsidP="00642BF3">
      <w:pPr>
        <w:rPr>
          <w:rFonts w:ascii="GHEA Grapalat" w:hAnsi="GHEA Grapalat" w:cs="GHEA Grapalat"/>
          <w:sz w:val="20"/>
          <w:szCs w:val="20"/>
          <w:lang w:val="hy-AM"/>
        </w:rPr>
      </w:pPr>
    </w:p>
    <w:p w14:paraId="2A728BCB" w14:textId="77777777" w:rsidR="00642BF3" w:rsidRPr="00A71D81" w:rsidRDefault="00642BF3" w:rsidP="00642BF3">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0769A724" w14:textId="77777777" w:rsidR="00642BF3" w:rsidRPr="00A71D81" w:rsidRDefault="00642BF3" w:rsidP="00642BF3">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B3DD2FC" w14:textId="77777777" w:rsidR="00642BF3" w:rsidRPr="00A71D81" w:rsidRDefault="00642BF3" w:rsidP="00642BF3">
      <w:pPr>
        <w:ind w:firstLine="708"/>
        <w:jc w:val="both"/>
        <w:rPr>
          <w:rFonts w:ascii="GHEA Grapalat" w:hAnsi="GHEA Grapalat" w:cs="GHEA Grapalat"/>
          <w:sz w:val="20"/>
          <w:szCs w:val="20"/>
          <w:lang w:val="hy-AM"/>
        </w:rPr>
      </w:pPr>
    </w:p>
    <w:p w14:paraId="0DD4159F" w14:textId="77777777" w:rsidR="00642BF3" w:rsidRPr="00A71D81" w:rsidRDefault="00642BF3" w:rsidP="00642BF3">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1C4E22D8" w14:textId="77777777" w:rsidR="00642BF3" w:rsidRPr="00A71D81" w:rsidRDefault="00642BF3" w:rsidP="00642BF3">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C9B8724" w14:textId="44A87DC0" w:rsidR="00642BF3" w:rsidRPr="007D2873" w:rsidRDefault="00642BF3" w:rsidP="00642BF3">
      <w:pPr>
        <w:numPr>
          <w:ilvl w:val="1"/>
          <w:numId w:val="7"/>
        </w:numPr>
        <w:ind w:left="0" w:firstLine="360"/>
        <w:jc w:val="both"/>
        <w:rPr>
          <w:rFonts w:ascii="GHEA Grapalat" w:hAnsi="GHEA Grapalat" w:cs="GHEA Grapalat"/>
          <w:sz w:val="20"/>
          <w:szCs w:val="20"/>
          <w:lang w:val="pt-BR"/>
        </w:rPr>
      </w:pPr>
      <w:r w:rsidRPr="00F34FC0">
        <w:rPr>
          <w:rFonts w:ascii="GHEA Grapalat" w:hAnsi="GHEA Grapalat" w:cs="GHEA Grapalat"/>
          <w:sz w:val="20"/>
          <w:szCs w:val="20"/>
          <w:lang w:val="pt-BR"/>
        </w:rPr>
        <w:t xml:space="preserve">Ընկերությունը </w:t>
      </w:r>
      <w:r w:rsidRPr="007D2873">
        <w:rPr>
          <w:rFonts w:ascii="GHEA Grapalat" w:hAnsi="GHEA Grapalat" w:cs="GHEA Grapalat"/>
          <w:sz w:val="20"/>
          <w:szCs w:val="20"/>
          <w:lang w:val="pt-BR"/>
        </w:rPr>
        <w:t xml:space="preserve">մասնակցում է </w:t>
      </w:r>
      <w:r w:rsidR="00C370D4" w:rsidRPr="007D2873">
        <w:rPr>
          <w:rFonts w:ascii="GHEA Grapalat" w:hAnsi="GHEA Grapalat" w:cs="GHEA Grapalat"/>
          <w:sz w:val="20"/>
          <w:szCs w:val="20"/>
          <w:lang w:val="hy-AM"/>
        </w:rPr>
        <w:t>«</w:t>
      </w:r>
      <w:r w:rsidRPr="007D2873">
        <w:rPr>
          <w:rFonts w:ascii="GHEA Grapalat" w:hAnsi="GHEA Grapalat" w:cs="GHEA Grapalat"/>
          <w:b/>
          <w:sz w:val="22"/>
          <w:szCs w:val="20"/>
          <w:u w:val="single"/>
          <w:lang w:val="pt-BR"/>
        </w:rPr>
        <w:t>Երքաղլույս</w:t>
      </w:r>
      <w:r w:rsidR="00C370D4" w:rsidRPr="007D2873">
        <w:rPr>
          <w:rFonts w:ascii="GHEA Grapalat" w:hAnsi="GHEA Grapalat" w:cs="GHEA Grapalat"/>
          <w:b/>
          <w:sz w:val="22"/>
          <w:szCs w:val="20"/>
          <w:u w:val="single"/>
          <w:lang w:val="hy-AM"/>
        </w:rPr>
        <w:t>»</w:t>
      </w:r>
      <w:r w:rsidRPr="007D2873">
        <w:rPr>
          <w:rFonts w:ascii="GHEA Grapalat" w:hAnsi="GHEA Grapalat" w:cs="GHEA Grapalat"/>
          <w:b/>
          <w:sz w:val="22"/>
          <w:szCs w:val="20"/>
          <w:u w:val="single"/>
          <w:lang w:val="pt-BR"/>
        </w:rPr>
        <w:t xml:space="preserve"> ՓԲԸ-ի</w:t>
      </w:r>
      <w:r w:rsidRPr="007D2873">
        <w:rPr>
          <w:rFonts w:ascii="GHEA Grapalat" w:hAnsi="GHEA Grapalat" w:cs="GHEA Grapalat"/>
          <w:sz w:val="20"/>
          <w:szCs w:val="20"/>
          <w:lang w:val="pt-BR"/>
        </w:rPr>
        <w:t xml:space="preserve">  (այսուհետ` Պատվիրատու) կողմից կազմակերպված </w:t>
      </w:r>
      <w:r w:rsidRPr="007D2873">
        <w:rPr>
          <w:rFonts w:ascii="GHEA Grapalat" w:hAnsi="GHEA Grapalat"/>
          <w:lang w:val="es-ES"/>
        </w:rPr>
        <w:t>«</w:t>
      </w:r>
      <w:r w:rsidRPr="007D2873">
        <w:rPr>
          <w:rFonts w:ascii="GHEA Grapalat" w:hAnsi="GHEA Grapalat" w:cs="Sylfaen"/>
          <w:b/>
          <w:lang w:val="hy-AM"/>
        </w:rPr>
        <w:t>ԵՔԼ-ԳՀԱՊՁԲ</w:t>
      </w:r>
      <w:r w:rsidRPr="007D2873">
        <w:rPr>
          <w:rFonts w:ascii="GHEA Grapalat" w:hAnsi="GHEA Grapalat"/>
          <w:b/>
          <w:lang w:val="es-ES"/>
        </w:rPr>
        <w:t>-</w:t>
      </w:r>
      <w:r w:rsidR="00C1689B" w:rsidRPr="007D2873">
        <w:rPr>
          <w:rFonts w:ascii="GHEA Grapalat" w:hAnsi="GHEA Grapalat"/>
          <w:b/>
          <w:lang w:val="es-ES"/>
        </w:rPr>
        <w:t>2</w:t>
      </w:r>
      <w:r w:rsidR="002B48E8">
        <w:rPr>
          <w:rFonts w:ascii="GHEA Grapalat" w:hAnsi="GHEA Grapalat"/>
          <w:b/>
          <w:lang w:val="es-ES"/>
        </w:rPr>
        <w:t>6/1</w:t>
      </w:r>
      <w:r w:rsidRPr="007D2873">
        <w:rPr>
          <w:rFonts w:ascii="GHEA Grapalat" w:hAnsi="GHEA Grapalat"/>
          <w:lang w:val="es-ES"/>
        </w:rPr>
        <w:t xml:space="preserve">» </w:t>
      </w:r>
      <w:r w:rsidRPr="007D2873">
        <w:rPr>
          <w:rFonts w:ascii="GHEA Grapalat" w:hAnsi="GHEA Grapalat" w:cs="GHEA Grapalat"/>
          <w:sz w:val="20"/>
          <w:szCs w:val="20"/>
          <w:lang w:val="pt-BR"/>
        </w:rPr>
        <w:t>ծածկագրով գնման ընթացակարգին:</w:t>
      </w:r>
    </w:p>
    <w:p w14:paraId="38FCB43E" w14:textId="77777777" w:rsidR="006D4909" w:rsidRPr="00A71D81" w:rsidRDefault="006D4909" w:rsidP="006D4909">
      <w:pPr>
        <w:ind w:firstLine="360"/>
        <w:jc w:val="both"/>
        <w:rPr>
          <w:rFonts w:ascii="GHEA Grapalat" w:hAnsi="GHEA Grapalat" w:cs="GHEA Grapalat"/>
          <w:color w:val="5B9BD5"/>
          <w:sz w:val="20"/>
          <w:szCs w:val="20"/>
          <w:lang w:val="hy-AM"/>
        </w:rPr>
      </w:pPr>
      <w:r w:rsidRPr="007D2873">
        <w:rPr>
          <w:rFonts w:ascii="GHEA Grapalat" w:hAnsi="GHEA Grapalat" w:cs="GHEA Grapalat"/>
          <w:sz w:val="20"/>
          <w:szCs w:val="20"/>
          <w:lang w:val="pt-BR"/>
        </w:rPr>
        <w:t>1.2 Որպես գնման ընթացակարգի արդյունքում</w:t>
      </w:r>
      <w:r w:rsidRPr="00A71D81">
        <w:rPr>
          <w:rFonts w:ascii="GHEA Grapalat" w:hAnsi="GHEA Grapalat" w:cs="GHEA Grapalat"/>
          <w:sz w:val="20"/>
          <w:szCs w:val="20"/>
          <w:lang w:val="pt-BR"/>
        </w:rPr>
        <w:t xml:space="preserve">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519B72C8" w14:textId="77777777" w:rsidR="006D4909" w:rsidRPr="00A71D81" w:rsidRDefault="006D4909" w:rsidP="006D4909">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538F4EB4" w14:textId="77777777" w:rsidR="006D4909" w:rsidRPr="00A71D81" w:rsidRDefault="006D4909" w:rsidP="006D4909">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CB2662" w14:textId="77777777" w:rsidR="006D4909" w:rsidRPr="00A71D81" w:rsidRDefault="006D4909" w:rsidP="006D4909">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B8C5304" w14:textId="77777777" w:rsidR="006D4909" w:rsidRPr="00A71D81" w:rsidRDefault="006D4909" w:rsidP="006D4909">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159C35A" w14:textId="77777777" w:rsidR="006D4909" w:rsidRPr="00A71D81" w:rsidRDefault="006D4909" w:rsidP="006D4909">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7BA83A1E" w14:textId="77777777" w:rsidR="006D4909" w:rsidRPr="00A71D81" w:rsidRDefault="006D4909" w:rsidP="006D4909">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FCA9CB6" w14:textId="77777777" w:rsidR="006D4909" w:rsidRPr="00A71D81" w:rsidRDefault="006D4909" w:rsidP="006D4909">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1AEAF039" w14:textId="77777777" w:rsidR="006D4909" w:rsidRPr="00A71D81" w:rsidRDefault="006D4909" w:rsidP="006D4909">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420E8928" w14:textId="77777777" w:rsidR="006D4909" w:rsidRPr="00A71D81" w:rsidRDefault="006D4909" w:rsidP="006D4909">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1.6 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2B0A430" w14:textId="77777777" w:rsidR="006D4909" w:rsidRPr="00A71D81" w:rsidRDefault="006D4909" w:rsidP="006D4909">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0D97AB6B" w14:textId="77777777" w:rsidR="006D4909" w:rsidRPr="00A71D81" w:rsidRDefault="006D4909" w:rsidP="006D4909">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0E97E384" w14:textId="77777777" w:rsidR="006D4909" w:rsidRPr="00A71D81" w:rsidRDefault="006D4909" w:rsidP="006D4909">
      <w:pPr>
        <w:jc w:val="both"/>
        <w:rPr>
          <w:rFonts w:ascii="GHEA Grapalat" w:hAnsi="GHEA Grapalat" w:cs="GHEA Grapalat"/>
          <w:sz w:val="20"/>
          <w:szCs w:val="20"/>
          <w:lang w:val="hy-AM"/>
        </w:rPr>
      </w:pPr>
    </w:p>
    <w:p w14:paraId="740008E8" w14:textId="77777777" w:rsidR="006D4909" w:rsidRPr="00A71D81" w:rsidRDefault="006D4909" w:rsidP="006D4909">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406290D6" w14:textId="77777777" w:rsidR="006D4909" w:rsidRPr="00A71D81" w:rsidRDefault="006D4909" w:rsidP="006D4909">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Pr="00A71D81">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14:paraId="205B3298" w14:textId="77777777" w:rsidR="006D4909" w:rsidRPr="00A71D81" w:rsidRDefault="006D4909" w:rsidP="006D4909">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65B0A451" w14:textId="77777777" w:rsidR="006D4909" w:rsidRPr="00A71D81" w:rsidRDefault="006D4909" w:rsidP="006D4909">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49CB2FC" w14:textId="77777777" w:rsidR="006D4909" w:rsidRPr="00A71D81" w:rsidDel="00A13215" w:rsidRDefault="006D4909" w:rsidP="006D4909">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A8B352E" w14:textId="77777777" w:rsidR="006D4909" w:rsidRPr="00A71D81" w:rsidRDefault="006D4909" w:rsidP="006D4909">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37A377F" w14:textId="77777777" w:rsidR="00642BF3" w:rsidRPr="00A71D81" w:rsidRDefault="00642BF3" w:rsidP="00642BF3">
      <w:pPr>
        <w:ind w:firstLine="567"/>
        <w:jc w:val="both"/>
        <w:rPr>
          <w:rFonts w:ascii="GHEA Grapalat" w:hAnsi="GHEA Grapalat" w:cs="GHEA Grapalat"/>
          <w:sz w:val="20"/>
          <w:szCs w:val="20"/>
          <w:lang w:val="hy-AM"/>
        </w:rPr>
      </w:pPr>
    </w:p>
    <w:p w14:paraId="72AFDE66" w14:textId="77777777" w:rsidR="00642BF3" w:rsidRPr="00A71D81" w:rsidRDefault="00642BF3" w:rsidP="00642BF3">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5FF3D209" w14:textId="77777777" w:rsidR="00642BF3" w:rsidRPr="00A71D81" w:rsidRDefault="00642BF3" w:rsidP="00642BF3">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27CD7B2A" w14:textId="77777777" w:rsidR="00642BF3" w:rsidRPr="00A71D81" w:rsidRDefault="00642BF3" w:rsidP="00642BF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10FAB036" w14:textId="77777777" w:rsidR="00642BF3" w:rsidRPr="00A71D81" w:rsidRDefault="00642BF3" w:rsidP="00642BF3">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C46B2B3" w14:textId="77777777" w:rsidR="00642BF3" w:rsidRPr="00A71D81" w:rsidRDefault="00642BF3" w:rsidP="00642BF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3F4267E0" w14:textId="77777777" w:rsidR="00642BF3" w:rsidRPr="00A71D81" w:rsidRDefault="00642BF3" w:rsidP="00642BF3">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197D71C" w14:textId="77777777" w:rsidR="00642BF3" w:rsidRPr="00A71D81" w:rsidRDefault="00642BF3" w:rsidP="00642BF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69244C19" w14:textId="77777777" w:rsidR="00642BF3" w:rsidRPr="00A71D81" w:rsidRDefault="00642BF3" w:rsidP="00642BF3">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30884FE6" w14:textId="77777777" w:rsidR="00642BF3" w:rsidRPr="00A71D81" w:rsidRDefault="00642BF3" w:rsidP="00642BF3">
      <w:pPr>
        <w:jc w:val="both"/>
        <w:rPr>
          <w:rFonts w:ascii="GHEA Grapalat" w:hAnsi="GHEA Grapalat"/>
          <w:sz w:val="18"/>
          <w:szCs w:val="18"/>
          <w:u w:val="single"/>
          <w:vertAlign w:val="superscript"/>
          <w:lang w:val="hy-AM"/>
        </w:rPr>
      </w:pPr>
    </w:p>
    <w:p w14:paraId="786DE4D9" w14:textId="77777777" w:rsidR="00642BF3" w:rsidRPr="00A71D81" w:rsidRDefault="00642BF3" w:rsidP="00642BF3">
      <w:pPr>
        <w:jc w:val="both"/>
        <w:rPr>
          <w:rFonts w:ascii="GHEA Grapalat" w:hAnsi="GHEA Grapalat"/>
          <w:sz w:val="20"/>
          <w:szCs w:val="20"/>
          <w:lang w:val="hy-AM"/>
        </w:rPr>
      </w:pPr>
      <w:r w:rsidRPr="00A71D81">
        <w:rPr>
          <w:rFonts w:ascii="GHEA Grapalat" w:hAnsi="GHEA Grapalat"/>
          <w:sz w:val="20"/>
          <w:szCs w:val="20"/>
          <w:lang w:val="hy-AM"/>
        </w:rPr>
        <w:t>Կ.Տ</w:t>
      </w:r>
    </w:p>
    <w:p w14:paraId="2AF13ED0" w14:textId="77777777" w:rsidR="00642BF3" w:rsidRPr="00A71D81" w:rsidRDefault="00642BF3" w:rsidP="00642BF3">
      <w:pPr>
        <w:jc w:val="both"/>
        <w:rPr>
          <w:rFonts w:ascii="GHEA Grapalat" w:hAnsi="GHEA Grapalat"/>
          <w:sz w:val="20"/>
          <w:szCs w:val="20"/>
          <w:lang w:val="hy-AM"/>
        </w:rPr>
      </w:pPr>
    </w:p>
    <w:p w14:paraId="04036D49" w14:textId="77777777" w:rsidR="00642BF3" w:rsidRPr="00A71D81" w:rsidRDefault="00642BF3" w:rsidP="00642BF3">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12843415" w14:textId="77777777" w:rsidR="00642BF3" w:rsidRPr="00A71D81" w:rsidRDefault="00642BF3" w:rsidP="00642BF3">
      <w:pPr>
        <w:jc w:val="both"/>
        <w:rPr>
          <w:rFonts w:ascii="GHEA Grapalat" w:hAnsi="GHEA Grapalat"/>
          <w:sz w:val="18"/>
          <w:szCs w:val="18"/>
          <w:vertAlign w:val="superscript"/>
          <w:lang w:val="hy-AM"/>
        </w:rPr>
      </w:pPr>
    </w:p>
    <w:p w14:paraId="74CEC3B2" w14:textId="77777777" w:rsidR="00642BF3" w:rsidRPr="00A71D81" w:rsidRDefault="00642BF3" w:rsidP="00642BF3">
      <w:pPr>
        <w:jc w:val="both"/>
        <w:rPr>
          <w:rFonts w:ascii="GHEA Grapalat" w:hAnsi="GHEA Grapalat" w:cs="GHEA Grapalat"/>
          <w:i/>
          <w:sz w:val="18"/>
          <w:szCs w:val="18"/>
          <w:lang w:val="hy-AM"/>
        </w:rPr>
      </w:pPr>
    </w:p>
    <w:p w14:paraId="3B367B1A"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341D5C9A" w14:textId="77777777" w:rsidR="00642BF3" w:rsidRPr="00A71D81" w:rsidRDefault="00642BF3" w:rsidP="00642BF3">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642BF3" w:rsidRPr="00A71D81" w14:paraId="20BA7B2D" w14:textId="77777777" w:rsidTr="00642BF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7656B6" w14:textId="77777777" w:rsidR="00642BF3" w:rsidRPr="00A71D81" w:rsidRDefault="00642BF3" w:rsidP="00642BF3">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07E96AFF" w14:textId="77777777" w:rsidR="00642BF3" w:rsidRPr="00A71D81" w:rsidRDefault="00642BF3" w:rsidP="00642BF3">
            <w:pPr>
              <w:jc w:val="center"/>
              <w:rPr>
                <w:rFonts w:ascii="GHEA Grapalat" w:hAnsi="GHEA Grapalat" w:cs="Arial"/>
                <w:bCs/>
                <w:i/>
                <w:sz w:val="20"/>
                <w:szCs w:val="20"/>
              </w:rPr>
            </w:pPr>
          </w:p>
        </w:tc>
      </w:tr>
      <w:tr w:rsidR="00642BF3" w:rsidRPr="00A71D81" w14:paraId="79F0FCAA" w14:textId="77777777" w:rsidTr="00642BF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142C37" w14:textId="77777777" w:rsidR="00642BF3" w:rsidRPr="00A71D81" w:rsidRDefault="00642BF3" w:rsidP="00642BF3">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642BF3" w:rsidRPr="00A71D81" w14:paraId="586F569E" w14:textId="77777777" w:rsidTr="00642BF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19F8ED"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642BF3" w:rsidRPr="00A71D81" w14:paraId="2E817004" w14:textId="77777777" w:rsidTr="00642BF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5ABFEB"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642BF3" w:rsidRPr="00A71D81" w14:paraId="0F277F66" w14:textId="77777777" w:rsidTr="00642BF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B31488"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642BF3" w:rsidRPr="00A71D81" w14:paraId="6C56CC1E" w14:textId="77777777" w:rsidTr="00642BF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4F254C"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642BF3" w:rsidRPr="00A71D81" w14:paraId="606A18D0" w14:textId="77777777" w:rsidTr="00642BF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E1904F"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642BF3" w:rsidRPr="00A71D81" w14:paraId="7588DFCC" w14:textId="77777777" w:rsidTr="00642BF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46D5E7"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642BF3" w:rsidRPr="00A71D81" w14:paraId="26E6D8EB" w14:textId="77777777" w:rsidTr="00642BF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FE8FFE"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rPr>
              <w:t xml:space="preserve"> </w:t>
            </w:r>
            <w:r w:rsidRPr="00067A33">
              <w:rPr>
                <w:rFonts w:ascii="Sylfaen" w:hAnsi="Sylfaen" w:cs="Arial"/>
                <w:sz w:val="20"/>
                <w:szCs w:val="20"/>
              </w:rPr>
              <w:t xml:space="preserve"> </w:t>
            </w:r>
            <w:r w:rsidRPr="00AD6AC5">
              <w:rPr>
                <w:rFonts w:ascii="Sylfaen" w:hAnsi="Sylfaen" w:cs="Arial"/>
                <w:sz w:val="20"/>
                <w:szCs w:val="20"/>
              </w:rPr>
              <w:t>«Երքաղլույս» ՓԲԸ</w:t>
            </w:r>
          </w:p>
        </w:tc>
      </w:tr>
      <w:tr w:rsidR="00642BF3" w:rsidRPr="00A71D81" w14:paraId="3C9267C4" w14:textId="77777777" w:rsidTr="00642BF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1C7A74" w14:textId="77777777" w:rsidR="00642BF3" w:rsidRPr="00A71D81" w:rsidRDefault="00642BF3" w:rsidP="00642BF3">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42BF3" w:rsidRPr="00A71D81" w14:paraId="3CB66D2D" w14:textId="77777777" w:rsidTr="00642BF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A3A9D0"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Pr="00067A33">
              <w:rPr>
                <w:rFonts w:ascii="Sylfaen" w:hAnsi="Sylfaen" w:cs="Arial"/>
                <w:sz w:val="20"/>
                <w:szCs w:val="20"/>
              </w:rPr>
              <w:t xml:space="preserve">  </w:t>
            </w:r>
            <w:r w:rsidRPr="00AD6AC5">
              <w:rPr>
                <w:rFonts w:ascii="Sylfaen" w:hAnsi="Sylfaen" w:cs="Arial"/>
                <w:sz w:val="20"/>
                <w:szCs w:val="20"/>
              </w:rPr>
              <w:t>02504913</w:t>
            </w:r>
          </w:p>
        </w:tc>
      </w:tr>
      <w:tr w:rsidR="00642BF3" w:rsidRPr="00A71D81" w14:paraId="03A270B4" w14:textId="77777777" w:rsidTr="00642BF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871E4E"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rPr>
              <w:t xml:space="preserve"> </w:t>
            </w:r>
            <w:r w:rsidRPr="00AD6AC5">
              <w:rPr>
                <w:rFonts w:ascii="Sylfaen" w:hAnsi="Sylfaen" w:cs="Arial"/>
                <w:sz w:val="20"/>
                <w:szCs w:val="20"/>
              </w:rPr>
              <w:t>&lt;ԱՐԱՐԱՏԲԱՆԿ&gt; ԲԲԸ</w:t>
            </w:r>
          </w:p>
        </w:tc>
      </w:tr>
      <w:tr w:rsidR="00642BF3" w:rsidRPr="00A71D81" w14:paraId="33AFBE71" w14:textId="77777777" w:rsidTr="00642BF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CA5F1E"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w:t>
            </w:r>
            <w:r w:rsidRPr="00AD6AC5">
              <w:rPr>
                <w:rFonts w:ascii="Sylfaen" w:hAnsi="Sylfaen" w:cs="Arial"/>
                <w:sz w:val="20"/>
                <w:szCs w:val="20"/>
              </w:rPr>
              <w:t>1510004597930100</w:t>
            </w:r>
          </w:p>
        </w:tc>
      </w:tr>
      <w:tr w:rsidR="00642BF3" w:rsidRPr="00A71D81" w14:paraId="7599E204" w14:textId="77777777" w:rsidTr="00642BF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29C5E5"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642BF3" w:rsidRPr="00A71D81" w14:paraId="02CC8D8B" w14:textId="77777777" w:rsidTr="00642BF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80AF29"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642BF3" w:rsidRPr="00A71D81" w14:paraId="57E79B9B" w14:textId="77777777" w:rsidTr="00642BF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5EB235"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642BF3" w:rsidRPr="00A71D81" w14:paraId="7DBD48D0" w14:textId="77777777" w:rsidTr="00642BF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497FEB" w14:textId="77777777" w:rsidR="00642BF3" w:rsidRPr="00A71D81" w:rsidRDefault="00642BF3" w:rsidP="00642BF3">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(որակավորման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642BF3" w:rsidRPr="00A71D81" w14:paraId="13B54C12" w14:textId="77777777" w:rsidTr="00642BF3">
        <w:trPr>
          <w:trHeight w:val="424"/>
        </w:trPr>
        <w:tc>
          <w:tcPr>
            <w:tcW w:w="10980" w:type="dxa"/>
            <w:gridSpan w:val="2"/>
            <w:tcBorders>
              <w:top w:val="single" w:sz="4" w:space="0" w:color="auto"/>
              <w:left w:val="single" w:sz="4" w:space="0" w:color="auto"/>
              <w:right w:val="single" w:sz="4" w:space="0" w:color="000000"/>
            </w:tcBorders>
            <w:noWrap/>
            <w:vAlign w:val="bottom"/>
          </w:tcPr>
          <w:p w14:paraId="619F49DF"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36E1E906" w14:textId="77777777" w:rsidR="00642BF3" w:rsidRPr="00A71D81" w:rsidRDefault="00642BF3" w:rsidP="00642BF3">
            <w:pPr>
              <w:rPr>
                <w:rFonts w:ascii="GHEA Grapalat" w:hAnsi="GHEA Grapalat" w:cs="Arial"/>
                <w:sz w:val="20"/>
                <w:szCs w:val="20"/>
              </w:rPr>
            </w:pPr>
          </w:p>
        </w:tc>
      </w:tr>
      <w:tr w:rsidR="00642BF3" w:rsidRPr="00A71D81" w14:paraId="40F8D136" w14:textId="77777777" w:rsidTr="00642BF3">
        <w:trPr>
          <w:trHeight w:val="704"/>
        </w:trPr>
        <w:tc>
          <w:tcPr>
            <w:tcW w:w="10980" w:type="dxa"/>
            <w:gridSpan w:val="2"/>
            <w:tcBorders>
              <w:left w:val="single" w:sz="4" w:space="0" w:color="auto"/>
              <w:bottom w:val="single" w:sz="4" w:space="0" w:color="auto"/>
              <w:right w:val="single" w:sz="4" w:space="0" w:color="000000"/>
            </w:tcBorders>
            <w:noWrap/>
            <w:vAlign w:val="bottom"/>
          </w:tcPr>
          <w:p w14:paraId="2D340D8E" w14:textId="77777777" w:rsidR="00642BF3" w:rsidRPr="00A71D81" w:rsidRDefault="00642BF3" w:rsidP="00642BF3">
            <w:pPr>
              <w:rPr>
                <w:rFonts w:ascii="GHEA Grapalat" w:hAnsi="GHEA Grapalat" w:cs="Arial"/>
                <w:sz w:val="20"/>
                <w:szCs w:val="20"/>
                <w:lang w:val="hy-AM"/>
              </w:rPr>
            </w:pPr>
          </w:p>
        </w:tc>
      </w:tr>
      <w:tr w:rsidR="00642BF3" w:rsidRPr="00A71D81" w14:paraId="13DB1ECB" w14:textId="77777777" w:rsidTr="00642BF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7EC92E" w14:textId="77777777" w:rsidR="00642BF3" w:rsidRPr="00A71D81" w:rsidRDefault="00642BF3" w:rsidP="00642BF3">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2EF8A4E8" w14:textId="77777777" w:rsidR="00642BF3" w:rsidRPr="00A71D81" w:rsidRDefault="00642BF3" w:rsidP="00642BF3">
            <w:pPr>
              <w:rPr>
                <w:rFonts w:ascii="GHEA Grapalat" w:hAnsi="GHEA Grapalat" w:cs="Sylfaen"/>
                <w:sz w:val="20"/>
                <w:szCs w:val="20"/>
                <w:lang w:val="ru-RU"/>
              </w:rPr>
            </w:pPr>
          </w:p>
        </w:tc>
      </w:tr>
      <w:tr w:rsidR="00642BF3" w:rsidRPr="00A71D81" w14:paraId="694199E4" w14:textId="77777777" w:rsidTr="00642BF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39024C"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E1A126D" w14:textId="77777777" w:rsidR="00642BF3" w:rsidRPr="00A71D81" w:rsidRDefault="00642BF3" w:rsidP="00642BF3">
            <w:pPr>
              <w:rPr>
                <w:rFonts w:ascii="GHEA Grapalat" w:hAnsi="GHEA Grapalat" w:cs="Sylfaen"/>
                <w:sz w:val="20"/>
                <w:szCs w:val="20"/>
                <w:lang w:val="hy-AM"/>
              </w:rPr>
            </w:pPr>
          </w:p>
        </w:tc>
      </w:tr>
      <w:tr w:rsidR="00642BF3" w:rsidRPr="00A71D81" w14:paraId="6BCFFA06" w14:textId="77777777" w:rsidTr="00642BF3">
        <w:trPr>
          <w:trHeight w:val="2194"/>
        </w:trPr>
        <w:tc>
          <w:tcPr>
            <w:tcW w:w="5616" w:type="dxa"/>
            <w:tcBorders>
              <w:top w:val="nil"/>
              <w:left w:val="single" w:sz="4" w:space="0" w:color="auto"/>
              <w:bottom w:val="single" w:sz="4" w:space="0" w:color="auto"/>
              <w:right w:val="single" w:sz="4" w:space="0" w:color="auto"/>
            </w:tcBorders>
            <w:noWrap/>
            <w:vAlign w:val="bottom"/>
          </w:tcPr>
          <w:p w14:paraId="14B9A5CF" w14:textId="77777777" w:rsidR="00642BF3" w:rsidRPr="00A71D81" w:rsidRDefault="00642BF3" w:rsidP="00642BF3">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11AB1D8" w14:textId="77777777" w:rsidR="00642BF3" w:rsidRPr="00A71D81" w:rsidRDefault="00642BF3" w:rsidP="00642BF3">
            <w:pPr>
              <w:rPr>
                <w:rFonts w:ascii="GHEA Grapalat" w:hAnsi="GHEA Grapalat" w:cs="Sylfaen"/>
                <w:sz w:val="20"/>
                <w:szCs w:val="20"/>
              </w:rPr>
            </w:pPr>
          </w:p>
          <w:p w14:paraId="6825756C" w14:textId="77777777" w:rsidR="00642BF3" w:rsidRPr="00A71D81" w:rsidRDefault="00642BF3" w:rsidP="00642BF3">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001694CB" w14:textId="77777777" w:rsidR="00642BF3" w:rsidRPr="00A71D81" w:rsidRDefault="00642BF3" w:rsidP="00642BF3">
            <w:pPr>
              <w:rPr>
                <w:rFonts w:ascii="GHEA Grapalat" w:hAnsi="GHEA Grapalat" w:cs="Tahoma"/>
                <w:color w:val="000000"/>
                <w:sz w:val="20"/>
                <w:szCs w:val="20"/>
              </w:rPr>
            </w:pPr>
          </w:p>
          <w:p w14:paraId="7D56DA14" w14:textId="77777777" w:rsidR="00642BF3" w:rsidRPr="00A71D81" w:rsidRDefault="00642BF3" w:rsidP="00642BF3">
            <w:pPr>
              <w:rPr>
                <w:rFonts w:ascii="GHEA Grapalat" w:hAnsi="GHEA Grapalat" w:cs="Sylfaen"/>
                <w:sz w:val="20"/>
                <w:szCs w:val="20"/>
              </w:rPr>
            </w:pPr>
          </w:p>
          <w:p w14:paraId="07F92329" w14:textId="77777777" w:rsidR="00642BF3" w:rsidRPr="00A71D81" w:rsidRDefault="00642BF3" w:rsidP="00642BF3">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BC6A0C0" w14:textId="77777777" w:rsidR="00642BF3" w:rsidRPr="00A71D81" w:rsidRDefault="00642BF3" w:rsidP="00642BF3">
            <w:pPr>
              <w:rPr>
                <w:rFonts w:ascii="GHEA Grapalat" w:hAnsi="GHEA Grapalat" w:cs="Sylfaen"/>
                <w:sz w:val="20"/>
                <w:szCs w:val="20"/>
              </w:rPr>
            </w:pPr>
          </w:p>
          <w:p w14:paraId="0E11E32F"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5F45383F"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                                                                             Կ.Տ.</w:t>
            </w:r>
          </w:p>
          <w:p w14:paraId="7D8BAF3C" w14:textId="77777777" w:rsidR="00642BF3" w:rsidRPr="00A71D81" w:rsidRDefault="00642BF3" w:rsidP="00642BF3">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2CE95A4" w14:textId="77777777" w:rsidR="00642BF3" w:rsidRPr="00A71D81" w:rsidRDefault="00642BF3" w:rsidP="00642BF3">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7A4FB6BA" w14:textId="77777777" w:rsidR="00642BF3" w:rsidRPr="00A71D81" w:rsidRDefault="00642BF3" w:rsidP="00642BF3">
            <w:pPr>
              <w:jc w:val="right"/>
              <w:rPr>
                <w:rFonts w:ascii="GHEA Grapalat" w:hAnsi="GHEA Grapalat" w:cs="Sylfaen"/>
                <w:sz w:val="20"/>
                <w:szCs w:val="20"/>
              </w:rPr>
            </w:pPr>
          </w:p>
          <w:p w14:paraId="5F21EB0A" w14:textId="77777777" w:rsidR="00642BF3" w:rsidRPr="00A71D81" w:rsidRDefault="00642BF3" w:rsidP="00642BF3">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3342C702" w14:textId="77777777" w:rsidR="00642BF3" w:rsidRPr="00A71D81" w:rsidRDefault="00642BF3" w:rsidP="00642BF3">
            <w:pPr>
              <w:jc w:val="right"/>
              <w:rPr>
                <w:rFonts w:ascii="GHEA Grapalat" w:hAnsi="GHEA Grapalat" w:cs="Tahoma"/>
                <w:color w:val="000000"/>
                <w:sz w:val="20"/>
                <w:szCs w:val="20"/>
              </w:rPr>
            </w:pPr>
          </w:p>
          <w:p w14:paraId="23D9728B" w14:textId="77777777" w:rsidR="00642BF3" w:rsidRPr="00A71D81" w:rsidRDefault="00642BF3" w:rsidP="00642BF3">
            <w:pPr>
              <w:jc w:val="right"/>
              <w:rPr>
                <w:rFonts w:ascii="GHEA Grapalat" w:hAnsi="GHEA Grapalat" w:cs="Tahoma"/>
                <w:color w:val="000000"/>
                <w:sz w:val="20"/>
                <w:szCs w:val="20"/>
              </w:rPr>
            </w:pPr>
          </w:p>
          <w:p w14:paraId="680BF7AA" w14:textId="77777777" w:rsidR="00642BF3" w:rsidRPr="00A71D81" w:rsidRDefault="00642BF3" w:rsidP="00642BF3">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E29254D" w14:textId="77777777" w:rsidR="00642BF3" w:rsidRPr="00A71D81" w:rsidRDefault="00642BF3" w:rsidP="00642BF3">
            <w:pPr>
              <w:jc w:val="right"/>
              <w:rPr>
                <w:rFonts w:ascii="GHEA Grapalat" w:hAnsi="GHEA Grapalat" w:cs="Sylfaen"/>
                <w:sz w:val="20"/>
                <w:szCs w:val="20"/>
              </w:rPr>
            </w:pPr>
          </w:p>
          <w:p w14:paraId="7B88CE11" w14:textId="77777777" w:rsidR="00642BF3" w:rsidRPr="00A71D81" w:rsidRDefault="00642BF3" w:rsidP="00642BF3">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4A564CE0" w14:textId="77777777" w:rsidR="00642BF3" w:rsidRPr="00A71D81" w:rsidRDefault="00642BF3" w:rsidP="00642BF3">
            <w:pPr>
              <w:jc w:val="right"/>
              <w:rPr>
                <w:rFonts w:ascii="GHEA Grapalat" w:hAnsi="GHEA Grapalat" w:cs="Sylfaen"/>
                <w:sz w:val="20"/>
                <w:szCs w:val="20"/>
              </w:rPr>
            </w:pPr>
          </w:p>
        </w:tc>
      </w:tr>
      <w:tr w:rsidR="00642BF3" w:rsidRPr="00A71D81" w14:paraId="48D158B5" w14:textId="77777777" w:rsidTr="00642BF3">
        <w:trPr>
          <w:trHeight w:val="2058"/>
        </w:trPr>
        <w:tc>
          <w:tcPr>
            <w:tcW w:w="5616" w:type="dxa"/>
            <w:tcBorders>
              <w:top w:val="single" w:sz="4" w:space="0" w:color="auto"/>
              <w:left w:val="single" w:sz="4" w:space="0" w:color="auto"/>
              <w:right w:val="single" w:sz="4" w:space="0" w:color="auto"/>
            </w:tcBorders>
            <w:noWrap/>
            <w:vAlign w:val="bottom"/>
          </w:tcPr>
          <w:p w14:paraId="24B7B16A" w14:textId="77777777" w:rsidR="00642BF3" w:rsidRPr="00A71D81" w:rsidRDefault="00642BF3" w:rsidP="00642BF3">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361E0574" w14:textId="77777777" w:rsidR="00642BF3" w:rsidRPr="00A71D81" w:rsidRDefault="00642BF3" w:rsidP="00642BF3">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38C3F3BB" w14:textId="77777777" w:rsidR="00642BF3" w:rsidRPr="00A71D81" w:rsidRDefault="00642BF3" w:rsidP="00642BF3">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06A1670"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  </w:t>
            </w:r>
          </w:p>
          <w:p w14:paraId="10EBA7CC"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3B91002C" w14:textId="77777777" w:rsidR="00642BF3" w:rsidRPr="00A71D81" w:rsidRDefault="00642BF3" w:rsidP="00642BF3">
            <w:pPr>
              <w:rPr>
                <w:rFonts w:ascii="GHEA Grapalat" w:hAnsi="GHEA Grapalat" w:cs="Tahoma"/>
                <w:color w:val="000000"/>
                <w:sz w:val="20"/>
                <w:szCs w:val="20"/>
              </w:rPr>
            </w:pPr>
          </w:p>
          <w:p w14:paraId="44C06144" w14:textId="77777777" w:rsidR="00642BF3" w:rsidRPr="00A71D81" w:rsidRDefault="00642BF3" w:rsidP="00642BF3">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36039E8" w14:textId="77777777" w:rsidR="00642BF3" w:rsidRPr="00A71D81" w:rsidRDefault="00642BF3" w:rsidP="00642BF3">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D9A48B5" w14:textId="77777777" w:rsidR="00642BF3" w:rsidRPr="00A71D81" w:rsidRDefault="00642BF3" w:rsidP="00642BF3">
            <w:pPr>
              <w:jc w:val="right"/>
              <w:rPr>
                <w:rFonts w:ascii="GHEA Grapalat" w:hAnsi="GHEA Grapalat" w:cs="Tahoma"/>
                <w:color w:val="000000"/>
                <w:sz w:val="20"/>
                <w:szCs w:val="20"/>
              </w:rPr>
            </w:pPr>
          </w:p>
          <w:p w14:paraId="62E40FE8" w14:textId="77777777" w:rsidR="00642BF3" w:rsidRPr="00A71D81" w:rsidRDefault="00642BF3" w:rsidP="00642BF3">
            <w:pPr>
              <w:jc w:val="right"/>
              <w:rPr>
                <w:rFonts w:ascii="GHEA Grapalat" w:hAnsi="GHEA Grapalat" w:cs="Tahoma"/>
                <w:color w:val="000000"/>
                <w:sz w:val="20"/>
                <w:szCs w:val="20"/>
              </w:rPr>
            </w:pPr>
          </w:p>
          <w:p w14:paraId="62433469" w14:textId="77777777" w:rsidR="00642BF3" w:rsidRPr="00A71D81" w:rsidRDefault="00642BF3" w:rsidP="00642BF3">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473E8705" w14:textId="77777777" w:rsidR="00642BF3" w:rsidRPr="00A71D81" w:rsidRDefault="00642BF3" w:rsidP="00642BF3">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4CEB3B7" w14:textId="77777777" w:rsidR="00642BF3" w:rsidRPr="00A71D81" w:rsidRDefault="00642BF3" w:rsidP="00642BF3">
            <w:pPr>
              <w:jc w:val="right"/>
              <w:rPr>
                <w:rFonts w:ascii="GHEA Grapalat" w:hAnsi="GHEA Grapalat" w:cs="Arial"/>
                <w:sz w:val="20"/>
                <w:szCs w:val="20"/>
                <w:lang w:val="hy-AM"/>
              </w:rPr>
            </w:pPr>
          </w:p>
        </w:tc>
      </w:tr>
      <w:tr w:rsidR="00642BF3" w:rsidRPr="00A71D81" w14:paraId="447167DC" w14:textId="77777777" w:rsidTr="00642BF3">
        <w:trPr>
          <w:trHeight w:val="2194"/>
        </w:trPr>
        <w:tc>
          <w:tcPr>
            <w:tcW w:w="5616" w:type="dxa"/>
            <w:tcBorders>
              <w:top w:val="nil"/>
              <w:left w:val="single" w:sz="4" w:space="0" w:color="auto"/>
              <w:bottom w:val="single" w:sz="4" w:space="0" w:color="auto"/>
              <w:right w:val="single" w:sz="4" w:space="0" w:color="auto"/>
            </w:tcBorders>
            <w:noWrap/>
            <w:vAlign w:val="bottom"/>
          </w:tcPr>
          <w:p w14:paraId="224500CE"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lastRenderedPageBreak/>
              <w:t>24.բ.                                                       Կ.Տ.</w:t>
            </w:r>
          </w:p>
          <w:p w14:paraId="4C3CABA3" w14:textId="77777777" w:rsidR="00642BF3" w:rsidRPr="00A71D81" w:rsidRDefault="00642BF3" w:rsidP="00642BF3">
            <w:pPr>
              <w:rPr>
                <w:rFonts w:ascii="GHEA Grapalat" w:hAnsi="GHEA Grapalat" w:cs="Sylfaen"/>
                <w:sz w:val="20"/>
                <w:szCs w:val="20"/>
              </w:rPr>
            </w:pPr>
          </w:p>
          <w:p w14:paraId="4E916D06" w14:textId="77777777" w:rsidR="00642BF3" w:rsidRPr="00A71D81" w:rsidRDefault="00642BF3" w:rsidP="00642BF3">
            <w:pPr>
              <w:rPr>
                <w:rFonts w:ascii="GHEA Grapalat" w:hAnsi="GHEA Grapalat" w:cs="Sylfaen"/>
                <w:sz w:val="20"/>
                <w:szCs w:val="20"/>
              </w:rPr>
            </w:pPr>
          </w:p>
          <w:p w14:paraId="3C104CBB" w14:textId="77777777" w:rsidR="00642BF3" w:rsidRPr="00A71D81" w:rsidRDefault="00642BF3" w:rsidP="00642BF3">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585C7BB2" w14:textId="77777777" w:rsidR="00642BF3" w:rsidRPr="00A71D81" w:rsidRDefault="00642BF3" w:rsidP="00642BF3">
            <w:pPr>
              <w:rPr>
                <w:rFonts w:ascii="GHEA Grapalat" w:hAnsi="GHEA Grapalat" w:cs="Sylfaen"/>
                <w:sz w:val="20"/>
                <w:szCs w:val="20"/>
              </w:rPr>
            </w:pPr>
          </w:p>
          <w:p w14:paraId="6F024CBA"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  </w:t>
            </w:r>
          </w:p>
          <w:p w14:paraId="46467F72" w14:textId="77777777" w:rsidR="00642BF3" w:rsidRPr="00A71D81" w:rsidRDefault="00642BF3" w:rsidP="00642BF3">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19940644"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23.բ.                                                                 Կ.Տ.    </w:t>
            </w:r>
          </w:p>
          <w:p w14:paraId="5EC12DFA" w14:textId="77777777" w:rsidR="00642BF3" w:rsidRPr="00A71D81" w:rsidRDefault="00642BF3" w:rsidP="00642BF3">
            <w:pPr>
              <w:rPr>
                <w:rFonts w:ascii="GHEA Grapalat" w:hAnsi="GHEA Grapalat" w:cs="Sylfaen"/>
                <w:sz w:val="20"/>
                <w:szCs w:val="20"/>
              </w:rPr>
            </w:pPr>
          </w:p>
          <w:p w14:paraId="340DB067"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                     </w:t>
            </w:r>
          </w:p>
          <w:p w14:paraId="0C353E6E" w14:textId="77777777" w:rsidR="00642BF3" w:rsidRPr="00A71D81" w:rsidRDefault="00642BF3" w:rsidP="00642BF3">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71A8C1B9" w14:textId="77777777" w:rsidR="00642BF3" w:rsidRPr="00A71D81" w:rsidRDefault="00642BF3" w:rsidP="00642BF3">
            <w:pPr>
              <w:rPr>
                <w:rFonts w:ascii="GHEA Grapalat" w:hAnsi="GHEA Grapalat" w:cs="Sylfaen"/>
                <w:color w:val="000000"/>
                <w:sz w:val="20"/>
                <w:szCs w:val="20"/>
              </w:rPr>
            </w:pPr>
          </w:p>
          <w:p w14:paraId="721CC626" w14:textId="77777777" w:rsidR="00642BF3" w:rsidRPr="00A71D81" w:rsidRDefault="00642BF3" w:rsidP="00642BF3">
            <w:pPr>
              <w:rPr>
                <w:rFonts w:ascii="GHEA Grapalat" w:hAnsi="GHEA Grapalat" w:cs="Sylfaen"/>
                <w:sz w:val="20"/>
                <w:szCs w:val="20"/>
              </w:rPr>
            </w:pPr>
          </w:p>
          <w:p w14:paraId="54EA8807" w14:textId="77777777" w:rsidR="00642BF3" w:rsidRPr="00A71D81" w:rsidRDefault="00642BF3" w:rsidP="00642BF3">
            <w:pPr>
              <w:jc w:val="right"/>
              <w:rPr>
                <w:rFonts w:ascii="GHEA Grapalat" w:hAnsi="GHEA Grapalat" w:cs="Arial"/>
                <w:sz w:val="20"/>
                <w:szCs w:val="20"/>
              </w:rPr>
            </w:pPr>
          </w:p>
        </w:tc>
      </w:tr>
    </w:tbl>
    <w:p w14:paraId="4DAA2B4D"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44C14A6"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5C0D874"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23CC42B"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3E59EC"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0C8455"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23D834E" w14:textId="77777777" w:rsidR="00642BF3" w:rsidRPr="00A71D81" w:rsidRDefault="00642BF3" w:rsidP="00642BF3">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0CE2F353" w14:textId="77777777" w:rsidR="00642BF3" w:rsidRPr="00A71D81" w:rsidRDefault="00642BF3" w:rsidP="00642BF3">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42BF3" w:rsidRPr="00A71D81" w14:paraId="48912B98" w14:textId="77777777" w:rsidTr="00642BF3">
        <w:tc>
          <w:tcPr>
            <w:tcW w:w="720" w:type="dxa"/>
            <w:tcBorders>
              <w:top w:val="single" w:sz="4" w:space="0" w:color="auto"/>
              <w:left w:val="single" w:sz="4" w:space="0" w:color="auto"/>
              <w:bottom w:val="single" w:sz="4" w:space="0" w:color="auto"/>
              <w:right w:val="single" w:sz="4" w:space="0" w:color="auto"/>
            </w:tcBorders>
          </w:tcPr>
          <w:p w14:paraId="799D5C2B" w14:textId="77777777" w:rsidR="00642BF3" w:rsidRPr="00A71D81" w:rsidRDefault="00642BF3" w:rsidP="00642BF3">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4E5C41E"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DA169D3"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Նշված դաշտի/</w:t>
            </w:r>
          </w:p>
          <w:p w14:paraId="54657C99"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469D538" w14:textId="77777777" w:rsidR="00642BF3" w:rsidRPr="00A71D81" w:rsidRDefault="00642BF3" w:rsidP="00642BF3">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25A4CD"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E30360B" w14:textId="77777777" w:rsidR="00642BF3" w:rsidRPr="00A71D81" w:rsidRDefault="00642BF3" w:rsidP="00642BF3">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4A9641A7" w14:textId="77777777" w:rsidR="00642BF3" w:rsidRPr="00A71D81" w:rsidRDefault="00642BF3" w:rsidP="00642BF3">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616EAD" w14:textId="77777777" w:rsidR="00642BF3" w:rsidRPr="00A71D81" w:rsidRDefault="00642BF3" w:rsidP="00642BF3">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11DF8F82" w14:textId="77777777" w:rsidR="00642BF3" w:rsidRPr="00A71D81" w:rsidRDefault="00642BF3" w:rsidP="00642BF3">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42BF3" w:rsidRPr="00A71D81" w14:paraId="6ADFC38E" w14:textId="77777777" w:rsidTr="00642BF3">
        <w:tc>
          <w:tcPr>
            <w:tcW w:w="720" w:type="dxa"/>
            <w:tcBorders>
              <w:top w:val="single" w:sz="4" w:space="0" w:color="auto"/>
              <w:left w:val="single" w:sz="4" w:space="0" w:color="auto"/>
              <w:bottom w:val="single" w:sz="4" w:space="0" w:color="auto"/>
              <w:right w:val="single" w:sz="4" w:space="0" w:color="auto"/>
            </w:tcBorders>
          </w:tcPr>
          <w:p w14:paraId="0442427F"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CFDBCE1"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43ED2A"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1EE2D9D"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958B335"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5</w:t>
            </w:r>
          </w:p>
        </w:tc>
      </w:tr>
      <w:tr w:rsidR="00642BF3" w:rsidRPr="00A71D81" w14:paraId="77206E9F" w14:textId="77777777" w:rsidTr="00642BF3">
        <w:tc>
          <w:tcPr>
            <w:tcW w:w="720" w:type="dxa"/>
            <w:tcBorders>
              <w:top w:val="single" w:sz="4" w:space="0" w:color="auto"/>
              <w:left w:val="single" w:sz="4" w:space="0" w:color="auto"/>
              <w:bottom w:val="single" w:sz="4" w:space="0" w:color="auto"/>
              <w:right w:val="single" w:sz="4" w:space="0" w:color="auto"/>
            </w:tcBorders>
          </w:tcPr>
          <w:p w14:paraId="255E0D7B"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437FAEE"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2A24EB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B346B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3AC6160"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42BF3" w:rsidRPr="00A71D81" w14:paraId="02C606C8" w14:textId="77777777" w:rsidTr="00642BF3">
        <w:tc>
          <w:tcPr>
            <w:tcW w:w="720" w:type="dxa"/>
            <w:tcBorders>
              <w:top w:val="single" w:sz="4" w:space="0" w:color="auto"/>
              <w:left w:val="single" w:sz="4" w:space="0" w:color="auto"/>
              <w:bottom w:val="single" w:sz="4" w:space="0" w:color="auto"/>
              <w:right w:val="single" w:sz="4" w:space="0" w:color="auto"/>
            </w:tcBorders>
          </w:tcPr>
          <w:p w14:paraId="3240C64B" w14:textId="77777777" w:rsidR="00642BF3" w:rsidRPr="00A71D81" w:rsidRDefault="00642BF3" w:rsidP="00642BF3">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A0400E3" w14:textId="77777777" w:rsidR="00642BF3" w:rsidRPr="00A71D81" w:rsidRDefault="00642BF3" w:rsidP="00642BF3">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6A2F5E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C09F6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CB0B96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42BF3" w:rsidRPr="00A71D81" w14:paraId="7C848A7E" w14:textId="77777777" w:rsidTr="00642BF3">
        <w:tc>
          <w:tcPr>
            <w:tcW w:w="720" w:type="dxa"/>
            <w:tcBorders>
              <w:top w:val="single" w:sz="4" w:space="0" w:color="auto"/>
              <w:left w:val="single" w:sz="4" w:space="0" w:color="auto"/>
              <w:bottom w:val="single" w:sz="4" w:space="0" w:color="auto"/>
              <w:right w:val="single" w:sz="4" w:space="0" w:color="auto"/>
            </w:tcBorders>
          </w:tcPr>
          <w:p w14:paraId="01FED005" w14:textId="77777777" w:rsidR="00642BF3" w:rsidRPr="00A71D81" w:rsidRDefault="00642BF3" w:rsidP="00642BF3">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77F0D7D" w14:textId="77777777" w:rsidR="00642BF3" w:rsidRPr="00A71D81" w:rsidRDefault="00642BF3" w:rsidP="00642BF3">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50352B5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2CC0D2F"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09228B7C" w14:textId="77777777" w:rsidR="00642BF3" w:rsidRPr="00A71D81" w:rsidRDefault="00642BF3" w:rsidP="00642BF3">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0D4DCB7F" w14:textId="77777777" w:rsidR="00642BF3" w:rsidRPr="00A71D81" w:rsidRDefault="00642BF3" w:rsidP="00642BF3">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42BF3" w:rsidRPr="00A71D81" w14:paraId="0E32D2B1" w14:textId="77777777" w:rsidTr="00642BF3">
        <w:tc>
          <w:tcPr>
            <w:tcW w:w="720" w:type="dxa"/>
            <w:tcBorders>
              <w:top w:val="single" w:sz="4" w:space="0" w:color="auto"/>
              <w:left w:val="single" w:sz="4" w:space="0" w:color="auto"/>
              <w:bottom w:val="single" w:sz="4" w:space="0" w:color="auto"/>
              <w:right w:val="single" w:sz="4" w:space="0" w:color="auto"/>
            </w:tcBorders>
          </w:tcPr>
          <w:p w14:paraId="03C20F4B" w14:textId="77777777" w:rsidR="00642BF3" w:rsidRPr="00A71D81" w:rsidRDefault="00642BF3" w:rsidP="00642BF3">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6D16C1D" w14:textId="77777777" w:rsidR="00642BF3" w:rsidRPr="00A71D81" w:rsidRDefault="00642BF3" w:rsidP="00642BF3">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B2D736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9B0C1E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1D0ACD0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426740EE" w14:textId="77777777" w:rsidR="00642BF3" w:rsidRPr="00A71D81" w:rsidRDefault="00642BF3" w:rsidP="00642BF3">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42BF3" w:rsidRPr="00A71D81" w14:paraId="75D7E16B" w14:textId="77777777" w:rsidTr="00642BF3">
        <w:tc>
          <w:tcPr>
            <w:tcW w:w="720" w:type="dxa"/>
            <w:tcBorders>
              <w:top w:val="single" w:sz="4" w:space="0" w:color="auto"/>
              <w:left w:val="single" w:sz="4" w:space="0" w:color="auto"/>
              <w:bottom w:val="single" w:sz="4" w:space="0" w:color="auto"/>
              <w:right w:val="single" w:sz="4" w:space="0" w:color="auto"/>
            </w:tcBorders>
          </w:tcPr>
          <w:p w14:paraId="4EC976D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21DFF15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273A600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583136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108C6A5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42BF3" w:rsidRPr="00A71D81" w14:paraId="08482667" w14:textId="77777777" w:rsidTr="00642BF3">
        <w:tc>
          <w:tcPr>
            <w:tcW w:w="720" w:type="dxa"/>
            <w:tcBorders>
              <w:top w:val="single" w:sz="4" w:space="0" w:color="auto"/>
              <w:left w:val="single" w:sz="4" w:space="0" w:color="auto"/>
              <w:bottom w:val="single" w:sz="4" w:space="0" w:color="auto"/>
              <w:right w:val="single" w:sz="4" w:space="0" w:color="auto"/>
            </w:tcBorders>
          </w:tcPr>
          <w:p w14:paraId="75EFBBF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090A8A0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45E41A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F08867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651B806F"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6B1B102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42BF3" w:rsidRPr="00A71D81" w14:paraId="335C16F6" w14:textId="77777777" w:rsidTr="00642BF3">
        <w:tc>
          <w:tcPr>
            <w:tcW w:w="720" w:type="dxa"/>
            <w:tcBorders>
              <w:top w:val="single" w:sz="4" w:space="0" w:color="auto"/>
              <w:left w:val="single" w:sz="4" w:space="0" w:color="auto"/>
              <w:bottom w:val="single" w:sz="4" w:space="0" w:color="auto"/>
              <w:right w:val="single" w:sz="4" w:space="0" w:color="auto"/>
            </w:tcBorders>
          </w:tcPr>
          <w:p w14:paraId="52F5FCB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ED7E6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4F181C6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06581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6D6F08F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7B7704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42BF3" w:rsidRPr="00A71D81" w14:paraId="09CE339C" w14:textId="77777777" w:rsidTr="00642BF3">
        <w:tc>
          <w:tcPr>
            <w:tcW w:w="720" w:type="dxa"/>
            <w:tcBorders>
              <w:top w:val="single" w:sz="4" w:space="0" w:color="auto"/>
              <w:left w:val="single" w:sz="4" w:space="0" w:color="auto"/>
              <w:bottom w:val="single" w:sz="4" w:space="0" w:color="auto"/>
              <w:right w:val="single" w:sz="4" w:space="0" w:color="auto"/>
            </w:tcBorders>
          </w:tcPr>
          <w:p w14:paraId="6EE99EC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37E0A9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569474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DF60E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1E94708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w:t>
            </w:r>
            <w:r w:rsidRPr="00A71D81">
              <w:rPr>
                <w:rFonts w:ascii="GHEA Grapalat" w:hAnsi="GHEA Grapalat"/>
                <w:sz w:val="20"/>
                <w:szCs w:val="20"/>
              </w:rPr>
              <w:lastRenderedPageBreak/>
              <w:t>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3FADCE4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42BF3" w:rsidRPr="00A71D81" w14:paraId="501B275E" w14:textId="77777777" w:rsidTr="00642BF3">
        <w:tc>
          <w:tcPr>
            <w:tcW w:w="720" w:type="dxa"/>
            <w:tcBorders>
              <w:top w:val="single" w:sz="4" w:space="0" w:color="auto"/>
              <w:left w:val="single" w:sz="4" w:space="0" w:color="auto"/>
              <w:bottom w:val="single" w:sz="4" w:space="0" w:color="auto"/>
              <w:right w:val="single" w:sz="4" w:space="0" w:color="auto"/>
            </w:tcBorders>
          </w:tcPr>
          <w:p w14:paraId="469EB0A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0EBCD5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132225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B5BDD8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0E4EB5A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7C9A8CD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42BF3" w:rsidRPr="00A71D81" w14:paraId="02DFB32F" w14:textId="77777777" w:rsidTr="00642BF3">
        <w:tc>
          <w:tcPr>
            <w:tcW w:w="720" w:type="dxa"/>
            <w:tcBorders>
              <w:top w:val="single" w:sz="4" w:space="0" w:color="auto"/>
              <w:left w:val="single" w:sz="4" w:space="0" w:color="auto"/>
              <w:bottom w:val="single" w:sz="4" w:space="0" w:color="auto"/>
              <w:right w:val="single" w:sz="4" w:space="0" w:color="auto"/>
            </w:tcBorders>
          </w:tcPr>
          <w:p w14:paraId="3CC231C4"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0FC064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F89454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033A82F"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48C7EDE3" w14:textId="77777777" w:rsidR="00642BF3" w:rsidRPr="00A71D81" w:rsidRDefault="00642BF3" w:rsidP="00642BF3">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8FDFD00" w14:textId="77777777" w:rsidR="00642BF3" w:rsidRPr="00A71D81" w:rsidRDefault="00642BF3" w:rsidP="00642BF3">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42BF3" w:rsidRPr="00A71D81" w14:paraId="29019B66" w14:textId="77777777" w:rsidTr="00642BF3">
        <w:tc>
          <w:tcPr>
            <w:tcW w:w="720" w:type="dxa"/>
            <w:tcBorders>
              <w:top w:val="single" w:sz="4" w:space="0" w:color="auto"/>
              <w:left w:val="single" w:sz="4" w:space="0" w:color="auto"/>
              <w:bottom w:val="single" w:sz="4" w:space="0" w:color="auto"/>
              <w:right w:val="single" w:sz="4" w:space="0" w:color="auto"/>
            </w:tcBorders>
          </w:tcPr>
          <w:p w14:paraId="5AE9BEC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449CF8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EAB9E6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8E9856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01AF970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8420D3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42BF3" w:rsidRPr="00A71D81" w14:paraId="019C1AE8" w14:textId="77777777" w:rsidTr="00642BF3">
        <w:tc>
          <w:tcPr>
            <w:tcW w:w="720" w:type="dxa"/>
            <w:tcBorders>
              <w:top w:val="single" w:sz="4" w:space="0" w:color="auto"/>
              <w:left w:val="single" w:sz="4" w:space="0" w:color="auto"/>
              <w:bottom w:val="single" w:sz="4" w:space="0" w:color="auto"/>
              <w:right w:val="single" w:sz="4" w:space="0" w:color="auto"/>
            </w:tcBorders>
          </w:tcPr>
          <w:p w14:paraId="3DB36D2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2770180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1255FB9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7A0A04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8326D6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42BF3" w:rsidRPr="00A71D81" w14:paraId="5B8A363C" w14:textId="77777777" w:rsidTr="00642BF3">
        <w:tc>
          <w:tcPr>
            <w:tcW w:w="720" w:type="dxa"/>
            <w:tcBorders>
              <w:top w:val="single" w:sz="4" w:space="0" w:color="auto"/>
              <w:left w:val="single" w:sz="4" w:space="0" w:color="auto"/>
              <w:bottom w:val="single" w:sz="4" w:space="0" w:color="auto"/>
              <w:right w:val="single" w:sz="4" w:space="0" w:color="auto"/>
            </w:tcBorders>
          </w:tcPr>
          <w:p w14:paraId="5CC0EDE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072A20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78BF1BA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69463D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15C6A29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00586E4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42BF3" w:rsidRPr="00A71D81" w14:paraId="6D663F34" w14:textId="77777777" w:rsidTr="00642BF3">
        <w:tc>
          <w:tcPr>
            <w:tcW w:w="720" w:type="dxa"/>
            <w:tcBorders>
              <w:top w:val="single" w:sz="4" w:space="0" w:color="auto"/>
              <w:left w:val="single" w:sz="4" w:space="0" w:color="auto"/>
              <w:bottom w:val="single" w:sz="4" w:space="0" w:color="auto"/>
              <w:right w:val="single" w:sz="4" w:space="0" w:color="auto"/>
            </w:tcBorders>
          </w:tcPr>
          <w:p w14:paraId="604F835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656ED69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82BDA0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5579FE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3D9E093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2D4EBC8"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42BF3" w:rsidRPr="00CB46E3" w14:paraId="59DCCDF7" w14:textId="77777777" w:rsidTr="00642BF3">
        <w:tc>
          <w:tcPr>
            <w:tcW w:w="720" w:type="dxa"/>
            <w:tcBorders>
              <w:top w:val="single" w:sz="4" w:space="0" w:color="auto"/>
              <w:left w:val="single" w:sz="4" w:space="0" w:color="auto"/>
              <w:bottom w:val="single" w:sz="4" w:space="0" w:color="auto"/>
              <w:right w:val="single" w:sz="4" w:space="0" w:color="auto"/>
            </w:tcBorders>
          </w:tcPr>
          <w:p w14:paraId="0693AF4C"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AB89E65"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7A173D7"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7E5CF35"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664ADE65"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6142C718"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42BF3" w:rsidRPr="00A71D81" w14:paraId="74B786ED" w14:textId="77777777" w:rsidTr="00642BF3">
        <w:tc>
          <w:tcPr>
            <w:tcW w:w="720" w:type="dxa"/>
            <w:tcBorders>
              <w:top w:val="single" w:sz="4" w:space="0" w:color="auto"/>
              <w:left w:val="single" w:sz="4" w:space="0" w:color="auto"/>
              <w:bottom w:val="single" w:sz="4" w:space="0" w:color="auto"/>
              <w:right w:val="single" w:sz="4" w:space="0" w:color="auto"/>
            </w:tcBorders>
          </w:tcPr>
          <w:p w14:paraId="06D66C4D"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B058B3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EBA43C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C7D75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F9C92C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42BF3" w:rsidRPr="00CB46E3" w14:paraId="28589042" w14:textId="77777777" w:rsidTr="00642BF3">
        <w:tc>
          <w:tcPr>
            <w:tcW w:w="720" w:type="dxa"/>
            <w:tcBorders>
              <w:top w:val="single" w:sz="4" w:space="0" w:color="auto"/>
              <w:left w:val="single" w:sz="4" w:space="0" w:color="auto"/>
              <w:bottom w:val="single" w:sz="4" w:space="0" w:color="auto"/>
              <w:right w:val="single" w:sz="4" w:space="0" w:color="auto"/>
            </w:tcBorders>
          </w:tcPr>
          <w:p w14:paraId="3FC0198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479F107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3C46FA8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A05ABFE"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որակավորման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6A3E36D"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42BF3" w:rsidRPr="00A71D81" w14:paraId="6484CB7E" w14:textId="77777777" w:rsidTr="00642BF3">
        <w:tc>
          <w:tcPr>
            <w:tcW w:w="720" w:type="dxa"/>
            <w:tcBorders>
              <w:top w:val="single" w:sz="4" w:space="0" w:color="auto"/>
              <w:left w:val="single" w:sz="4" w:space="0" w:color="auto"/>
              <w:bottom w:val="single" w:sz="4" w:space="0" w:color="auto"/>
              <w:right w:val="single" w:sz="4" w:space="0" w:color="auto"/>
            </w:tcBorders>
          </w:tcPr>
          <w:p w14:paraId="68A30EA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2757B2D" w14:textId="77777777" w:rsidR="00642BF3" w:rsidRPr="00A71D81" w:rsidRDefault="00642BF3" w:rsidP="00642BF3">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00033FC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7B23AE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2B8AEE6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w:t>
            </w:r>
            <w:r w:rsidRPr="00A71D81">
              <w:rPr>
                <w:rFonts w:ascii="GHEA Grapalat" w:hAnsi="GHEA Grapalat"/>
                <w:sz w:val="20"/>
                <w:szCs w:val="20"/>
              </w:rPr>
              <w:lastRenderedPageBreak/>
              <w:t>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BE8294B"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42BF3" w:rsidRPr="00CB46E3" w14:paraId="33275E4B" w14:textId="77777777" w:rsidTr="00642BF3">
        <w:tc>
          <w:tcPr>
            <w:tcW w:w="720" w:type="dxa"/>
            <w:tcBorders>
              <w:top w:val="single" w:sz="4" w:space="0" w:color="auto"/>
              <w:left w:val="single" w:sz="4" w:space="0" w:color="auto"/>
              <w:bottom w:val="single" w:sz="4" w:space="0" w:color="auto"/>
              <w:right w:val="single" w:sz="4" w:space="0" w:color="auto"/>
            </w:tcBorders>
          </w:tcPr>
          <w:p w14:paraId="557F8D88" w14:textId="77777777" w:rsidR="00642BF3" w:rsidRPr="00A71D81" w:rsidDel="0010680B" w:rsidRDefault="00642BF3" w:rsidP="00642BF3">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19657A04" w14:textId="77777777" w:rsidR="00642BF3" w:rsidRPr="00A71D81" w:rsidRDefault="00642BF3" w:rsidP="00642BF3">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6506BC9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7E2EEB" w14:textId="77777777" w:rsidR="00642BF3" w:rsidRPr="00A71D81" w:rsidRDefault="00642BF3" w:rsidP="00642BF3">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9DAD871" w14:textId="77777777" w:rsidR="00642BF3" w:rsidRPr="00A71D81" w:rsidRDefault="00642BF3" w:rsidP="00642BF3">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3BAE568B"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A3AF720"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42BF3" w:rsidRPr="00A71D81" w14:paraId="71523904" w14:textId="77777777" w:rsidTr="00642BF3">
        <w:tc>
          <w:tcPr>
            <w:tcW w:w="720" w:type="dxa"/>
            <w:tcBorders>
              <w:top w:val="single" w:sz="4" w:space="0" w:color="auto"/>
              <w:left w:val="single" w:sz="4" w:space="0" w:color="auto"/>
              <w:bottom w:val="single" w:sz="4" w:space="0" w:color="auto"/>
              <w:right w:val="single" w:sz="4" w:space="0" w:color="auto"/>
            </w:tcBorders>
          </w:tcPr>
          <w:p w14:paraId="08592AA8"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FC6267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FBF000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D718B2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37F412E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29855F7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CAC194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42BF3" w:rsidRPr="00CB46E3" w14:paraId="7A45CCA2" w14:textId="77777777" w:rsidTr="00642BF3">
        <w:tc>
          <w:tcPr>
            <w:tcW w:w="720" w:type="dxa"/>
            <w:tcBorders>
              <w:top w:val="single" w:sz="4" w:space="0" w:color="auto"/>
              <w:left w:val="single" w:sz="4" w:space="0" w:color="auto"/>
              <w:bottom w:val="single" w:sz="4" w:space="0" w:color="auto"/>
              <w:right w:val="single" w:sz="4" w:space="0" w:color="auto"/>
            </w:tcBorders>
          </w:tcPr>
          <w:p w14:paraId="7A623D4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5D572C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8A1401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249F9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710BAA56"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792ABD0" w14:textId="77777777" w:rsidR="00642BF3" w:rsidRPr="00A71D81" w:rsidRDefault="00642BF3" w:rsidP="00642BF3">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0D62D19"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338CC617"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3A982810" w14:textId="77777777" w:rsidR="00642BF3" w:rsidRPr="00A71D81" w:rsidRDefault="00642BF3" w:rsidP="00642BF3">
            <w:pPr>
              <w:jc w:val="center"/>
              <w:rPr>
                <w:rFonts w:ascii="GHEA Grapalat" w:hAnsi="GHEA Grapalat"/>
                <w:sz w:val="20"/>
                <w:szCs w:val="20"/>
                <w:lang w:val="hy-AM"/>
              </w:rPr>
            </w:pPr>
          </w:p>
        </w:tc>
      </w:tr>
      <w:tr w:rsidR="00642BF3" w:rsidRPr="00CB46E3" w14:paraId="3B349801" w14:textId="77777777" w:rsidTr="00642BF3">
        <w:tc>
          <w:tcPr>
            <w:tcW w:w="720" w:type="dxa"/>
            <w:tcBorders>
              <w:top w:val="single" w:sz="4" w:space="0" w:color="auto"/>
              <w:left w:val="single" w:sz="4" w:space="0" w:color="auto"/>
              <w:bottom w:val="single" w:sz="4" w:space="0" w:color="auto"/>
              <w:right w:val="single" w:sz="4" w:space="0" w:color="auto"/>
            </w:tcBorders>
            <w:vAlign w:val="center"/>
          </w:tcPr>
          <w:p w14:paraId="62C84AB3" w14:textId="77777777" w:rsidR="00642BF3" w:rsidRPr="00A71D81" w:rsidRDefault="00642BF3" w:rsidP="00642BF3">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38E6ABF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045EFA2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AAF1CC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պարտադիր` </w:t>
            </w:r>
          </w:p>
          <w:p w14:paraId="3AEF049C"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90AF1B"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0F9AA83B"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42BF3" w:rsidRPr="00A71D81" w14:paraId="2AE0E7D0" w14:textId="77777777" w:rsidTr="00642BF3">
        <w:tc>
          <w:tcPr>
            <w:tcW w:w="720" w:type="dxa"/>
            <w:tcBorders>
              <w:top w:val="single" w:sz="4" w:space="0" w:color="auto"/>
              <w:left w:val="single" w:sz="4" w:space="0" w:color="auto"/>
              <w:bottom w:val="single" w:sz="4" w:space="0" w:color="auto"/>
              <w:right w:val="single" w:sz="4" w:space="0" w:color="auto"/>
            </w:tcBorders>
          </w:tcPr>
          <w:p w14:paraId="6BB83D8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61D0B6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34A700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B812E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5B9423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5F2F0BB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42BF3" w:rsidRPr="00A71D81" w14:paraId="1765FCF6" w14:textId="77777777" w:rsidTr="00642BF3">
        <w:tc>
          <w:tcPr>
            <w:tcW w:w="720" w:type="dxa"/>
            <w:tcBorders>
              <w:top w:val="single" w:sz="4" w:space="0" w:color="auto"/>
              <w:left w:val="single" w:sz="4" w:space="0" w:color="auto"/>
              <w:bottom w:val="single" w:sz="4" w:space="0" w:color="auto"/>
              <w:right w:val="single" w:sz="4" w:space="0" w:color="auto"/>
            </w:tcBorders>
            <w:vAlign w:val="center"/>
          </w:tcPr>
          <w:p w14:paraId="1129CDDD" w14:textId="77777777" w:rsidR="00642BF3" w:rsidRPr="00A71D81" w:rsidRDefault="00642BF3" w:rsidP="00642BF3">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BCB4CB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A92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47F82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պարտադիր` </w:t>
            </w:r>
          </w:p>
          <w:p w14:paraId="7C072EA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3A96ACA4"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4169EAEA"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42BF3" w:rsidRPr="00A71D81" w14:paraId="710DCCAC" w14:textId="77777777" w:rsidTr="00642BF3">
        <w:tc>
          <w:tcPr>
            <w:tcW w:w="720" w:type="dxa"/>
            <w:tcBorders>
              <w:top w:val="single" w:sz="4" w:space="0" w:color="auto"/>
              <w:left w:val="single" w:sz="4" w:space="0" w:color="auto"/>
              <w:bottom w:val="single" w:sz="4" w:space="0" w:color="auto"/>
              <w:right w:val="single" w:sz="4" w:space="0" w:color="auto"/>
            </w:tcBorders>
          </w:tcPr>
          <w:p w14:paraId="3EA616B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4C1A6C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426BF7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8ADB3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4307C6C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1C61DAA6" w14:textId="77777777" w:rsidR="00642BF3" w:rsidRPr="00A71D81" w:rsidRDefault="00642BF3" w:rsidP="00642BF3">
            <w:pPr>
              <w:jc w:val="center"/>
              <w:rPr>
                <w:rFonts w:ascii="GHEA Grapalat" w:hAnsi="GHEA Grapalat"/>
                <w:sz w:val="20"/>
                <w:szCs w:val="20"/>
              </w:rPr>
            </w:pPr>
          </w:p>
        </w:tc>
      </w:tr>
      <w:tr w:rsidR="00642BF3" w:rsidRPr="00A71D81" w14:paraId="5688C98D" w14:textId="77777777" w:rsidTr="00642BF3">
        <w:tc>
          <w:tcPr>
            <w:tcW w:w="720" w:type="dxa"/>
            <w:tcBorders>
              <w:top w:val="single" w:sz="4" w:space="0" w:color="auto"/>
              <w:left w:val="single" w:sz="4" w:space="0" w:color="auto"/>
              <w:bottom w:val="single" w:sz="4" w:space="0" w:color="auto"/>
              <w:right w:val="single" w:sz="4" w:space="0" w:color="auto"/>
            </w:tcBorders>
            <w:vAlign w:val="center"/>
          </w:tcPr>
          <w:p w14:paraId="3971CF6E" w14:textId="77777777" w:rsidR="00642BF3" w:rsidRPr="00A71D81" w:rsidRDefault="00642BF3" w:rsidP="00642BF3">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E2F8CFF"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w:t>
            </w:r>
            <w:r w:rsidRPr="00A71D81">
              <w:rPr>
                <w:rFonts w:ascii="GHEA Grapalat" w:hAnsi="GHEA Grapalat"/>
                <w:sz w:val="20"/>
                <w:szCs w:val="20"/>
              </w:rPr>
              <w:lastRenderedPageBreak/>
              <w:t xml:space="preserve">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140EAE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128078B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65A39AF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վճարման պահանջագիրը վճարողին սպասարկող </w:t>
            </w:r>
            <w:r w:rsidRPr="00A71D81">
              <w:rPr>
                <w:rFonts w:ascii="GHEA Grapalat" w:hAnsi="GHEA Grapalat"/>
                <w:sz w:val="20"/>
                <w:szCs w:val="20"/>
              </w:rPr>
              <w:lastRenderedPageBreak/>
              <w:t>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07C95B9" w14:textId="77777777" w:rsidR="00642BF3" w:rsidRPr="00A71D81" w:rsidRDefault="00642BF3" w:rsidP="00642BF3">
            <w:pPr>
              <w:jc w:val="center"/>
              <w:rPr>
                <w:rFonts w:ascii="GHEA Grapalat" w:hAnsi="GHEA Grapalat"/>
                <w:sz w:val="20"/>
                <w:szCs w:val="20"/>
              </w:rPr>
            </w:pPr>
          </w:p>
        </w:tc>
      </w:tr>
      <w:tr w:rsidR="00642BF3" w:rsidRPr="00A71D81" w14:paraId="17D65741" w14:textId="77777777" w:rsidTr="00642BF3">
        <w:tc>
          <w:tcPr>
            <w:tcW w:w="720" w:type="dxa"/>
            <w:tcBorders>
              <w:top w:val="single" w:sz="4" w:space="0" w:color="auto"/>
              <w:left w:val="single" w:sz="4" w:space="0" w:color="auto"/>
              <w:bottom w:val="single" w:sz="4" w:space="0" w:color="auto"/>
              <w:right w:val="single" w:sz="4" w:space="0" w:color="auto"/>
            </w:tcBorders>
          </w:tcPr>
          <w:p w14:paraId="58A8FCEA"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5FB7CEA"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BF40A0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31936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74F0766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47FB897D" w14:textId="77777777" w:rsidR="00642BF3" w:rsidRPr="00A71D81" w:rsidRDefault="00642BF3" w:rsidP="00642BF3">
            <w:pPr>
              <w:jc w:val="center"/>
              <w:rPr>
                <w:rFonts w:ascii="GHEA Grapalat" w:hAnsi="GHEA Grapalat"/>
                <w:sz w:val="20"/>
                <w:szCs w:val="20"/>
              </w:rPr>
            </w:pPr>
          </w:p>
        </w:tc>
      </w:tr>
      <w:tr w:rsidR="00642BF3" w:rsidRPr="00A71D81" w14:paraId="19EC4FBC" w14:textId="77777777" w:rsidTr="00642BF3">
        <w:tc>
          <w:tcPr>
            <w:tcW w:w="720" w:type="dxa"/>
            <w:tcBorders>
              <w:top w:val="single" w:sz="4" w:space="0" w:color="auto"/>
              <w:left w:val="single" w:sz="4" w:space="0" w:color="auto"/>
              <w:bottom w:val="single" w:sz="4" w:space="0" w:color="auto"/>
              <w:right w:val="single" w:sz="4" w:space="0" w:color="auto"/>
            </w:tcBorders>
          </w:tcPr>
          <w:p w14:paraId="14DE201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8821D8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B276B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82163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209A0E0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117D251" w14:textId="77777777" w:rsidR="00642BF3" w:rsidRPr="00A71D81" w:rsidRDefault="00642BF3" w:rsidP="00642BF3">
            <w:pPr>
              <w:jc w:val="center"/>
              <w:rPr>
                <w:rFonts w:ascii="GHEA Grapalat" w:hAnsi="GHEA Grapalat"/>
                <w:sz w:val="20"/>
                <w:szCs w:val="20"/>
              </w:rPr>
            </w:pPr>
          </w:p>
        </w:tc>
      </w:tr>
      <w:tr w:rsidR="00642BF3" w:rsidRPr="00A71D81" w14:paraId="0C3B564C" w14:textId="77777777" w:rsidTr="00642BF3">
        <w:tc>
          <w:tcPr>
            <w:tcW w:w="720" w:type="dxa"/>
            <w:tcBorders>
              <w:top w:val="single" w:sz="4" w:space="0" w:color="auto"/>
              <w:left w:val="single" w:sz="4" w:space="0" w:color="auto"/>
              <w:bottom w:val="single" w:sz="4" w:space="0" w:color="auto"/>
              <w:right w:val="single" w:sz="4" w:space="0" w:color="auto"/>
            </w:tcBorders>
          </w:tcPr>
          <w:p w14:paraId="19BB9EC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DC672E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513326D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265E9E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0ACB676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84A0F57" w14:textId="77777777" w:rsidR="00642BF3" w:rsidRPr="00A71D81" w:rsidRDefault="00642BF3" w:rsidP="00642BF3">
            <w:pPr>
              <w:jc w:val="center"/>
              <w:rPr>
                <w:rFonts w:ascii="GHEA Grapalat" w:hAnsi="GHEA Grapalat"/>
                <w:sz w:val="20"/>
                <w:szCs w:val="20"/>
              </w:rPr>
            </w:pPr>
          </w:p>
        </w:tc>
      </w:tr>
      <w:tr w:rsidR="00642BF3" w:rsidRPr="00A71D81" w14:paraId="11840015" w14:textId="77777777" w:rsidTr="00642BF3">
        <w:tc>
          <w:tcPr>
            <w:tcW w:w="720" w:type="dxa"/>
            <w:tcBorders>
              <w:top w:val="single" w:sz="4" w:space="0" w:color="auto"/>
              <w:left w:val="single" w:sz="4" w:space="0" w:color="auto"/>
              <w:bottom w:val="single" w:sz="4" w:space="0" w:color="auto"/>
              <w:right w:val="single" w:sz="4" w:space="0" w:color="auto"/>
            </w:tcBorders>
          </w:tcPr>
          <w:p w14:paraId="5B6A655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1BBEC29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03C5B6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8C110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6762EB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EEBA774" w14:textId="77777777" w:rsidR="00642BF3" w:rsidRPr="00A71D81" w:rsidRDefault="00642BF3" w:rsidP="00642BF3">
            <w:pPr>
              <w:jc w:val="center"/>
              <w:rPr>
                <w:rFonts w:ascii="GHEA Grapalat" w:hAnsi="GHEA Grapalat"/>
                <w:sz w:val="20"/>
                <w:szCs w:val="20"/>
              </w:rPr>
            </w:pPr>
          </w:p>
        </w:tc>
      </w:tr>
    </w:tbl>
    <w:p w14:paraId="1003F189" w14:textId="77777777" w:rsidR="00642BF3" w:rsidRPr="00A71D81" w:rsidRDefault="00642BF3" w:rsidP="00642BF3">
      <w:pPr>
        <w:pStyle w:val="BodyTextIndent"/>
        <w:jc w:val="right"/>
        <w:rPr>
          <w:rFonts w:ascii="GHEA Grapalat" w:hAnsi="GHEA Grapalat" w:cs="Sylfaen"/>
          <w:i w:val="0"/>
          <w:lang w:val="en-US"/>
        </w:rPr>
      </w:pPr>
    </w:p>
    <w:p w14:paraId="0255C853" w14:textId="77777777" w:rsidR="00642BF3" w:rsidRPr="00A71D81" w:rsidRDefault="00642BF3" w:rsidP="00642BF3">
      <w:pPr>
        <w:pStyle w:val="BodyTextIndent"/>
        <w:jc w:val="right"/>
        <w:rPr>
          <w:rFonts w:ascii="GHEA Grapalat" w:hAnsi="GHEA Grapalat" w:cs="Sylfaen"/>
          <w:i w:val="0"/>
          <w:lang w:val="en-US"/>
        </w:rPr>
      </w:pPr>
    </w:p>
    <w:p w14:paraId="2FF2CA6E" w14:textId="77777777" w:rsidR="00642BF3" w:rsidRPr="00A71D81" w:rsidRDefault="00642BF3" w:rsidP="00642BF3">
      <w:pPr>
        <w:pStyle w:val="BodyTextIndent"/>
        <w:jc w:val="right"/>
        <w:rPr>
          <w:rFonts w:ascii="GHEA Grapalat" w:hAnsi="GHEA Grapalat" w:cs="Sylfaen"/>
          <w:i w:val="0"/>
          <w:lang w:val="en-US"/>
        </w:rPr>
      </w:pPr>
    </w:p>
    <w:p w14:paraId="104CB33C" w14:textId="77777777" w:rsidR="00642BF3" w:rsidRPr="00A71D81" w:rsidRDefault="00642BF3" w:rsidP="00642BF3">
      <w:pPr>
        <w:pStyle w:val="BodyTextIndent"/>
        <w:jc w:val="right"/>
        <w:rPr>
          <w:rFonts w:ascii="GHEA Grapalat" w:hAnsi="GHEA Grapalat" w:cs="Sylfaen"/>
          <w:i w:val="0"/>
          <w:lang w:val="en-US"/>
        </w:rPr>
      </w:pPr>
    </w:p>
    <w:p w14:paraId="6984C409" w14:textId="77777777" w:rsidR="00642BF3" w:rsidRPr="00A71D81" w:rsidRDefault="00642BF3" w:rsidP="00642BF3">
      <w:pPr>
        <w:pStyle w:val="BodyTextIndent"/>
        <w:jc w:val="right"/>
        <w:rPr>
          <w:rFonts w:ascii="GHEA Grapalat" w:hAnsi="GHEA Grapalat" w:cs="Sylfaen"/>
          <w:i w:val="0"/>
          <w:lang w:val="en-US"/>
        </w:rPr>
      </w:pPr>
    </w:p>
    <w:p w14:paraId="256172CD" w14:textId="77777777" w:rsidR="00642BF3" w:rsidRPr="00A71D81" w:rsidRDefault="00642BF3" w:rsidP="00642BF3">
      <w:pPr>
        <w:rPr>
          <w:rFonts w:ascii="GHEA Grapalat" w:hAnsi="GHEA Grapalat"/>
        </w:rPr>
      </w:pPr>
    </w:p>
    <w:p w14:paraId="267DDAAC" w14:textId="77777777" w:rsidR="00642BF3" w:rsidRDefault="00642BF3" w:rsidP="00642BF3">
      <w:pPr>
        <w:pStyle w:val="BodyTextIndent3"/>
        <w:spacing w:line="240" w:lineRule="auto"/>
        <w:ind w:firstLine="0"/>
        <w:rPr>
          <w:rFonts w:ascii="GHEA Grapalat" w:hAnsi="GHEA Grapalat"/>
          <w:b/>
          <w:lang w:val="hy-AM"/>
        </w:rPr>
      </w:pPr>
      <w:r w:rsidRPr="00A71D81">
        <w:rPr>
          <w:rFonts w:ascii="GHEA Grapalat" w:hAnsi="GHEA Grapalat"/>
          <w:b/>
          <w:lang w:val="hy-AM"/>
        </w:rPr>
        <w:br w:type="page"/>
      </w:r>
    </w:p>
    <w:p w14:paraId="1570C17C" w14:textId="77777777" w:rsidR="00E45256" w:rsidRDefault="00E45256" w:rsidP="00642BF3">
      <w:pPr>
        <w:pStyle w:val="BodyTextIndent3"/>
        <w:spacing w:line="240" w:lineRule="auto"/>
        <w:ind w:firstLine="0"/>
        <w:rPr>
          <w:rFonts w:ascii="GHEA Grapalat" w:hAnsi="GHEA Grapalat"/>
          <w:b/>
          <w:lang w:val="hy-AM"/>
        </w:rPr>
      </w:pPr>
    </w:p>
    <w:p w14:paraId="14EAAA7C" w14:textId="77777777" w:rsidR="00E45256" w:rsidRPr="005B02BB" w:rsidRDefault="00E45256" w:rsidP="00E45256">
      <w:pPr>
        <w:pStyle w:val="BodyTextIndent3"/>
        <w:spacing w:line="240" w:lineRule="auto"/>
        <w:ind w:firstLine="0"/>
        <w:rPr>
          <w:rFonts w:ascii="GHEA Grapalat" w:hAnsi="GHEA Grapalat" w:cs="Arial"/>
          <w:b/>
          <w:lang w:val="hy-AM"/>
        </w:rPr>
      </w:pPr>
      <w:r w:rsidRPr="005B02BB">
        <w:rPr>
          <w:rFonts w:ascii="GHEA Grapalat" w:hAnsi="GHEA Grapalat"/>
          <w:b/>
          <w:lang w:val="hy-AM"/>
        </w:rPr>
        <w:t xml:space="preserve">                                                                                                                                              </w:t>
      </w:r>
      <w:r w:rsidRPr="005B02BB">
        <w:rPr>
          <w:rFonts w:ascii="GHEA Grapalat" w:hAnsi="GHEA Grapalat" w:cs="Sylfaen"/>
          <w:b/>
          <w:lang w:val="hy-AM"/>
        </w:rPr>
        <w:t>Հավելված</w:t>
      </w:r>
      <w:r w:rsidRPr="005B02BB">
        <w:rPr>
          <w:rFonts w:ascii="GHEA Grapalat" w:hAnsi="GHEA Grapalat" w:cs="Arial"/>
          <w:b/>
          <w:lang w:val="hy-AM"/>
        </w:rPr>
        <w:t xml:space="preserve"> 5</w:t>
      </w:r>
    </w:p>
    <w:p w14:paraId="15B39AB5" w14:textId="77777777" w:rsidR="00E45256" w:rsidRPr="00AE2768" w:rsidRDefault="00E45256" w:rsidP="00E45256">
      <w:pPr>
        <w:pStyle w:val="BodyTextIndent3"/>
        <w:spacing w:line="240" w:lineRule="auto"/>
        <w:jc w:val="right"/>
        <w:rPr>
          <w:rFonts w:ascii="GHEA Grapalat" w:hAnsi="GHEA Grapalat" w:cs="Arial"/>
          <w:b/>
          <w:lang w:val="es-ES"/>
        </w:rPr>
      </w:pPr>
      <w:r w:rsidRPr="00D52874">
        <w:rPr>
          <w:rFonts w:ascii="GHEA Grapalat" w:hAnsi="GHEA Grapalat"/>
          <w:sz w:val="24"/>
          <w:szCs w:val="24"/>
          <w:lang w:val="es-ES"/>
        </w:rPr>
        <w:t>«</w:t>
      </w:r>
      <w:r w:rsidRPr="00BC71BD">
        <w:rPr>
          <w:rFonts w:ascii="GHEA Grapalat" w:hAnsi="GHEA Grapalat" w:cs="Sylfaen"/>
          <w:b/>
          <w:lang w:val="hy-AM"/>
        </w:rPr>
        <w:t>ԵՔԼ-</w:t>
      </w:r>
      <w:r w:rsidRPr="0096457E">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Pr>
          <w:rFonts w:ascii="GHEA Grapalat" w:hAnsi="GHEA Grapalat"/>
          <w:b/>
          <w:lang w:val="es-ES"/>
        </w:rPr>
        <w:t>26/1</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2642D81D" w14:textId="77777777" w:rsidR="00E45256" w:rsidRDefault="00E45256" w:rsidP="00E45256">
      <w:pPr>
        <w:pStyle w:val="BodyTextIndent3"/>
        <w:spacing w:line="240" w:lineRule="auto"/>
        <w:jc w:val="right"/>
        <w:rPr>
          <w:rFonts w:ascii="GHEA Grapalat" w:hAnsi="GHEA Grapalat" w:cs="Sylfaen"/>
          <w:b/>
          <w:lang w:val="es-ES"/>
        </w:rPr>
      </w:pPr>
      <w:r w:rsidRPr="0096457E">
        <w:rPr>
          <w:rFonts w:ascii="GHEA Grapalat" w:hAnsi="GHEA Grapalat" w:cs="Sylfaen"/>
          <w:b/>
          <w:lang w:val="hy-AM"/>
        </w:rPr>
        <w:t>գնանշման</w:t>
      </w:r>
      <w:r w:rsidRPr="002F58FE">
        <w:rPr>
          <w:rFonts w:ascii="GHEA Grapalat" w:hAnsi="GHEA Grapalat" w:cs="Sylfaen"/>
          <w:b/>
          <w:lang w:val="es-ES"/>
        </w:rPr>
        <w:t xml:space="preserve"> </w:t>
      </w:r>
      <w:r w:rsidRPr="0096457E">
        <w:rPr>
          <w:rFonts w:ascii="GHEA Grapalat" w:hAnsi="GHEA Grapalat" w:cs="Sylfaen"/>
          <w:b/>
          <w:lang w:val="hy-AM"/>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5B348AE5" w14:textId="77777777" w:rsidR="00E45256" w:rsidRPr="005B02BB" w:rsidRDefault="00E45256" w:rsidP="00E45256">
      <w:pPr>
        <w:pStyle w:val="BodyTextIndent3"/>
        <w:spacing w:line="240" w:lineRule="auto"/>
        <w:jc w:val="right"/>
        <w:rPr>
          <w:rFonts w:ascii="GHEA Grapalat" w:hAnsi="GHEA Grapalat" w:cs="Sylfaen"/>
          <w:b/>
          <w:lang w:val="hy-AM"/>
        </w:rPr>
      </w:pPr>
    </w:p>
    <w:p w14:paraId="09C1574D" w14:textId="77777777" w:rsidR="00E45256" w:rsidRPr="005B02BB" w:rsidRDefault="00E45256" w:rsidP="00E45256">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5B02BB">
        <w:rPr>
          <w:rStyle w:val="Strong"/>
          <w:rFonts w:ascii="GHEA Grapalat" w:hAnsi="GHEA Grapalat"/>
          <w:color w:val="000000"/>
          <w:sz w:val="20"/>
          <w:szCs w:val="20"/>
          <w:lang w:val="hy-AM"/>
        </w:rPr>
        <w:t>ԵՐԱՇԽԻՔ N __________</w:t>
      </w:r>
    </w:p>
    <w:p w14:paraId="593ECBDC" w14:textId="77777777" w:rsidR="00E45256" w:rsidRPr="005B02BB" w:rsidRDefault="00E45256" w:rsidP="00E45256">
      <w:pPr>
        <w:jc w:val="center"/>
        <w:rPr>
          <w:rFonts w:ascii="GHEA Grapalat" w:hAnsi="GHEA Grapalat" w:cs="GHEA Grapalat"/>
          <w:b/>
          <w:sz w:val="20"/>
          <w:szCs w:val="20"/>
          <w:lang w:val="hy-AM"/>
        </w:rPr>
      </w:pPr>
      <w:r w:rsidRPr="005B02BB">
        <w:rPr>
          <w:rFonts w:ascii="GHEA Grapalat" w:hAnsi="GHEA Grapalat" w:cs="GHEA Grapalat"/>
          <w:b/>
          <w:sz w:val="18"/>
          <w:szCs w:val="18"/>
          <w:lang w:val="hy-AM"/>
        </w:rPr>
        <w:t xml:space="preserve">         (պայմանագրի ապահովում)</w:t>
      </w:r>
    </w:p>
    <w:p w14:paraId="591F9B2D" w14:textId="77777777" w:rsidR="00E45256" w:rsidRPr="005B02BB" w:rsidRDefault="00E45256" w:rsidP="00E45256">
      <w:pPr>
        <w:pStyle w:val="NormalWeb"/>
        <w:shd w:val="clear" w:color="auto" w:fill="FFFFFF"/>
        <w:spacing w:before="0" w:beforeAutospacing="0" w:after="0" w:afterAutospacing="0"/>
        <w:ind w:firstLine="375"/>
        <w:rPr>
          <w:rStyle w:val="Strong"/>
          <w:lang w:val="hy-AM"/>
        </w:rPr>
      </w:pPr>
    </w:p>
    <w:p w14:paraId="2C90E889" w14:textId="77777777" w:rsidR="00E45256" w:rsidRPr="005B02BB" w:rsidRDefault="00E45256" w:rsidP="00E45256">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5B02BB">
        <w:rPr>
          <w:rStyle w:val="Strong"/>
          <w:rFonts w:ascii="GHEA Grapalat" w:hAnsi="GHEA Grapalat"/>
          <w:sz w:val="20"/>
          <w:szCs w:val="20"/>
          <w:lang w:val="hy-AM"/>
        </w:rPr>
        <w:tab/>
        <w:t xml:space="preserve">1.Սույն երաշխիքը (այսուհետ՝ երաշխիք) հանդիսանում է </w:t>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p>
    <w:p w14:paraId="4E35ABC8" w14:textId="77777777" w:rsidR="00E45256" w:rsidRPr="005B02BB" w:rsidRDefault="00E45256" w:rsidP="00E45256">
      <w:pPr>
        <w:pStyle w:val="NormalWeb"/>
        <w:shd w:val="clear" w:color="auto" w:fill="FFFFFF"/>
        <w:spacing w:before="0" w:beforeAutospacing="0" w:after="0" w:afterAutospacing="0"/>
        <w:ind w:left="5664" w:firstLine="708"/>
        <w:rPr>
          <w:rStyle w:val="Strong"/>
          <w:lang w:val="hy-AM"/>
        </w:rPr>
      </w:pPr>
      <w:r w:rsidRPr="005B02BB">
        <w:rPr>
          <w:rFonts w:ascii="GHEA Grapalat" w:hAnsi="GHEA Grapalat" w:cs="Sylfaen"/>
          <w:vertAlign w:val="superscript"/>
          <w:lang w:val="hy-AM"/>
        </w:rPr>
        <w:t xml:space="preserve">          պատվիրատուի անվանումը</w:t>
      </w:r>
    </w:p>
    <w:p w14:paraId="7C0BF397" w14:textId="77777777" w:rsidR="00E45256" w:rsidRPr="005B02BB" w:rsidRDefault="00E45256" w:rsidP="00E45256">
      <w:pPr>
        <w:pStyle w:val="NormalWeb"/>
        <w:shd w:val="clear" w:color="auto" w:fill="FFFFFF"/>
        <w:spacing w:before="0" w:beforeAutospacing="0" w:after="0" w:afterAutospacing="0"/>
        <w:rPr>
          <w:rFonts w:ascii="GHEA Grapalat" w:hAnsi="GHEA Grapalat" w:cs="Sylfaen"/>
          <w:vertAlign w:val="superscript"/>
          <w:lang w:val="hy-AM"/>
        </w:rPr>
      </w:pPr>
      <w:r w:rsidRPr="005B02BB">
        <w:rPr>
          <w:rStyle w:val="Strong"/>
          <w:rFonts w:ascii="GHEA Grapalat" w:hAnsi="GHEA Grapalat"/>
          <w:sz w:val="20"/>
          <w:szCs w:val="20"/>
          <w:lang w:val="hy-AM"/>
        </w:rPr>
        <w:t xml:space="preserve">(այսուհետ՝ բենեֆիցիար) և </w:t>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lang w:val="hy-AM"/>
        </w:rPr>
        <w:t xml:space="preserve"> (այսուհետ՝ պրիցինպալ) միջև </w:t>
      </w:r>
      <w:r w:rsidRPr="005B02BB">
        <w:rPr>
          <w:rFonts w:cs="Sylfaen"/>
          <w:vertAlign w:val="superscript"/>
          <w:lang w:val="hy-AM"/>
        </w:rPr>
        <w:t xml:space="preserve">                       </w:t>
      </w:r>
      <w:r w:rsidRPr="005B02BB">
        <w:rPr>
          <w:rFonts w:cs="Sylfaen"/>
          <w:vertAlign w:val="superscript"/>
          <w:lang w:val="hy-AM"/>
        </w:rPr>
        <w:tab/>
      </w:r>
      <w:r w:rsidRPr="005B02BB">
        <w:rPr>
          <w:rFonts w:cs="Sylfaen"/>
          <w:vertAlign w:val="superscript"/>
          <w:lang w:val="hy-AM"/>
        </w:rPr>
        <w:tab/>
      </w:r>
      <w:r w:rsidRPr="005B02BB">
        <w:rPr>
          <w:rFonts w:ascii="GHEA Grapalat" w:hAnsi="GHEA Grapalat" w:cs="Sylfaen"/>
          <w:vertAlign w:val="superscript"/>
          <w:lang w:val="hy-AM"/>
        </w:rPr>
        <w:t xml:space="preserve">ընտրված մասնակցի անվանումը </w:t>
      </w:r>
    </w:p>
    <w:p w14:paraId="718CE32F" w14:textId="77777777" w:rsidR="00E45256" w:rsidRPr="005B02BB" w:rsidRDefault="00E45256" w:rsidP="00E45256">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B02BB">
        <w:rPr>
          <w:rStyle w:val="Strong"/>
          <w:rFonts w:ascii="GHEA Grapalat" w:hAnsi="GHEA Grapalat"/>
          <w:sz w:val="20"/>
          <w:szCs w:val="20"/>
          <w:lang w:val="hy-AM"/>
        </w:rPr>
        <w:t xml:space="preserve">կնքվելիք N </w:t>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lang w:val="hy-AM"/>
        </w:rPr>
        <w:t xml:space="preserve">  պայմանագրից բխող պրինցիպալի </w:t>
      </w:r>
    </w:p>
    <w:p w14:paraId="44F481AD" w14:textId="77777777" w:rsidR="00E45256" w:rsidRPr="005B02BB" w:rsidRDefault="00E45256" w:rsidP="00E45256">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5B02BB">
        <w:rPr>
          <w:rStyle w:val="Strong"/>
          <w:rFonts w:ascii="GHEA Grapalat" w:hAnsi="GHEA Grapalat"/>
          <w:sz w:val="20"/>
          <w:szCs w:val="20"/>
          <w:lang w:val="hy-AM"/>
        </w:rPr>
        <w:tab/>
      </w:r>
      <w:r w:rsidRPr="005B02BB">
        <w:rPr>
          <w:rStyle w:val="Strong"/>
          <w:rFonts w:ascii="GHEA Grapalat" w:hAnsi="GHEA Grapalat"/>
          <w:sz w:val="20"/>
          <w:szCs w:val="20"/>
          <w:lang w:val="hy-AM"/>
        </w:rPr>
        <w:tab/>
      </w:r>
      <w:r w:rsidRPr="005B02BB">
        <w:rPr>
          <w:rStyle w:val="Strong"/>
          <w:rFonts w:ascii="GHEA Grapalat" w:hAnsi="GHEA Grapalat"/>
          <w:sz w:val="20"/>
          <w:szCs w:val="20"/>
          <w:lang w:val="hy-AM"/>
        </w:rPr>
        <w:tab/>
      </w:r>
      <w:r w:rsidRPr="005B02BB">
        <w:rPr>
          <w:rStyle w:val="Strong"/>
          <w:rFonts w:ascii="GHEA Grapalat" w:hAnsi="GHEA Grapalat"/>
          <w:sz w:val="20"/>
          <w:szCs w:val="20"/>
          <w:lang w:val="hy-AM"/>
        </w:rPr>
        <w:tab/>
      </w:r>
      <w:r w:rsidRPr="005B02BB">
        <w:rPr>
          <w:rFonts w:ascii="GHEA Grapalat" w:hAnsi="GHEA Grapalat" w:cs="Sylfaen"/>
          <w:vertAlign w:val="superscript"/>
          <w:lang w:val="hy-AM"/>
        </w:rPr>
        <w:t>կնքվելիք պայմանագրի համարը</w:t>
      </w:r>
    </w:p>
    <w:p w14:paraId="731FB092" w14:textId="77777777" w:rsidR="00E45256" w:rsidRPr="005B02BB" w:rsidRDefault="00E45256" w:rsidP="00E45256">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B02BB">
        <w:rPr>
          <w:rStyle w:val="Strong"/>
          <w:rFonts w:ascii="GHEA Grapalat" w:hAnsi="GHEA Grapalat"/>
          <w:sz w:val="20"/>
          <w:szCs w:val="20"/>
          <w:lang w:val="hy-AM"/>
        </w:rPr>
        <w:t xml:space="preserve">պարտավորությունների (այսուհետ՝ երաշխավորված պարտավորություններ) կատարման ապահովում: </w:t>
      </w:r>
    </w:p>
    <w:p w14:paraId="21C5D25E" w14:textId="77777777" w:rsidR="00E45256" w:rsidRPr="005B02BB" w:rsidRDefault="00E45256" w:rsidP="00E45256">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5B02BB">
        <w:rPr>
          <w:rStyle w:val="Strong"/>
          <w:rFonts w:ascii="GHEA Grapalat" w:hAnsi="GHEA Grapalat"/>
          <w:sz w:val="20"/>
          <w:szCs w:val="20"/>
          <w:lang w:val="hy-AM"/>
        </w:rPr>
        <w:t xml:space="preserve">2. Երաշխիքով </w:t>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lang w:val="hy-AM"/>
        </w:rPr>
        <w:t xml:space="preserve"> (այսուհետ՝ երաշխիք տվող </w:t>
      </w:r>
    </w:p>
    <w:p w14:paraId="3D242768" w14:textId="77777777" w:rsidR="00E45256" w:rsidRPr="005B02BB" w:rsidRDefault="00E45256" w:rsidP="00E45256">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5B02BB">
        <w:rPr>
          <w:rStyle w:val="Strong"/>
          <w:rFonts w:ascii="GHEA Grapalat" w:hAnsi="GHEA Grapalat"/>
          <w:sz w:val="20"/>
          <w:szCs w:val="20"/>
          <w:lang w:val="hy-AM"/>
        </w:rPr>
        <w:tab/>
      </w:r>
      <w:r w:rsidRPr="005B02BB">
        <w:rPr>
          <w:rStyle w:val="Strong"/>
          <w:rFonts w:ascii="GHEA Grapalat" w:hAnsi="GHEA Grapalat"/>
          <w:sz w:val="20"/>
          <w:szCs w:val="20"/>
          <w:lang w:val="hy-AM"/>
        </w:rPr>
        <w:tab/>
      </w:r>
      <w:r w:rsidRPr="005B02BB">
        <w:rPr>
          <w:rStyle w:val="Strong"/>
          <w:rFonts w:ascii="GHEA Grapalat" w:hAnsi="GHEA Grapalat"/>
          <w:sz w:val="20"/>
          <w:szCs w:val="20"/>
          <w:lang w:val="hy-AM"/>
        </w:rPr>
        <w:tab/>
        <w:t xml:space="preserve">                         </w:t>
      </w:r>
      <w:r w:rsidRPr="005B02BB">
        <w:rPr>
          <w:rFonts w:ascii="GHEA Grapalat" w:hAnsi="GHEA Grapalat" w:cs="Sylfaen"/>
          <w:vertAlign w:val="superscript"/>
          <w:lang w:val="hy-AM"/>
        </w:rPr>
        <w:t>երաշխիքը տվող բանկի անվանումը</w:t>
      </w:r>
    </w:p>
    <w:p w14:paraId="2F0890A8" w14:textId="77777777" w:rsidR="00E45256" w:rsidRPr="005B02BB" w:rsidRDefault="00E45256" w:rsidP="00E45256">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5B02BB">
        <w:rPr>
          <w:rStyle w:val="Strong"/>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p>
    <w:p w14:paraId="76A248A2" w14:textId="77777777" w:rsidR="00E45256" w:rsidRPr="005B02BB" w:rsidRDefault="00E45256" w:rsidP="00E45256">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5B02BB">
        <w:rPr>
          <w:rFonts w:ascii="GHEA Grapalat" w:hAnsi="GHEA Grapalat" w:cs="Sylfaen"/>
          <w:vertAlign w:val="superscript"/>
          <w:lang w:val="hy-AM"/>
        </w:rPr>
        <w:t xml:space="preserve">   գումարը թվերով և տառերով</w:t>
      </w:r>
    </w:p>
    <w:p w14:paraId="4AC95341" w14:textId="77777777" w:rsidR="00E45256" w:rsidRPr="005B02BB" w:rsidRDefault="00E45256" w:rsidP="00E45256">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B02BB">
        <w:rPr>
          <w:rStyle w:val="Strong"/>
          <w:rFonts w:ascii="GHEA Grapalat" w:hAnsi="GHEA Grapalat"/>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u w:val="single"/>
          <w:lang w:val="hy-AM"/>
        </w:rPr>
        <w:tab/>
      </w:r>
      <w:r w:rsidRPr="005B02BB">
        <w:rPr>
          <w:rStyle w:val="Strong"/>
          <w:rFonts w:ascii="GHEA Grapalat" w:hAnsi="GHEA Grapalat"/>
          <w:sz w:val="20"/>
          <w:szCs w:val="20"/>
          <w:lang w:val="hy-AM"/>
        </w:rPr>
        <w:t>հաշվեհամարին փոխանցման միջոցով:</w:t>
      </w:r>
    </w:p>
    <w:p w14:paraId="288BCDBD" w14:textId="77777777" w:rsidR="00E45256" w:rsidRPr="005B02BB" w:rsidRDefault="00E45256" w:rsidP="00E45256">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B02BB">
        <w:rPr>
          <w:rFonts w:ascii="GHEA Grapalat" w:hAnsi="GHEA Grapalat" w:cs="Sylfaen"/>
          <w:vertAlign w:val="superscript"/>
          <w:lang w:val="hy-AM"/>
        </w:rPr>
        <w:t xml:space="preserve">                                                                                      հաշվեհամարը</w:t>
      </w:r>
    </w:p>
    <w:p w14:paraId="16609F6F" w14:textId="77777777" w:rsidR="00E45256" w:rsidRPr="005B02BB" w:rsidRDefault="00E45256" w:rsidP="00E4525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3. Սույն երաշխիքն անհետկանչելի է:</w:t>
      </w:r>
    </w:p>
    <w:p w14:paraId="13D11BA6" w14:textId="77777777" w:rsidR="00E45256" w:rsidRPr="005B02BB" w:rsidRDefault="00E45256" w:rsidP="00E4525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581E7D3B" w14:textId="77777777" w:rsidR="00E45256" w:rsidRPr="005B02BB" w:rsidRDefault="00E45256" w:rsidP="00E4525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 xml:space="preserve">5. Երաշխիքը գործում է թողարկման պահից և ուժի մեջ  է  բենեֆիցիարի և պրիցիպալի միջև կնքվելիքN </w:t>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p>
    <w:p w14:paraId="24B716AE" w14:textId="77777777" w:rsidR="00E45256" w:rsidRPr="005B02BB" w:rsidRDefault="00E45256" w:rsidP="00E45256">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5B02BB">
        <w:rPr>
          <w:rFonts w:ascii="GHEA Grapalat" w:hAnsi="GHEA Grapalat" w:cs="Sylfaen"/>
          <w:vertAlign w:val="superscript"/>
          <w:lang w:val="hy-AM"/>
        </w:rPr>
        <w:t xml:space="preserve">                                   կնքվելիք պայմանագրի համարը </w:t>
      </w:r>
    </w:p>
    <w:p w14:paraId="1EEDC750" w14:textId="77777777" w:rsidR="00E45256" w:rsidRPr="005B02BB" w:rsidRDefault="00E45256" w:rsidP="00E45256">
      <w:pPr>
        <w:pStyle w:val="ListParagraph"/>
        <w:tabs>
          <w:tab w:val="left" w:pos="0"/>
        </w:tabs>
        <w:ind w:left="0"/>
        <w:mirrorIndents/>
        <w:jc w:val="both"/>
        <w:rPr>
          <w:rFonts w:ascii="GHEA Grapalat" w:hAnsi="GHEA Grapalat"/>
          <w:color w:val="000000"/>
          <w:sz w:val="20"/>
          <w:szCs w:val="20"/>
          <w:u w:val="single"/>
          <w:lang w:val="hy-AM"/>
        </w:rPr>
      </w:pPr>
      <w:r w:rsidRPr="005B02BB">
        <w:rPr>
          <w:rFonts w:ascii="GHEA Grapalat" w:hAnsi="GHEA Grapalat"/>
          <w:color w:val="000000"/>
          <w:sz w:val="20"/>
          <w:szCs w:val="20"/>
          <w:lang w:val="hy-AM"/>
        </w:rPr>
        <w:t xml:space="preserve">պայմանագիրն ուժի մեջ մտնելու օրվանից մինչև </w:t>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14:paraId="23040116" w14:textId="77777777" w:rsidR="00E45256" w:rsidRPr="005B02BB" w:rsidRDefault="00E45256" w:rsidP="00E45256">
      <w:pPr>
        <w:pStyle w:val="ListParagraph"/>
        <w:tabs>
          <w:tab w:val="left" w:pos="0"/>
        </w:tabs>
        <w:ind w:left="0"/>
        <w:mirrorIndents/>
        <w:jc w:val="both"/>
        <w:rPr>
          <w:rFonts w:ascii="GHEA Grapalat" w:hAnsi="GHEA Grapalat"/>
          <w:color w:val="000000"/>
          <w:sz w:val="20"/>
          <w:szCs w:val="20"/>
          <w:lang w:val="hy-AM"/>
        </w:rPr>
      </w:pPr>
      <w:r w:rsidRPr="005B02BB">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p>
    <w:p w14:paraId="6BAA653B" w14:textId="77777777" w:rsidR="00E45256" w:rsidRPr="005B02BB" w:rsidRDefault="008B7913" w:rsidP="00E45256">
      <w:pPr>
        <w:pStyle w:val="ListParagraph"/>
        <w:tabs>
          <w:tab w:val="left" w:pos="0"/>
        </w:tabs>
        <w:ind w:left="0"/>
        <w:mirrorIndents/>
        <w:jc w:val="both"/>
        <w:rPr>
          <w:rFonts w:ascii="GHEA Grapalat" w:hAnsi="GHEA Grapalat"/>
          <w:color w:val="000000"/>
          <w:sz w:val="20"/>
          <w:szCs w:val="20"/>
          <w:lang w:val="hy-AM"/>
        </w:rPr>
      </w:pPr>
      <w:hyperlink r:id="rId14" w:history="1">
        <w:r w:rsidR="00E45256" w:rsidRPr="00862D6D">
          <w:rPr>
            <w:b/>
            <w:color w:val="000000"/>
            <w:sz w:val="22"/>
            <w:szCs w:val="20"/>
          </w:rPr>
          <w:t>narine</w:t>
        </w:r>
        <w:r w:rsidR="00E45256" w:rsidRPr="00862D6D">
          <w:rPr>
            <w:b/>
            <w:color w:val="000000"/>
            <w:sz w:val="22"/>
            <w:szCs w:val="20"/>
            <w:lang w:val="hy-AM"/>
          </w:rPr>
          <w:t>.abrahamyan@yerevan.am</w:t>
        </w:r>
      </w:hyperlink>
      <w:r w:rsidR="00E45256" w:rsidRPr="00D56FD5">
        <w:rPr>
          <w:b/>
          <w:color w:val="000000"/>
          <w:sz w:val="22"/>
          <w:szCs w:val="20"/>
          <w:lang w:val="hy-AM"/>
        </w:rPr>
        <w:t xml:space="preserve"> </w:t>
      </w:r>
      <w:r w:rsidR="00E45256" w:rsidRPr="005B02BB">
        <w:rPr>
          <w:rFonts w:ascii="GHEA Grapalat" w:hAnsi="GHEA Grapalat"/>
          <w:color w:val="000000"/>
          <w:sz w:val="20"/>
          <w:szCs w:val="20"/>
          <w:lang w:val="hy-AM"/>
        </w:rPr>
        <w:t xml:space="preserve">էլեկտրոնային փոստի հասցեին։     </w:t>
      </w:r>
    </w:p>
    <w:p w14:paraId="02FA8A23" w14:textId="77777777" w:rsidR="00E45256" w:rsidRPr="005B02BB" w:rsidRDefault="00E45256" w:rsidP="00E4525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60922460" w14:textId="77777777" w:rsidR="00E45256" w:rsidRPr="005B02BB" w:rsidRDefault="00E45256" w:rsidP="00E4525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 xml:space="preserve">1) N </w:t>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t xml:space="preserve">     </w:t>
      </w:r>
      <w:r w:rsidRPr="005B02BB">
        <w:rPr>
          <w:rFonts w:ascii="GHEA Grapalat" w:hAnsi="GHEA Grapalat"/>
          <w:color w:val="000000"/>
          <w:sz w:val="20"/>
          <w:szCs w:val="20"/>
          <w:lang w:val="hy-AM"/>
        </w:rPr>
        <w:t xml:space="preserve"> պայմանագրի, ներառյալ նաև դրանում կատարված</w:t>
      </w:r>
    </w:p>
    <w:p w14:paraId="618A518A" w14:textId="77777777" w:rsidR="00E45256" w:rsidRPr="005B02BB" w:rsidRDefault="00E45256" w:rsidP="00E45256">
      <w:pPr>
        <w:pStyle w:val="NormalWeb"/>
        <w:shd w:val="clear" w:color="auto" w:fill="FFFFFF"/>
        <w:spacing w:before="0" w:beforeAutospacing="0" w:after="0" w:afterAutospacing="0"/>
        <w:rPr>
          <w:rFonts w:ascii="GHEA Grapalat" w:hAnsi="GHEA Grapalat" w:cs="Sylfaen"/>
          <w:vertAlign w:val="superscript"/>
          <w:lang w:val="hy-AM"/>
        </w:rPr>
      </w:pPr>
      <w:r w:rsidRPr="005B02BB">
        <w:rPr>
          <w:rFonts w:ascii="GHEA Grapalat" w:hAnsi="GHEA Grapalat" w:cs="Sylfaen"/>
          <w:vertAlign w:val="superscript"/>
          <w:lang w:val="hy-AM"/>
        </w:rPr>
        <w:t xml:space="preserve">                          կնքվելիք պայմանագրի համարը </w:t>
      </w:r>
    </w:p>
    <w:p w14:paraId="126703BC" w14:textId="77777777" w:rsidR="00E45256" w:rsidRPr="005B02BB" w:rsidRDefault="00E45256" w:rsidP="00E45256">
      <w:pPr>
        <w:pStyle w:val="NormalWeb"/>
        <w:shd w:val="clear" w:color="auto" w:fill="FFFFFF"/>
        <w:spacing w:before="0" w:beforeAutospacing="0" w:after="0" w:afterAutospacing="0"/>
        <w:rPr>
          <w:rFonts w:ascii="GHEA Grapalat" w:hAnsi="GHEA Grapalat"/>
          <w:color w:val="000000"/>
          <w:sz w:val="20"/>
          <w:szCs w:val="20"/>
          <w:lang w:val="hy-AM"/>
        </w:rPr>
      </w:pPr>
      <w:r w:rsidRPr="005B02BB">
        <w:rPr>
          <w:rFonts w:ascii="GHEA Grapalat" w:hAnsi="GHEA Grapalat"/>
          <w:color w:val="000000"/>
          <w:sz w:val="20"/>
          <w:szCs w:val="20"/>
          <w:lang w:val="hy-AM"/>
        </w:rPr>
        <w:t>փոփոխությունների, լրացուցիչ համաձայնագրերի պատճենները.</w:t>
      </w:r>
    </w:p>
    <w:p w14:paraId="15070CA8" w14:textId="77777777" w:rsidR="00E45256" w:rsidRPr="005B02BB" w:rsidRDefault="00E45256" w:rsidP="00E4525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 xml:space="preserve">2) բենեֆիցիարի կողմից պայմանագիրը միակողմանի լուծելու մասին </w:t>
      </w:r>
      <w:hyperlink r:id="rId15" w:history="1">
        <w:r w:rsidRPr="005B02BB">
          <w:rPr>
            <w:rStyle w:val="Hyperlink"/>
            <w:rFonts w:ascii="GHEA Grapalat" w:hAnsi="GHEA Grapalat"/>
            <w:sz w:val="20"/>
            <w:szCs w:val="20"/>
            <w:lang w:val="hy-AM"/>
          </w:rPr>
          <w:t>www.procurement.am</w:t>
        </w:r>
      </w:hyperlink>
      <w:r w:rsidRPr="005B02BB">
        <w:rPr>
          <w:rFonts w:ascii="GHEA Grapalat" w:hAnsi="GHEA Grapalat"/>
          <w:color w:val="000000"/>
          <w:sz w:val="20"/>
          <w:szCs w:val="20"/>
          <w:lang w:val="hy-AM"/>
        </w:rPr>
        <w:t xml:space="preserve"> հասցեով գործող տեղեկագրում հրապարակած ծանուցումը:</w:t>
      </w:r>
    </w:p>
    <w:p w14:paraId="4A7D35D7" w14:textId="77777777" w:rsidR="00E45256" w:rsidRPr="005B02BB" w:rsidRDefault="00E45256" w:rsidP="00E4525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0874469" w14:textId="77777777" w:rsidR="00E45256" w:rsidRPr="005B02BB" w:rsidRDefault="00E45256" w:rsidP="00E4525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8. Երաշխիք տվող անձը մերժում է բենեֆիցիարի պահանջը, եթե`</w:t>
      </w:r>
    </w:p>
    <w:p w14:paraId="205838AD" w14:textId="77777777" w:rsidR="00E45256" w:rsidRPr="005B02BB" w:rsidRDefault="00E45256" w:rsidP="00E4525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73831817" w14:textId="77777777" w:rsidR="00E45256" w:rsidRPr="005B02BB" w:rsidRDefault="00E45256" w:rsidP="00E4525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2) պահանջը ներկայացվել է երաշխիքով սահմանված ժամկետի ավարտից հետո:</w:t>
      </w:r>
    </w:p>
    <w:p w14:paraId="074022FE" w14:textId="77777777" w:rsidR="00E45256" w:rsidRPr="005B02BB" w:rsidRDefault="00E45256" w:rsidP="00E4525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28B2ED5" w14:textId="77777777" w:rsidR="00E45256" w:rsidRPr="005B02BB" w:rsidRDefault="00E45256" w:rsidP="00E4525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lastRenderedPageBreak/>
        <w:t>10. Սույն երաշխիքի նկատմամբ կիրառվում են Հայաստանի Հանրապետության քաղաքացիական օրենսգրքի համապատասխան դրույթները:</w:t>
      </w:r>
    </w:p>
    <w:p w14:paraId="709082EF" w14:textId="77777777" w:rsidR="00E45256" w:rsidRPr="005B02BB" w:rsidRDefault="00E45256" w:rsidP="00E4525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72FBF7B1" w14:textId="77777777" w:rsidR="00E45256" w:rsidRPr="005B02BB" w:rsidRDefault="00E45256" w:rsidP="00E4525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475A3EA8" w14:textId="77777777" w:rsidR="00E45256" w:rsidRPr="005B02BB" w:rsidRDefault="00E45256" w:rsidP="00E4525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 xml:space="preserve">Գործադիր մարմնի ղեկավար </w:t>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p>
    <w:p w14:paraId="6C228886" w14:textId="77777777" w:rsidR="00E45256" w:rsidRPr="005B02BB" w:rsidRDefault="00E45256" w:rsidP="00E4525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3DC6030" w14:textId="77777777" w:rsidR="00E45256" w:rsidRPr="005B02BB" w:rsidRDefault="00E45256" w:rsidP="00E4525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862CD4E" w14:textId="77777777" w:rsidR="00E45256" w:rsidRPr="005B02BB" w:rsidRDefault="00E45256" w:rsidP="00E4525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p>
    <w:p w14:paraId="416B0832" w14:textId="77777777" w:rsidR="00E45256" w:rsidRPr="005B02BB" w:rsidRDefault="00E45256" w:rsidP="00E45256">
      <w:pPr>
        <w:pStyle w:val="NormalWeb"/>
        <w:shd w:val="clear" w:color="auto" w:fill="FFFFFF"/>
        <w:spacing w:before="0" w:beforeAutospacing="0" w:after="0" w:afterAutospacing="0"/>
        <w:rPr>
          <w:rFonts w:ascii="GHEA Grapalat" w:hAnsi="GHEA Grapalat" w:cs="Sylfaen"/>
          <w:vertAlign w:val="superscript"/>
          <w:lang w:val="hy-AM"/>
        </w:rPr>
      </w:pPr>
      <w:r w:rsidRPr="005B02BB">
        <w:rPr>
          <w:rFonts w:ascii="GHEA Grapalat" w:hAnsi="GHEA Grapalat" w:cs="Sylfaen"/>
          <w:vertAlign w:val="superscript"/>
          <w:lang w:val="hy-AM"/>
        </w:rPr>
        <w:t xml:space="preserve">                                                        ամիսը, ամսաթիվը, տարեթիվը</w:t>
      </w:r>
    </w:p>
    <w:p w14:paraId="42263E5B" w14:textId="77777777" w:rsidR="00E45256" w:rsidRPr="005B02BB" w:rsidRDefault="00E45256" w:rsidP="00E45256">
      <w:pPr>
        <w:pStyle w:val="BodyTextIndent3"/>
        <w:spacing w:line="240" w:lineRule="auto"/>
        <w:jc w:val="center"/>
        <w:rPr>
          <w:rFonts w:ascii="GHEA Grapalat" w:hAnsi="GHEA Grapalat" w:cs="Arial"/>
          <w:b/>
          <w:lang w:val="hy-AM"/>
        </w:rPr>
      </w:pPr>
    </w:p>
    <w:p w14:paraId="5032FAE1" w14:textId="77777777" w:rsidR="00E45256" w:rsidRPr="005B02BB" w:rsidRDefault="00E45256" w:rsidP="00E45256">
      <w:pPr>
        <w:pStyle w:val="FootnoteText"/>
        <w:ind w:firstLine="142"/>
        <w:rPr>
          <w:rFonts w:ascii="GHEA Grapalat" w:hAnsi="GHEA Grapalat"/>
          <w:i/>
          <w:sz w:val="16"/>
          <w:szCs w:val="16"/>
          <w:lang w:val="hy-AM"/>
        </w:rPr>
      </w:pPr>
    </w:p>
    <w:p w14:paraId="4ECF7110" w14:textId="77777777" w:rsidR="00E45256" w:rsidRPr="005B02BB" w:rsidRDefault="00E45256" w:rsidP="00E45256">
      <w:pPr>
        <w:pStyle w:val="FootnoteText"/>
        <w:ind w:firstLine="142"/>
        <w:rPr>
          <w:rFonts w:ascii="GHEA Grapalat" w:hAnsi="GHEA Grapalat"/>
          <w:i/>
          <w:sz w:val="16"/>
          <w:szCs w:val="16"/>
          <w:lang w:val="hy-AM"/>
        </w:rPr>
      </w:pPr>
    </w:p>
    <w:p w14:paraId="07315F2A" w14:textId="77777777" w:rsidR="00E45256" w:rsidRPr="005B02BB" w:rsidRDefault="00E45256" w:rsidP="00E45256">
      <w:pPr>
        <w:pStyle w:val="FootnoteText"/>
        <w:ind w:firstLine="142"/>
        <w:rPr>
          <w:rFonts w:ascii="GHEA Grapalat" w:hAnsi="GHEA Grapalat"/>
          <w:i/>
          <w:sz w:val="16"/>
          <w:szCs w:val="16"/>
          <w:lang w:val="hy-AM"/>
        </w:rPr>
      </w:pPr>
    </w:p>
    <w:p w14:paraId="0C1C7466" w14:textId="77777777" w:rsidR="00E45256" w:rsidRPr="005B02BB" w:rsidRDefault="00E45256" w:rsidP="00E45256">
      <w:pPr>
        <w:pStyle w:val="FootnoteText"/>
        <w:ind w:firstLine="142"/>
        <w:rPr>
          <w:rFonts w:ascii="GHEA Grapalat" w:hAnsi="GHEA Grapalat"/>
          <w:i/>
          <w:sz w:val="16"/>
          <w:szCs w:val="16"/>
          <w:lang w:val="af-ZA"/>
        </w:rPr>
      </w:pPr>
      <w:r w:rsidRPr="005B02BB">
        <w:rPr>
          <w:rFonts w:ascii="GHEA Grapalat" w:hAnsi="GHEA Grapalat"/>
          <w:i/>
          <w:sz w:val="16"/>
          <w:szCs w:val="16"/>
          <w:lang w:val="hy-AM"/>
        </w:rPr>
        <w:t>*լրացվում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է</w:t>
      </w:r>
      <w:r w:rsidRPr="005B02BB">
        <w:rPr>
          <w:rFonts w:ascii="GHEA Grapalat" w:hAnsi="GHEA Grapalat"/>
          <w:i/>
          <w:sz w:val="16"/>
          <w:szCs w:val="16"/>
          <w:lang w:val="af-ZA"/>
        </w:rPr>
        <w:t xml:space="preserve"> </w:t>
      </w:r>
      <w:r w:rsidRPr="005B02BB">
        <w:rPr>
          <w:rFonts w:ascii="GHEA Grapalat" w:hAnsi="GHEA Grapalat"/>
          <w:i/>
          <w:sz w:val="16"/>
          <w:szCs w:val="16"/>
          <w:lang w:val="hy-AM"/>
        </w:rPr>
        <w:t>հանձնաժողովի</w:t>
      </w:r>
      <w:r w:rsidRPr="005B02BB">
        <w:rPr>
          <w:rFonts w:ascii="GHEA Grapalat" w:hAnsi="GHEA Grapalat"/>
          <w:i/>
          <w:sz w:val="16"/>
          <w:szCs w:val="16"/>
          <w:lang w:val="af-ZA"/>
        </w:rPr>
        <w:t xml:space="preserve"> </w:t>
      </w:r>
      <w:r w:rsidRPr="005B02BB">
        <w:rPr>
          <w:rFonts w:ascii="GHEA Grapalat" w:hAnsi="GHEA Grapalat"/>
          <w:i/>
          <w:sz w:val="16"/>
          <w:szCs w:val="16"/>
          <w:lang w:val="hy-AM"/>
        </w:rPr>
        <w:t>քարտուղարի</w:t>
      </w:r>
      <w:r w:rsidRPr="005B02BB">
        <w:rPr>
          <w:rFonts w:ascii="GHEA Grapalat" w:hAnsi="GHEA Grapalat"/>
          <w:i/>
          <w:sz w:val="16"/>
          <w:szCs w:val="16"/>
          <w:lang w:val="af-ZA"/>
        </w:rPr>
        <w:t xml:space="preserve"> </w:t>
      </w:r>
      <w:r w:rsidRPr="005B02BB">
        <w:rPr>
          <w:rFonts w:ascii="GHEA Grapalat" w:hAnsi="GHEA Grapalat"/>
          <w:i/>
          <w:sz w:val="16"/>
          <w:szCs w:val="16"/>
          <w:lang w:val="hy-AM"/>
        </w:rPr>
        <w:t>կողմից</w:t>
      </w:r>
      <w:r w:rsidRPr="005B02BB">
        <w:rPr>
          <w:rFonts w:ascii="GHEA Grapalat" w:hAnsi="GHEA Grapalat"/>
          <w:i/>
          <w:sz w:val="16"/>
          <w:szCs w:val="16"/>
          <w:lang w:val="af-ZA"/>
        </w:rPr>
        <w:t xml:space="preserve">` </w:t>
      </w:r>
      <w:r w:rsidRPr="005B02BB">
        <w:rPr>
          <w:rFonts w:ascii="GHEA Grapalat" w:hAnsi="GHEA Grapalat"/>
          <w:i/>
          <w:sz w:val="16"/>
          <w:szCs w:val="16"/>
          <w:lang w:val="hy-AM"/>
        </w:rPr>
        <w:t>մինչև</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հրավերը</w:t>
      </w:r>
      <w:r w:rsidRPr="005B02BB">
        <w:rPr>
          <w:rFonts w:ascii="GHEA Grapalat" w:hAnsi="GHEA Grapalat"/>
          <w:i/>
          <w:sz w:val="16"/>
          <w:szCs w:val="16"/>
          <w:lang w:val="af-ZA"/>
        </w:rPr>
        <w:t xml:space="preserve"> </w:t>
      </w:r>
      <w:r w:rsidRPr="005B02BB">
        <w:rPr>
          <w:rFonts w:ascii="GHEA Grapalat" w:hAnsi="GHEA Grapalat"/>
          <w:i/>
          <w:sz w:val="16"/>
          <w:szCs w:val="16"/>
          <w:lang w:val="hy-AM"/>
        </w:rPr>
        <w:t>տեղեկագրում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հրապարակելը:</w:t>
      </w:r>
    </w:p>
    <w:p w14:paraId="21BB6CA5" w14:textId="77777777" w:rsidR="00E45256" w:rsidRDefault="00E45256" w:rsidP="00642BF3">
      <w:pPr>
        <w:pStyle w:val="BodyTextIndent3"/>
        <w:spacing w:line="240" w:lineRule="auto"/>
        <w:ind w:firstLine="0"/>
        <w:rPr>
          <w:rFonts w:ascii="GHEA Grapalat" w:hAnsi="GHEA Grapalat"/>
          <w:b/>
          <w:lang w:val="hy-AM"/>
        </w:rPr>
      </w:pPr>
    </w:p>
    <w:p w14:paraId="2E43AB11" w14:textId="77777777" w:rsidR="00E45256" w:rsidRDefault="00E45256" w:rsidP="00642BF3">
      <w:pPr>
        <w:pStyle w:val="BodyTextIndent3"/>
        <w:spacing w:line="240" w:lineRule="auto"/>
        <w:ind w:firstLine="0"/>
        <w:rPr>
          <w:rFonts w:ascii="GHEA Grapalat" w:hAnsi="GHEA Grapalat"/>
          <w:b/>
          <w:lang w:val="hy-AM"/>
        </w:rPr>
      </w:pPr>
    </w:p>
    <w:p w14:paraId="75067CB2" w14:textId="77777777" w:rsidR="00E45256" w:rsidRDefault="00E45256" w:rsidP="00642BF3">
      <w:pPr>
        <w:pStyle w:val="BodyTextIndent3"/>
        <w:spacing w:line="240" w:lineRule="auto"/>
        <w:ind w:firstLine="0"/>
        <w:rPr>
          <w:rFonts w:ascii="GHEA Grapalat" w:hAnsi="GHEA Grapalat"/>
          <w:i/>
          <w:sz w:val="16"/>
          <w:szCs w:val="16"/>
          <w:lang w:val="af-ZA"/>
        </w:rPr>
      </w:pPr>
    </w:p>
    <w:p w14:paraId="55D8A444" w14:textId="77777777" w:rsidR="006D21DD" w:rsidRDefault="006D21DD" w:rsidP="00642BF3">
      <w:pPr>
        <w:pStyle w:val="BodyTextIndent3"/>
        <w:spacing w:line="240" w:lineRule="auto"/>
        <w:jc w:val="right"/>
        <w:rPr>
          <w:rFonts w:ascii="GHEA Grapalat" w:hAnsi="GHEA Grapalat" w:cs="Sylfaen"/>
          <w:b/>
          <w:lang w:val="hy-AM"/>
        </w:rPr>
      </w:pPr>
    </w:p>
    <w:p w14:paraId="7322A090" w14:textId="77777777" w:rsidR="006D21DD" w:rsidRDefault="006D21DD" w:rsidP="00642BF3">
      <w:pPr>
        <w:pStyle w:val="BodyTextIndent3"/>
        <w:spacing w:line="240" w:lineRule="auto"/>
        <w:jc w:val="right"/>
        <w:rPr>
          <w:rFonts w:ascii="GHEA Grapalat" w:hAnsi="GHEA Grapalat" w:cs="Sylfaen"/>
          <w:b/>
          <w:lang w:val="hy-AM"/>
        </w:rPr>
      </w:pPr>
    </w:p>
    <w:p w14:paraId="1276A8AE" w14:textId="77777777" w:rsidR="006D21DD" w:rsidRDefault="006D21DD" w:rsidP="00642BF3">
      <w:pPr>
        <w:pStyle w:val="BodyTextIndent3"/>
        <w:spacing w:line="240" w:lineRule="auto"/>
        <w:jc w:val="right"/>
        <w:rPr>
          <w:rFonts w:ascii="GHEA Grapalat" w:hAnsi="GHEA Grapalat" w:cs="Sylfaen"/>
          <w:b/>
          <w:lang w:val="hy-AM"/>
        </w:rPr>
      </w:pPr>
    </w:p>
    <w:p w14:paraId="6D31D222" w14:textId="77777777" w:rsidR="006D21DD" w:rsidRDefault="006D21DD" w:rsidP="00642BF3">
      <w:pPr>
        <w:pStyle w:val="BodyTextIndent3"/>
        <w:spacing w:line="240" w:lineRule="auto"/>
        <w:jc w:val="right"/>
        <w:rPr>
          <w:rFonts w:ascii="GHEA Grapalat" w:hAnsi="GHEA Grapalat" w:cs="Sylfaen"/>
          <w:b/>
          <w:lang w:val="hy-AM"/>
        </w:rPr>
      </w:pPr>
    </w:p>
    <w:p w14:paraId="2B5741A9" w14:textId="77777777" w:rsidR="006D21DD" w:rsidRDefault="006D21DD" w:rsidP="00642BF3">
      <w:pPr>
        <w:pStyle w:val="BodyTextIndent3"/>
        <w:spacing w:line="240" w:lineRule="auto"/>
        <w:jc w:val="right"/>
        <w:rPr>
          <w:rFonts w:ascii="GHEA Grapalat" w:hAnsi="GHEA Grapalat" w:cs="Sylfaen"/>
          <w:b/>
          <w:lang w:val="hy-AM"/>
        </w:rPr>
      </w:pPr>
    </w:p>
    <w:p w14:paraId="4D7ECC08" w14:textId="77777777" w:rsidR="006D21DD" w:rsidRDefault="006D21DD" w:rsidP="00642BF3">
      <w:pPr>
        <w:pStyle w:val="BodyTextIndent3"/>
        <w:spacing w:line="240" w:lineRule="auto"/>
        <w:jc w:val="right"/>
        <w:rPr>
          <w:rFonts w:ascii="GHEA Grapalat" w:hAnsi="GHEA Grapalat" w:cs="Sylfaen"/>
          <w:b/>
          <w:lang w:val="hy-AM"/>
        </w:rPr>
      </w:pPr>
    </w:p>
    <w:p w14:paraId="14662E5E" w14:textId="77777777" w:rsidR="006D21DD" w:rsidRDefault="006D21DD" w:rsidP="00642BF3">
      <w:pPr>
        <w:pStyle w:val="BodyTextIndent3"/>
        <w:spacing w:line="240" w:lineRule="auto"/>
        <w:jc w:val="right"/>
        <w:rPr>
          <w:rFonts w:ascii="GHEA Grapalat" w:hAnsi="GHEA Grapalat" w:cs="Sylfaen"/>
          <w:b/>
          <w:lang w:val="hy-AM"/>
        </w:rPr>
      </w:pPr>
    </w:p>
    <w:p w14:paraId="2F0D8F5C" w14:textId="77777777" w:rsidR="006D21DD" w:rsidRDefault="006D21DD" w:rsidP="00642BF3">
      <w:pPr>
        <w:pStyle w:val="BodyTextIndent3"/>
        <w:spacing w:line="240" w:lineRule="auto"/>
        <w:jc w:val="right"/>
        <w:rPr>
          <w:rFonts w:ascii="GHEA Grapalat" w:hAnsi="GHEA Grapalat" w:cs="Sylfaen"/>
          <w:b/>
          <w:lang w:val="hy-AM"/>
        </w:rPr>
      </w:pPr>
    </w:p>
    <w:p w14:paraId="364193A4" w14:textId="77777777" w:rsidR="006D21DD" w:rsidRDefault="006D21DD" w:rsidP="00642BF3">
      <w:pPr>
        <w:pStyle w:val="BodyTextIndent3"/>
        <w:spacing w:line="240" w:lineRule="auto"/>
        <w:jc w:val="right"/>
        <w:rPr>
          <w:rFonts w:ascii="GHEA Grapalat" w:hAnsi="GHEA Grapalat" w:cs="Sylfaen"/>
          <w:b/>
          <w:lang w:val="hy-AM"/>
        </w:rPr>
      </w:pPr>
    </w:p>
    <w:p w14:paraId="0CC9BE8B" w14:textId="77777777" w:rsidR="006D21DD" w:rsidRDefault="006D21DD" w:rsidP="00642BF3">
      <w:pPr>
        <w:pStyle w:val="BodyTextIndent3"/>
        <w:spacing w:line="240" w:lineRule="auto"/>
        <w:jc w:val="right"/>
        <w:rPr>
          <w:rFonts w:ascii="GHEA Grapalat" w:hAnsi="GHEA Grapalat" w:cs="Sylfaen"/>
          <w:b/>
          <w:lang w:val="hy-AM"/>
        </w:rPr>
      </w:pPr>
    </w:p>
    <w:p w14:paraId="329F844F" w14:textId="77777777" w:rsidR="006D21DD" w:rsidRDefault="006D21DD" w:rsidP="00642BF3">
      <w:pPr>
        <w:pStyle w:val="BodyTextIndent3"/>
        <w:spacing w:line="240" w:lineRule="auto"/>
        <w:jc w:val="right"/>
        <w:rPr>
          <w:rFonts w:ascii="GHEA Grapalat" w:hAnsi="GHEA Grapalat" w:cs="Sylfaen"/>
          <w:b/>
          <w:lang w:val="hy-AM"/>
        </w:rPr>
      </w:pPr>
    </w:p>
    <w:p w14:paraId="2CA38BD0" w14:textId="77777777" w:rsidR="006D21DD" w:rsidRDefault="006D21DD" w:rsidP="00642BF3">
      <w:pPr>
        <w:pStyle w:val="BodyTextIndent3"/>
        <w:spacing w:line="240" w:lineRule="auto"/>
        <w:jc w:val="right"/>
        <w:rPr>
          <w:rFonts w:ascii="GHEA Grapalat" w:hAnsi="GHEA Grapalat" w:cs="Sylfaen"/>
          <w:b/>
          <w:lang w:val="hy-AM"/>
        </w:rPr>
      </w:pPr>
    </w:p>
    <w:p w14:paraId="19377E7C" w14:textId="77777777" w:rsidR="006D21DD" w:rsidRDefault="006D21DD" w:rsidP="00642BF3">
      <w:pPr>
        <w:pStyle w:val="BodyTextIndent3"/>
        <w:spacing w:line="240" w:lineRule="auto"/>
        <w:jc w:val="right"/>
        <w:rPr>
          <w:rFonts w:ascii="GHEA Grapalat" w:hAnsi="GHEA Grapalat" w:cs="Sylfaen"/>
          <w:b/>
          <w:lang w:val="hy-AM"/>
        </w:rPr>
      </w:pPr>
    </w:p>
    <w:p w14:paraId="00FC1F50" w14:textId="77777777" w:rsidR="006D21DD" w:rsidRDefault="006D21DD" w:rsidP="00642BF3">
      <w:pPr>
        <w:pStyle w:val="BodyTextIndent3"/>
        <w:spacing w:line="240" w:lineRule="auto"/>
        <w:jc w:val="right"/>
        <w:rPr>
          <w:rFonts w:ascii="GHEA Grapalat" w:hAnsi="GHEA Grapalat" w:cs="Sylfaen"/>
          <w:b/>
          <w:lang w:val="hy-AM"/>
        </w:rPr>
      </w:pPr>
    </w:p>
    <w:p w14:paraId="6349DF61" w14:textId="77777777" w:rsidR="006D21DD" w:rsidRDefault="006D21DD" w:rsidP="00642BF3">
      <w:pPr>
        <w:pStyle w:val="BodyTextIndent3"/>
        <w:spacing w:line="240" w:lineRule="auto"/>
        <w:jc w:val="right"/>
        <w:rPr>
          <w:rFonts w:ascii="GHEA Grapalat" w:hAnsi="GHEA Grapalat" w:cs="Sylfaen"/>
          <w:b/>
          <w:lang w:val="hy-AM"/>
        </w:rPr>
      </w:pPr>
    </w:p>
    <w:p w14:paraId="240B8999" w14:textId="77777777" w:rsidR="006D21DD" w:rsidRDefault="006D21DD" w:rsidP="00642BF3">
      <w:pPr>
        <w:pStyle w:val="BodyTextIndent3"/>
        <w:spacing w:line="240" w:lineRule="auto"/>
        <w:jc w:val="right"/>
        <w:rPr>
          <w:rFonts w:ascii="GHEA Grapalat" w:hAnsi="GHEA Grapalat" w:cs="Sylfaen"/>
          <w:b/>
          <w:lang w:val="hy-AM"/>
        </w:rPr>
      </w:pPr>
    </w:p>
    <w:p w14:paraId="69AA6D19" w14:textId="77777777" w:rsidR="006D21DD" w:rsidRDefault="006D21DD" w:rsidP="00642BF3">
      <w:pPr>
        <w:pStyle w:val="BodyTextIndent3"/>
        <w:spacing w:line="240" w:lineRule="auto"/>
        <w:jc w:val="right"/>
        <w:rPr>
          <w:rFonts w:ascii="GHEA Grapalat" w:hAnsi="GHEA Grapalat" w:cs="Sylfaen"/>
          <w:b/>
          <w:lang w:val="hy-AM"/>
        </w:rPr>
      </w:pPr>
    </w:p>
    <w:p w14:paraId="4A2852F7" w14:textId="77777777" w:rsidR="006D21DD" w:rsidRDefault="006D21DD" w:rsidP="00642BF3">
      <w:pPr>
        <w:pStyle w:val="BodyTextIndent3"/>
        <w:spacing w:line="240" w:lineRule="auto"/>
        <w:jc w:val="right"/>
        <w:rPr>
          <w:rFonts w:ascii="GHEA Grapalat" w:hAnsi="GHEA Grapalat" w:cs="Sylfaen"/>
          <w:b/>
          <w:lang w:val="hy-AM"/>
        </w:rPr>
      </w:pPr>
    </w:p>
    <w:p w14:paraId="0803A361" w14:textId="77777777" w:rsidR="006D21DD" w:rsidRDefault="006D21DD" w:rsidP="00642BF3">
      <w:pPr>
        <w:pStyle w:val="BodyTextIndent3"/>
        <w:spacing w:line="240" w:lineRule="auto"/>
        <w:jc w:val="right"/>
        <w:rPr>
          <w:rFonts w:ascii="GHEA Grapalat" w:hAnsi="GHEA Grapalat" w:cs="Sylfaen"/>
          <w:b/>
          <w:lang w:val="hy-AM"/>
        </w:rPr>
      </w:pPr>
    </w:p>
    <w:p w14:paraId="0E9F64F5" w14:textId="77777777" w:rsidR="006D21DD" w:rsidRDefault="006D21DD" w:rsidP="00642BF3">
      <w:pPr>
        <w:pStyle w:val="BodyTextIndent3"/>
        <w:spacing w:line="240" w:lineRule="auto"/>
        <w:jc w:val="right"/>
        <w:rPr>
          <w:rFonts w:ascii="GHEA Grapalat" w:hAnsi="GHEA Grapalat" w:cs="Sylfaen"/>
          <w:b/>
          <w:lang w:val="hy-AM"/>
        </w:rPr>
      </w:pPr>
    </w:p>
    <w:p w14:paraId="13F0BEA2" w14:textId="77777777" w:rsidR="006D21DD" w:rsidRDefault="006D21DD" w:rsidP="00642BF3">
      <w:pPr>
        <w:pStyle w:val="BodyTextIndent3"/>
        <w:spacing w:line="240" w:lineRule="auto"/>
        <w:jc w:val="right"/>
        <w:rPr>
          <w:rFonts w:ascii="GHEA Grapalat" w:hAnsi="GHEA Grapalat" w:cs="Sylfaen"/>
          <w:b/>
          <w:lang w:val="hy-AM"/>
        </w:rPr>
      </w:pPr>
    </w:p>
    <w:p w14:paraId="15CE061A" w14:textId="77777777" w:rsidR="006D21DD" w:rsidRDefault="006D21DD" w:rsidP="00642BF3">
      <w:pPr>
        <w:pStyle w:val="BodyTextIndent3"/>
        <w:spacing w:line="240" w:lineRule="auto"/>
        <w:jc w:val="right"/>
        <w:rPr>
          <w:rFonts w:ascii="GHEA Grapalat" w:hAnsi="GHEA Grapalat" w:cs="Sylfaen"/>
          <w:b/>
          <w:lang w:val="hy-AM"/>
        </w:rPr>
      </w:pPr>
    </w:p>
    <w:p w14:paraId="1BCCBE3B" w14:textId="77777777" w:rsidR="006D21DD" w:rsidRDefault="006D21DD" w:rsidP="00642BF3">
      <w:pPr>
        <w:pStyle w:val="BodyTextIndent3"/>
        <w:spacing w:line="240" w:lineRule="auto"/>
        <w:jc w:val="right"/>
        <w:rPr>
          <w:rFonts w:ascii="GHEA Grapalat" w:hAnsi="GHEA Grapalat" w:cs="Sylfaen"/>
          <w:b/>
          <w:lang w:val="hy-AM"/>
        </w:rPr>
      </w:pPr>
    </w:p>
    <w:p w14:paraId="18AAAC69" w14:textId="77777777" w:rsidR="006D21DD" w:rsidRDefault="006D21DD" w:rsidP="00642BF3">
      <w:pPr>
        <w:pStyle w:val="BodyTextIndent3"/>
        <w:spacing w:line="240" w:lineRule="auto"/>
        <w:jc w:val="right"/>
        <w:rPr>
          <w:rFonts w:ascii="GHEA Grapalat" w:hAnsi="GHEA Grapalat" w:cs="Sylfaen"/>
          <w:b/>
          <w:lang w:val="hy-AM"/>
        </w:rPr>
      </w:pPr>
    </w:p>
    <w:p w14:paraId="66A4FCDA" w14:textId="77777777" w:rsidR="006D21DD" w:rsidRDefault="006D21DD" w:rsidP="00642BF3">
      <w:pPr>
        <w:pStyle w:val="BodyTextIndent3"/>
        <w:spacing w:line="240" w:lineRule="auto"/>
        <w:jc w:val="right"/>
        <w:rPr>
          <w:rFonts w:ascii="GHEA Grapalat" w:hAnsi="GHEA Grapalat" w:cs="Sylfaen"/>
          <w:b/>
          <w:lang w:val="hy-AM"/>
        </w:rPr>
      </w:pPr>
    </w:p>
    <w:p w14:paraId="628526B0" w14:textId="77777777" w:rsidR="006D21DD" w:rsidRDefault="006D21DD" w:rsidP="00642BF3">
      <w:pPr>
        <w:pStyle w:val="BodyTextIndent3"/>
        <w:spacing w:line="240" w:lineRule="auto"/>
        <w:jc w:val="right"/>
        <w:rPr>
          <w:rFonts w:ascii="GHEA Grapalat" w:hAnsi="GHEA Grapalat" w:cs="Sylfaen"/>
          <w:b/>
          <w:lang w:val="hy-AM"/>
        </w:rPr>
      </w:pPr>
    </w:p>
    <w:p w14:paraId="292A1291" w14:textId="77777777" w:rsidR="006D21DD" w:rsidRDefault="006D21DD" w:rsidP="00642BF3">
      <w:pPr>
        <w:pStyle w:val="BodyTextIndent3"/>
        <w:spacing w:line="240" w:lineRule="auto"/>
        <w:jc w:val="right"/>
        <w:rPr>
          <w:rFonts w:ascii="GHEA Grapalat" w:hAnsi="GHEA Grapalat" w:cs="Sylfaen"/>
          <w:b/>
          <w:lang w:val="hy-AM"/>
        </w:rPr>
      </w:pPr>
    </w:p>
    <w:p w14:paraId="4E171C57" w14:textId="77777777" w:rsidR="006D21DD" w:rsidRDefault="006D21DD" w:rsidP="00642BF3">
      <w:pPr>
        <w:pStyle w:val="BodyTextIndent3"/>
        <w:spacing w:line="240" w:lineRule="auto"/>
        <w:jc w:val="right"/>
        <w:rPr>
          <w:rFonts w:ascii="GHEA Grapalat" w:hAnsi="GHEA Grapalat" w:cs="Sylfaen"/>
          <w:b/>
          <w:lang w:val="hy-AM"/>
        </w:rPr>
      </w:pPr>
    </w:p>
    <w:p w14:paraId="67A72360" w14:textId="77777777" w:rsidR="006D21DD" w:rsidRDefault="006D21DD" w:rsidP="00642BF3">
      <w:pPr>
        <w:pStyle w:val="BodyTextIndent3"/>
        <w:spacing w:line="240" w:lineRule="auto"/>
        <w:jc w:val="right"/>
        <w:rPr>
          <w:rFonts w:ascii="GHEA Grapalat" w:hAnsi="GHEA Grapalat" w:cs="Sylfaen"/>
          <w:b/>
          <w:lang w:val="hy-AM"/>
        </w:rPr>
      </w:pPr>
    </w:p>
    <w:p w14:paraId="1204F7B0" w14:textId="77777777" w:rsidR="006D21DD" w:rsidRDefault="006D21DD" w:rsidP="00642BF3">
      <w:pPr>
        <w:pStyle w:val="BodyTextIndent3"/>
        <w:spacing w:line="240" w:lineRule="auto"/>
        <w:jc w:val="right"/>
        <w:rPr>
          <w:rFonts w:ascii="GHEA Grapalat" w:hAnsi="GHEA Grapalat" w:cs="Sylfaen"/>
          <w:b/>
          <w:lang w:val="hy-AM"/>
        </w:rPr>
      </w:pPr>
    </w:p>
    <w:p w14:paraId="639EDE4C" w14:textId="77777777" w:rsidR="006D21DD" w:rsidRDefault="006D21DD" w:rsidP="00642BF3">
      <w:pPr>
        <w:pStyle w:val="BodyTextIndent3"/>
        <w:spacing w:line="240" w:lineRule="auto"/>
        <w:jc w:val="right"/>
        <w:rPr>
          <w:rFonts w:ascii="GHEA Grapalat" w:hAnsi="GHEA Grapalat" w:cs="Sylfaen"/>
          <w:b/>
          <w:lang w:val="hy-AM"/>
        </w:rPr>
      </w:pPr>
    </w:p>
    <w:p w14:paraId="60C2EEC3" w14:textId="77777777" w:rsidR="006D21DD" w:rsidRDefault="006D21DD" w:rsidP="00642BF3">
      <w:pPr>
        <w:pStyle w:val="BodyTextIndent3"/>
        <w:spacing w:line="240" w:lineRule="auto"/>
        <w:jc w:val="right"/>
        <w:rPr>
          <w:rFonts w:ascii="GHEA Grapalat" w:hAnsi="GHEA Grapalat" w:cs="Sylfaen"/>
          <w:b/>
          <w:lang w:val="hy-AM"/>
        </w:rPr>
      </w:pPr>
    </w:p>
    <w:p w14:paraId="314E90EC" w14:textId="77777777" w:rsidR="006D21DD" w:rsidRDefault="006D21DD" w:rsidP="00642BF3">
      <w:pPr>
        <w:pStyle w:val="BodyTextIndent3"/>
        <w:spacing w:line="240" w:lineRule="auto"/>
        <w:jc w:val="right"/>
        <w:rPr>
          <w:rFonts w:ascii="GHEA Grapalat" w:hAnsi="GHEA Grapalat" w:cs="Sylfaen"/>
          <w:b/>
          <w:lang w:val="hy-AM"/>
        </w:rPr>
      </w:pPr>
    </w:p>
    <w:p w14:paraId="2E1A7EA9" w14:textId="77777777" w:rsidR="006D21DD" w:rsidRDefault="006D21DD" w:rsidP="00642BF3">
      <w:pPr>
        <w:pStyle w:val="BodyTextIndent3"/>
        <w:spacing w:line="240" w:lineRule="auto"/>
        <w:jc w:val="right"/>
        <w:rPr>
          <w:rFonts w:ascii="GHEA Grapalat" w:hAnsi="GHEA Grapalat" w:cs="Sylfaen"/>
          <w:b/>
          <w:lang w:val="hy-AM"/>
        </w:rPr>
      </w:pPr>
    </w:p>
    <w:p w14:paraId="4979D377" w14:textId="77777777" w:rsidR="006D21DD" w:rsidRDefault="006D21DD" w:rsidP="00642BF3">
      <w:pPr>
        <w:pStyle w:val="BodyTextIndent3"/>
        <w:spacing w:line="240" w:lineRule="auto"/>
        <w:jc w:val="right"/>
        <w:rPr>
          <w:rFonts w:ascii="GHEA Grapalat" w:hAnsi="GHEA Grapalat" w:cs="Sylfaen"/>
          <w:b/>
          <w:lang w:val="hy-AM"/>
        </w:rPr>
      </w:pPr>
    </w:p>
    <w:p w14:paraId="61B24D4D" w14:textId="77777777" w:rsidR="006D21DD" w:rsidRDefault="006D21DD" w:rsidP="00642BF3">
      <w:pPr>
        <w:pStyle w:val="BodyTextIndent3"/>
        <w:spacing w:line="240" w:lineRule="auto"/>
        <w:jc w:val="right"/>
        <w:rPr>
          <w:rFonts w:ascii="GHEA Grapalat" w:hAnsi="GHEA Grapalat" w:cs="Sylfaen"/>
          <w:b/>
          <w:lang w:val="hy-AM"/>
        </w:rPr>
      </w:pPr>
    </w:p>
    <w:p w14:paraId="104C7158" w14:textId="77777777" w:rsidR="006D21DD" w:rsidRDefault="006D21DD" w:rsidP="00642BF3">
      <w:pPr>
        <w:pStyle w:val="BodyTextIndent3"/>
        <w:spacing w:line="240" w:lineRule="auto"/>
        <w:jc w:val="right"/>
        <w:rPr>
          <w:rFonts w:ascii="GHEA Grapalat" w:hAnsi="GHEA Grapalat" w:cs="Sylfaen"/>
          <w:b/>
          <w:lang w:val="hy-AM"/>
        </w:rPr>
      </w:pPr>
    </w:p>
    <w:p w14:paraId="5FA505CC" w14:textId="77777777" w:rsidR="006D21DD" w:rsidRDefault="006D21DD" w:rsidP="00642BF3">
      <w:pPr>
        <w:pStyle w:val="BodyTextIndent3"/>
        <w:spacing w:line="240" w:lineRule="auto"/>
        <w:jc w:val="right"/>
        <w:rPr>
          <w:rFonts w:ascii="GHEA Grapalat" w:hAnsi="GHEA Grapalat" w:cs="Sylfaen"/>
          <w:b/>
          <w:lang w:val="hy-AM"/>
        </w:rPr>
      </w:pPr>
    </w:p>
    <w:p w14:paraId="58DC523A" w14:textId="77777777" w:rsidR="006D21DD" w:rsidRDefault="006D21DD" w:rsidP="00642BF3">
      <w:pPr>
        <w:pStyle w:val="BodyTextIndent3"/>
        <w:spacing w:line="240" w:lineRule="auto"/>
        <w:jc w:val="right"/>
        <w:rPr>
          <w:rFonts w:ascii="GHEA Grapalat" w:hAnsi="GHEA Grapalat" w:cs="Sylfaen"/>
          <w:b/>
          <w:lang w:val="hy-AM"/>
        </w:rPr>
      </w:pPr>
    </w:p>
    <w:p w14:paraId="174B6339" w14:textId="77777777" w:rsidR="006D21DD" w:rsidRDefault="006D21DD" w:rsidP="00642BF3">
      <w:pPr>
        <w:pStyle w:val="BodyTextIndent3"/>
        <w:spacing w:line="240" w:lineRule="auto"/>
        <w:jc w:val="right"/>
        <w:rPr>
          <w:rFonts w:ascii="GHEA Grapalat" w:hAnsi="GHEA Grapalat" w:cs="Sylfaen"/>
          <w:b/>
          <w:lang w:val="hy-AM"/>
        </w:rPr>
      </w:pPr>
    </w:p>
    <w:p w14:paraId="422A479E" w14:textId="77777777" w:rsidR="006D21DD" w:rsidRDefault="006D21DD" w:rsidP="00642BF3">
      <w:pPr>
        <w:pStyle w:val="BodyTextIndent3"/>
        <w:spacing w:line="240" w:lineRule="auto"/>
        <w:jc w:val="right"/>
        <w:rPr>
          <w:rFonts w:ascii="GHEA Grapalat" w:hAnsi="GHEA Grapalat" w:cs="Sylfaen"/>
          <w:b/>
          <w:lang w:val="hy-AM"/>
        </w:rPr>
      </w:pPr>
    </w:p>
    <w:p w14:paraId="6B0A3DEE" w14:textId="77777777" w:rsidR="006D21DD" w:rsidRDefault="006D21DD" w:rsidP="00642BF3">
      <w:pPr>
        <w:pStyle w:val="BodyTextIndent3"/>
        <w:spacing w:line="240" w:lineRule="auto"/>
        <w:jc w:val="right"/>
        <w:rPr>
          <w:rFonts w:ascii="GHEA Grapalat" w:hAnsi="GHEA Grapalat" w:cs="Sylfaen"/>
          <w:b/>
          <w:lang w:val="hy-AM"/>
        </w:rPr>
      </w:pPr>
    </w:p>
    <w:p w14:paraId="02F6C2E2" w14:textId="77777777" w:rsidR="006D21DD" w:rsidRDefault="006D21DD" w:rsidP="00642BF3">
      <w:pPr>
        <w:pStyle w:val="BodyTextIndent3"/>
        <w:spacing w:line="240" w:lineRule="auto"/>
        <w:jc w:val="right"/>
        <w:rPr>
          <w:rFonts w:ascii="GHEA Grapalat" w:hAnsi="GHEA Grapalat" w:cs="Sylfaen"/>
          <w:b/>
          <w:lang w:val="hy-AM"/>
        </w:rPr>
      </w:pPr>
    </w:p>
    <w:p w14:paraId="4F9F0F79" w14:textId="77777777" w:rsidR="006D21DD" w:rsidRDefault="006D21DD" w:rsidP="00642BF3">
      <w:pPr>
        <w:pStyle w:val="BodyTextIndent3"/>
        <w:spacing w:line="240" w:lineRule="auto"/>
        <w:jc w:val="right"/>
        <w:rPr>
          <w:rFonts w:ascii="GHEA Grapalat" w:hAnsi="GHEA Grapalat" w:cs="Sylfaen"/>
          <w:b/>
          <w:lang w:val="hy-AM"/>
        </w:rPr>
      </w:pPr>
    </w:p>
    <w:p w14:paraId="7836FEC7" w14:textId="77777777" w:rsidR="00642BF3" w:rsidRPr="00A71D81" w:rsidRDefault="00642BF3" w:rsidP="00642BF3">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14:paraId="70D8FE1E" w14:textId="3B06B78B" w:rsidR="00642BF3" w:rsidRPr="00AE2768" w:rsidRDefault="00642BF3" w:rsidP="00642BF3">
      <w:pPr>
        <w:pStyle w:val="BodyTextIndent3"/>
        <w:spacing w:line="240" w:lineRule="auto"/>
        <w:jc w:val="right"/>
        <w:rPr>
          <w:rFonts w:ascii="GHEA Grapalat" w:hAnsi="GHEA Grapalat" w:cs="Arial"/>
          <w:b/>
          <w:lang w:val="es-ES"/>
        </w:rPr>
      </w:pPr>
      <w:r w:rsidRPr="00D52874">
        <w:rPr>
          <w:rFonts w:ascii="GHEA Grapalat" w:hAnsi="GHEA Grapalat"/>
          <w:sz w:val="24"/>
          <w:szCs w:val="24"/>
          <w:lang w:val="es-ES"/>
        </w:rPr>
        <w:t>«</w:t>
      </w:r>
      <w:r w:rsidRPr="00BC71BD">
        <w:rPr>
          <w:rFonts w:ascii="GHEA Grapalat" w:hAnsi="GHEA Grapalat" w:cs="Sylfaen"/>
          <w:b/>
          <w:lang w:val="hy-AM"/>
        </w:rPr>
        <w:t>ԵՔԼ-</w:t>
      </w:r>
      <w:r w:rsidRPr="0096457E">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sidR="00C1689B">
        <w:rPr>
          <w:rFonts w:ascii="GHEA Grapalat" w:hAnsi="GHEA Grapalat"/>
          <w:b/>
          <w:lang w:val="es-ES"/>
        </w:rPr>
        <w:t>2</w:t>
      </w:r>
      <w:r w:rsidR="000C6FF6">
        <w:rPr>
          <w:rFonts w:ascii="GHEA Grapalat" w:hAnsi="GHEA Grapalat"/>
          <w:b/>
          <w:lang w:val="es-ES"/>
        </w:rPr>
        <w:t>6</w:t>
      </w:r>
      <w:r w:rsidR="00C1689B">
        <w:rPr>
          <w:rFonts w:ascii="GHEA Grapalat" w:hAnsi="GHEA Grapalat"/>
          <w:b/>
          <w:lang w:val="es-ES"/>
        </w:rPr>
        <w:t>/</w:t>
      </w:r>
      <w:r w:rsidR="000C6FF6">
        <w:rPr>
          <w:rFonts w:ascii="GHEA Grapalat" w:hAnsi="GHEA Grapalat"/>
          <w:b/>
          <w:lang w:val="es-ES"/>
        </w:rPr>
        <w:t>1</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4F99BF68" w14:textId="77777777" w:rsidR="00642BF3" w:rsidRDefault="00642BF3" w:rsidP="00642BF3">
      <w:pPr>
        <w:pStyle w:val="BodyTextIndent3"/>
        <w:spacing w:line="240" w:lineRule="auto"/>
        <w:jc w:val="right"/>
        <w:rPr>
          <w:rFonts w:ascii="GHEA Grapalat" w:hAnsi="GHEA Grapalat" w:cs="Sylfaen"/>
          <w:b/>
          <w:lang w:val="es-ES"/>
        </w:rPr>
      </w:pPr>
      <w:r w:rsidRPr="0096457E">
        <w:rPr>
          <w:rFonts w:ascii="GHEA Grapalat" w:hAnsi="GHEA Grapalat" w:cs="Sylfaen"/>
          <w:b/>
          <w:lang w:val="hy-AM"/>
        </w:rPr>
        <w:t>գնանշման</w:t>
      </w:r>
      <w:r w:rsidRPr="002F58FE">
        <w:rPr>
          <w:rFonts w:ascii="GHEA Grapalat" w:hAnsi="GHEA Grapalat" w:cs="Sylfaen"/>
          <w:b/>
          <w:lang w:val="es-ES"/>
        </w:rPr>
        <w:t xml:space="preserve"> </w:t>
      </w:r>
      <w:r w:rsidRPr="0096457E">
        <w:rPr>
          <w:rFonts w:ascii="GHEA Grapalat" w:hAnsi="GHEA Grapalat" w:cs="Sylfaen"/>
          <w:b/>
          <w:lang w:val="hy-AM"/>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70AEDAB5" w14:textId="77777777" w:rsidR="0063530A" w:rsidRPr="00AE2768" w:rsidRDefault="0063530A" w:rsidP="00642BF3">
      <w:pPr>
        <w:pStyle w:val="BodyTextIndent3"/>
        <w:spacing w:line="240" w:lineRule="auto"/>
        <w:jc w:val="right"/>
        <w:rPr>
          <w:rFonts w:ascii="GHEA Grapalat" w:hAnsi="GHEA Grapalat" w:cs="Arial"/>
          <w:b/>
          <w:lang w:val="es-ES"/>
        </w:rPr>
      </w:pPr>
    </w:p>
    <w:p w14:paraId="5850D205" w14:textId="77777777" w:rsidR="00642BF3" w:rsidRPr="00A71D81" w:rsidRDefault="00642BF3" w:rsidP="00642BF3">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2F95F078" w14:textId="77777777" w:rsidR="00642BF3" w:rsidRPr="00A71D81" w:rsidRDefault="00642BF3" w:rsidP="00642BF3">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Pr="00A71D81">
        <w:rPr>
          <w:rFonts w:ascii="GHEA Grapalat" w:hAnsi="GHEA Grapalat" w:cs="GHEA Grapalat"/>
          <w:b/>
          <w:sz w:val="18"/>
          <w:szCs w:val="18"/>
          <w:lang w:val="hy-AM"/>
        </w:rPr>
        <w:t xml:space="preserve">         (պայմանագրի ապահովում)</w:t>
      </w:r>
    </w:p>
    <w:p w14:paraId="2636FF97" w14:textId="77777777" w:rsidR="00642BF3" w:rsidRPr="00A71D81" w:rsidRDefault="00642BF3" w:rsidP="00642BF3">
      <w:pPr>
        <w:rPr>
          <w:rFonts w:ascii="GHEA Grapalat" w:hAnsi="GHEA Grapalat" w:cs="GHEA Grapalat"/>
          <w:b/>
          <w:sz w:val="20"/>
          <w:szCs w:val="20"/>
          <w:lang w:val="hy-AM"/>
        </w:rPr>
      </w:pPr>
    </w:p>
    <w:p w14:paraId="26F80F16" w14:textId="77777777" w:rsidR="00642BF3" w:rsidRPr="00A71D81" w:rsidRDefault="00642BF3" w:rsidP="00642BF3">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1567808F" w14:textId="77777777" w:rsidR="00642BF3" w:rsidRPr="00A71D81" w:rsidRDefault="00642BF3" w:rsidP="00642BF3">
      <w:pPr>
        <w:rPr>
          <w:rFonts w:ascii="GHEA Grapalat" w:hAnsi="GHEA Grapalat" w:cs="GHEA Grapalat"/>
          <w:sz w:val="20"/>
          <w:szCs w:val="20"/>
          <w:lang w:val="hy-AM"/>
        </w:rPr>
      </w:pPr>
    </w:p>
    <w:p w14:paraId="3EBB9EF4" w14:textId="77777777" w:rsidR="00642BF3" w:rsidRPr="00A71D81" w:rsidRDefault="00642BF3" w:rsidP="00642BF3">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3ECDC88A" w14:textId="77777777" w:rsidR="00642BF3" w:rsidRPr="00A71D81" w:rsidRDefault="00642BF3" w:rsidP="00642BF3">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7931E10" w14:textId="77777777" w:rsidR="00642BF3" w:rsidRPr="00A71D81" w:rsidRDefault="00642BF3" w:rsidP="00642BF3">
      <w:pPr>
        <w:ind w:firstLine="708"/>
        <w:jc w:val="both"/>
        <w:rPr>
          <w:rFonts w:ascii="GHEA Grapalat" w:hAnsi="GHEA Grapalat" w:cs="GHEA Grapalat"/>
          <w:sz w:val="20"/>
          <w:szCs w:val="20"/>
          <w:lang w:val="hy-AM"/>
        </w:rPr>
      </w:pPr>
    </w:p>
    <w:p w14:paraId="61F53409" w14:textId="77777777" w:rsidR="00642BF3" w:rsidRPr="00A71D81" w:rsidRDefault="00642BF3" w:rsidP="00642BF3">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 Համաձայնության առարկան</w:t>
      </w:r>
    </w:p>
    <w:p w14:paraId="16DA3096" w14:textId="77777777" w:rsidR="00642BF3" w:rsidRPr="00A71D81" w:rsidRDefault="00642BF3" w:rsidP="00642BF3">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4B86B2DF" w14:textId="4E253AB9" w:rsidR="00642BF3" w:rsidRDefault="00642BF3" w:rsidP="00642BF3">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w:t>
      </w:r>
      <w:r w:rsidRPr="00F34FC0">
        <w:rPr>
          <w:rFonts w:ascii="GHEA Grapalat" w:hAnsi="GHEA Grapalat" w:cs="GHEA Grapalat"/>
          <w:sz w:val="20"/>
          <w:szCs w:val="20"/>
          <w:lang w:val="pt-BR"/>
        </w:rPr>
        <w:t xml:space="preserve">Ընկերությունը մասնակցում է </w:t>
      </w:r>
      <w:r w:rsidR="00A404A1" w:rsidRPr="00E222FC">
        <w:rPr>
          <w:rFonts w:ascii="GHEA Grapalat" w:hAnsi="GHEA Grapalat" w:cs="GHEA Grapalat"/>
          <w:sz w:val="20"/>
          <w:szCs w:val="20"/>
          <w:lang w:val="hy-AM"/>
        </w:rPr>
        <w:t>«</w:t>
      </w:r>
      <w:r w:rsidRPr="00E222FC">
        <w:rPr>
          <w:rFonts w:ascii="GHEA Grapalat" w:hAnsi="GHEA Grapalat" w:cs="GHEA Grapalat"/>
          <w:b/>
          <w:sz w:val="22"/>
          <w:szCs w:val="20"/>
          <w:u w:val="single"/>
          <w:lang w:val="pt-BR"/>
        </w:rPr>
        <w:t>Երքաղլույս</w:t>
      </w:r>
      <w:r w:rsidR="00A404A1" w:rsidRPr="00E222FC">
        <w:rPr>
          <w:rFonts w:ascii="GHEA Grapalat" w:hAnsi="GHEA Grapalat" w:cs="GHEA Grapalat"/>
          <w:b/>
          <w:sz w:val="22"/>
          <w:szCs w:val="20"/>
          <w:u w:val="single"/>
          <w:lang w:val="hy-AM"/>
        </w:rPr>
        <w:t>»</w:t>
      </w:r>
      <w:r w:rsidRPr="00E222FC">
        <w:rPr>
          <w:rFonts w:ascii="GHEA Grapalat" w:hAnsi="GHEA Grapalat" w:cs="GHEA Grapalat"/>
          <w:b/>
          <w:sz w:val="22"/>
          <w:szCs w:val="20"/>
          <w:u w:val="single"/>
          <w:lang w:val="pt-BR"/>
        </w:rPr>
        <w:t xml:space="preserve"> ՓԲԸ-ի</w:t>
      </w:r>
      <w:r w:rsidRPr="00E222FC">
        <w:rPr>
          <w:rFonts w:ascii="GHEA Grapalat" w:hAnsi="GHEA Grapalat" w:cs="GHEA Grapalat"/>
          <w:sz w:val="20"/>
          <w:szCs w:val="20"/>
          <w:lang w:val="pt-BR"/>
        </w:rPr>
        <w:t xml:space="preserve">  (այսուհետ` Պատվիրատու) կողմից կազմակերպված </w:t>
      </w:r>
      <w:r w:rsidRPr="00E222FC">
        <w:rPr>
          <w:rFonts w:ascii="GHEA Grapalat" w:hAnsi="GHEA Grapalat"/>
          <w:lang w:val="es-ES"/>
        </w:rPr>
        <w:t>«</w:t>
      </w:r>
      <w:r w:rsidRPr="00E222FC">
        <w:rPr>
          <w:rFonts w:ascii="GHEA Grapalat" w:hAnsi="GHEA Grapalat" w:cs="Sylfaen"/>
          <w:b/>
          <w:lang w:val="hy-AM"/>
        </w:rPr>
        <w:t>ԵՔԼ-ԳՀԱՊՁԲ</w:t>
      </w:r>
      <w:r w:rsidRPr="00E222FC">
        <w:rPr>
          <w:rFonts w:ascii="GHEA Grapalat" w:hAnsi="GHEA Grapalat"/>
          <w:b/>
          <w:lang w:val="es-ES"/>
        </w:rPr>
        <w:t>-</w:t>
      </w:r>
      <w:r w:rsidR="00C1689B" w:rsidRPr="00E222FC">
        <w:rPr>
          <w:rFonts w:ascii="GHEA Grapalat" w:hAnsi="GHEA Grapalat"/>
          <w:b/>
          <w:lang w:val="es-ES"/>
        </w:rPr>
        <w:t>2</w:t>
      </w:r>
      <w:r w:rsidR="000C6FF6">
        <w:rPr>
          <w:rFonts w:ascii="GHEA Grapalat" w:hAnsi="GHEA Grapalat"/>
          <w:b/>
          <w:lang w:val="es-ES"/>
        </w:rPr>
        <w:t>6</w:t>
      </w:r>
      <w:r w:rsidR="00C1689B" w:rsidRPr="00E222FC">
        <w:rPr>
          <w:rFonts w:ascii="GHEA Grapalat" w:hAnsi="GHEA Grapalat"/>
          <w:b/>
          <w:lang w:val="es-ES"/>
        </w:rPr>
        <w:t>/</w:t>
      </w:r>
      <w:r w:rsidR="000C6FF6">
        <w:rPr>
          <w:rFonts w:ascii="GHEA Grapalat" w:hAnsi="GHEA Grapalat"/>
          <w:b/>
          <w:lang w:val="es-ES"/>
        </w:rPr>
        <w:t>1</w:t>
      </w:r>
      <w:r w:rsidRPr="00E222FC">
        <w:rPr>
          <w:rFonts w:ascii="GHEA Grapalat" w:hAnsi="GHEA Grapalat"/>
          <w:lang w:val="es-ES"/>
        </w:rPr>
        <w:t xml:space="preserve">» </w:t>
      </w:r>
      <w:r w:rsidRPr="00E222FC">
        <w:rPr>
          <w:rFonts w:ascii="GHEA Grapalat" w:hAnsi="GHEA Grapalat" w:cs="GHEA Grapalat"/>
          <w:sz w:val="20"/>
          <w:szCs w:val="20"/>
          <w:lang w:val="pt-BR"/>
        </w:rPr>
        <w:t>ծածկագրով</w:t>
      </w:r>
      <w:r w:rsidRPr="00F34FC0">
        <w:rPr>
          <w:rFonts w:ascii="GHEA Grapalat" w:hAnsi="GHEA Grapalat" w:cs="GHEA Grapalat"/>
          <w:sz w:val="20"/>
          <w:szCs w:val="20"/>
          <w:lang w:val="pt-BR"/>
        </w:rPr>
        <w:t xml:space="preserve"> գնման ընթացակարգին:</w:t>
      </w:r>
    </w:p>
    <w:p w14:paraId="1675EFB4" w14:textId="77777777" w:rsidR="00F31617" w:rsidRPr="00A71D81" w:rsidRDefault="00F31617" w:rsidP="00F31617">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457984A9" w14:textId="77777777" w:rsidR="00F31617" w:rsidRPr="00A71D81" w:rsidRDefault="00F31617" w:rsidP="00F31617">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61E3310B" w14:textId="77777777" w:rsidR="00F31617" w:rsidRPr="00A71D81" w:rsidRDefault="00F31617" w:rsidP="00F31617">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3DD512E" w14:textId="77777777" w:rsidR="00F31617" w:rsidRPr="00A71D81" w:rsidRDefault="00F31617" w:rsidP="00F31617">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3C8037EA" w14:textId="77777777" w:rsidR="00F31617" w:rsidRPr="00A71D81" w:rsidRDefault="00F31617" w:rsidP="00F31617">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DEDDC8F" w14:textId="77777777" w:rsidR="00F31617" w:rsidRPr="00A71D81" w:rsidRDefault="00F31617" w:rsidP="00F31617">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933178A" w14:textId="77777777" w:rsidR="00F31617" w:rsidRPr="00AE74A0" w:rsidRDefault="00F31617" w:rsidP="00F31617">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481AEECF" w14:textId="77777777" w:rsidR="00F31617" w:rsidRPr="00A71D81" w:rsidRDefault="00F31617" w:rsidP="00F31617">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4C4867B2" w14:textId="77777777" w:rsidR="00F31617" w:rsidRPr="00A71D81" w:rsidRDefault="00F31617" w:rsidP="00F31617">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0BEF21B" w14:textId="77777777" w:rsidR="00F31617" w:rsidRPr="00A71D81" w:rsidRDefault="00F31617" w:rsidP="00F31617">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085AB281" w14:textId="77777777" w:rsidR="00F31617" w:rsidRPr="00A71D81" w:rsidRDefault="00F31617" w:rsidP="00F31617">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A7EB749" w14:textId="77777777" w:rsidR="00F31617" w:rsidRPr="00A71D81" w:rsidRDefault="00F31617" w:rsidP="00F31617">
      <w:pPr>
        <w:jc w:val="both"/>
        <w:rPr>
          <w:rFonts w:ascii="GHEA Grapalat" w:hAnsi="GHEA Grapalat" w:cs="GHEA Grapalat"/>
          <w:sz w:val="20"/>
          <w:szCs w:val="20"/>
          <w:lang w:val="hy-AM"/>
        </w:rPr>
      </w:pPr>
    </w:p>
    <w:p w14:paraId="0A4A3CBF" w14:textId="77777777" w:rsidR="00F31617" w:rsidRPr="00A71D81" w:rsidRDefault="00F31617" w:rsidP="00F31617">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2. Այլ պայմաններ</w:t>
      </w:r>
    </w:p>
    <w:p w14:paraId="5D091AF7" w14:textId="77777777" w:rsidR="00F31617" w:rsidRPr="006D2E03" w:rsidRDefault="00F31617" w:rsidP="00F31617">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415C5CAF" w14:textId="77777777" w:rsidR="00F31617" w:rsidRPr="00A71D81" w:rsidRDefault="00F31617" w:rsidP="00F31617">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5C6F15" w14:textId="77777777" w:rsidR="00F31617" w:rsidRPr="00A71D81" w:rsidRDefault="00F31617" w:rsidP="00F31617">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681E335F" w14:textId="77777777" w:rsidR="00F31617" w:rsidRPr="00A71D81" w:rsidDel="00A13215" w:rsidRDefault="00F31617" w:rsidP="00F31617">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69A5ACEF" w14:textId="77777777" w:rsidR="00F31617" w:rsidRPr="00A71D81" w:rsidRDefault="00F31617" w:rsidP="00F31617">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E83C78" w14:textId="77777777" w:rsidR="00F31617" w:rsidRPr="00A71D81" w:rsidRDefault="00F31617" w:rsidP="00F31617">
      <w:pPr>
        <w:ind w:firstLine="567"/>
        <w:jc w:val="both"/>
        <w:rPr>
          <w:rFonts w:ascii="GHEA Grapalat" w:hAnsi="GHEA Grapalat" w:cs="GHEA Grapalat"/>
          <w:sz w:val="20"/>
          <w:szCs w:val="20"/>
          <w:lang w:val="hy-AM"/>
        </w:rPr>
      </w:pPr>
    </w:p>
    <w:p w14:paraId="46959635" w14:textId="77777777" w:rsidR="00642BF3" w:rsidRPr="00A71D81" w:rsidRDefault="00642BF3" w:rsidP="00642BF3">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3B05B73" w14:textId="77777777" w:rsidR="00642BF3" w:rsidRPr="00A71D81" w:rsidRDefault="00642BF3" w:rsidP="00642BF3">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4FB12FB5" w14:textId="77777777" w:rsidR="00642BF3" w:rsidRPr="00A71D81" w:rsidRDefault="00642BF3" w:rsidP="00642BF3">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5B800001" w14:textId="77777777" w:rsidR="00642BF3" w:rsidRPr="00A71D81" w:rsidRDefault="00642BF3" w:rsidP="00642BF3">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88D0A9E" w14:textId="77777777" w:rsidR="00642BF3" w:rsidRPr="00A71D81" w:rsidRDefault="00642BF3" w:rsidP="00642BF3">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35DD2A96" w14:textId="77777777" w:rsidR="00642BF3" w:rsidRPr="00A71D81" w:rsidRDefault="00642BF3" w:rsidP="00642BF3">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00B79882" w14:textId="77777777" w:rsidR="00642BF3" w:rsidRPr="00A71D81" w:rsidRDefault="00642BF3" w:rsidP="00642BF3">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1E6268CD" w14:textId="77777777" w:rsidR="00642BF3" w:rsidRPr="00A71D81" w:rsidRDefault="00642BF3" w:rsidP="00642BF3">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05B5571" w14:textId="77777777" w:rsidR="00642BF3" w:rsidRPr="00A71D81" w:rsidRDefault="00642BF3" w:rsidP="00642BF3">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AE9B4A5" w14:textId="77777777" w:rsidR="00642BF3" w:rsidRPr="00A71D81" w:rsidRDefault="00642BF3" w:rsidP="00642BF3">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3DEFB" w14:textId="77777777" w:rsidR="00642BF3" w:rsidRPr="00A71D81" w:rsidRDefault="00642BF3" w:rsidP="00642BF3">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F4E1022" w14:textId="77777777" w:rsidR="00642BF3" w:rsidRPr="00A71D81" w:rsidRDefault="00642BF3" w:rsidP="00642BF3">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0CDD719" w14:textId="77777777" w:rsidR="00642BF3" w:rsidRPr="00A71D81" w:rsidRDefault="00642BF3" w:rsidP="00642BF3">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13C19F8B" w14:textId="77777777" w:rsidR="00642BF3" w:rsidRPr="00A71D81" w:rsidRDefault="00642BF3" w:rsidP="00642BF3">
      <w:pPr>
        <w:jc w:val="both"/>
        <w:rPr>
          <w:rFonts w:ascii="GHEA Grapalat" w:hAnsi="GHEA Grapalat"/>
          <w:sz w:val="20"/>
          <w:szCs w:val="20"/>
          <w:lang w:val="hy-AM"/>
        </w:rPr>
      </w:pPr>
      <w:r w:rsidRPr="00A71D81">
        <w:rPr>
          <w:rFonts w:ascii="GHEA Grapalat" w:hAnsi="GHEA Grapalat"/>
          <w:sz w:val="20"/>
          <w:szCs w:val="20"/>
          <w:lang w:val="hy-AM"/>
        </w:rPr>
        <w:t>Կ.Տ</w:t>
      </w:r>
    </w:p>
    <w:p w14:paraId="06125996" w14:textId="77777777" w:rsidR="00642BF3" w:rsidRPr="00A71D81" w:rsidRDefault="00642BF3" w:rsidP="00642BF3">
      <w:pPr>
        <w:jc w:val="both"/>
        <w:rPr>
          <w:rFonts w:ascii="GHEA Grapalat" w:hAnsi="GHEA Grapalat"/>
          <w:sz w:val="20"/>
          <w:szCs w:val="20"/>
          <w:lang w:val="hy-AM"/>
        </w:rPr>
      </w:pPr>
    </w:p>
    <w:p w14:paraId="09038AEA" w14:textId="77777777" w:rsidR="00642BF3" w:rsidRPr="00A71D81" w:rsidRDefault="00642BF3" w:rsidP="00642BF3">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67F4E80E" w14:textId="77777777" w:rsidR="00642BF3" w:rsidRPr="00A71D81" w:rsidRDefault="00642BF3" w:rsidP="00642BF3">
      <w:pPr>
        <w:jc w:val="center"/>
        <w:rPr>
          <w:rFonts w:ascii="GHEA Grapalat" w:hAnsi="GHEA Grapalat" w:cs="GHEA Grapalat"/>
          <w:sz w:val="20"/>
          <w:szCs w:val="20"/>
          <w:lang w:val="hy-AM"/>
        </w:rPr>
      </w:pPr>
    </w:p>
    <w:p w14:paraId="39775201"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3191BFF0"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F7D3048"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0B208AE" w14:textId="77777777" w:rsidR="00642BF3" w:rsidRPr="00A71D81" w:rsidRDefault="00642BF3" w:rsidP="00642BF3">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642BF3" w:rsidRPr="00A71D81" w14:paraId="367088F7" w14:textId="77777777" w:rsidTr="00642BF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03E2D7" w14:textId="77777777" w:rsidR="00642BF3" w:rsidRPr="00A71D81" w:rsidRDefault="00642BF3" w:rsidP="00642BF3">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75220D98" w14:textId="77777777" w:rsidR="00642BF3" w:rsidRPr="00A71D81" w:rsidRDefault="00642BF3" w:rsidP="00642BF3">
            <w:pPr>
              <w:jc w:val="center"/>
              <w:rPr>
                <w:rFonts w:ascii="GHEA Grapalat" w:hAnsi="GHEA Grapalat" w:cs="Arial"/>
                <w:bCs/>
                <w:i/>
                <w:sz w:val="20"/>
                <w:szCs w:val="20"/>
              </w:rPr>
            </w:pPr>
          </w:p>
        </w:tc>
      </w:tr>
      <w:tr w:rsidR="00642BF3" w:rsidRPr="00A71D81" w14:paraId="2AEB2514" w14:textId="77777777" w:rsidTr="00642BF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43323E" w14:textId="77777777" w:rsidR="00642BF3" w:rsidRPr="00A71D81" w:rsidRDefault="00642BF3" w:rsidP="00642BF3">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642BF3" w:rsidRPr="00A71D81" w14:paraId="3044D324" w14:textId="77777777" w:rsidTr="00642BF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A3EB8"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642BF3" w:rsidRPr="00A71D81" w14:paraId="44E7274F" w14:textId="77777777" w:rsidTr="00642BF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64CBB1"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642BF3" w:rsidRPr="00A71D81" w14:paraId="7520AA38" w14:textId="77777777" w:rsidTr="00642BF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DBCBA7"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642BF3" w:rsidRPr="00A71D81" w14:paraId="078DAA21" w14:textId="77777777" w:rsidTr="00642BF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2F1D8F"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642BF3" w:rsidRPr="00A71D81" w14:paraId="6A1B3964" w14:textId="77777777" w:rsidTr="00642BF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C469C9"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642BF3" w:rsidRPr="00A71D81" w14:paraId="0B64DD5E" w14:textId="77777777" w:rsidTr="00642BF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75B31B"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642BF3" w:rsidRPr="00A71D81" w14:paraId="38868784" w14:textId="77777777" w:rsidTr="00642BF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8D085C"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rPr>
              <w:t xml:space="preserve"> </w:t>
            </w:r>
            <w:r w:rsidRPr="00067A33">
              <w:rPr>
                <w:rFonts w:ascii="Sylfaen" w:hAnsi="Sylfaen" w:cs="Arial"/>
                <w:sz w:val="20"/>
                <w:szCs w:val="20"/>
              </w:rPr>
              <w:t xml:space="preserve"> </w:t>
            </w:r>
            <w:r w:rsidRPr="00AD6AC5">
              <w:rPr>
                <w:rFonts w:ascii="Sylfaen" w:hAnsi="Sylfaen" w:cs="Arial"/>
                <w:sz w:val="20"/>
                <w:szCs w:val="20"/>
              </w:rPr>
              <w:t>«Երքաղլույս» ՓԲԸ</w:t>
            </w:r>
          </w:p>
        </w:tc>
      </w:tr>
      <w:tr w:rsidR="00642BF3" w:rsidRPr="00A71D81" w14:paraId="3884ACF2" w14:textId="77777777" w:rsidTr="00642BF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09A17B" w14:textId="77777777" w:rsidR="00642BF3" w:rsidRPr="00A71D81" w:rsidRDefault="00642BF3" w:rsidP="00642BF3">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42BF3" w:rsidRPr="00A71D81" w14:paraId="6EA9E4F2" w14:textId="77777777" w:rsidTr="00642BF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EBA1C5"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Pr="00067A33">
              <w:rPr>
                <w:rFonts w:ascii="Sylfaen" w:hAnsi="Sylfaen" w:cs="Arial"/>
                <w:sz w:val="20"/>
                <w:szCs w:val="20"/>
              </w:rPr>
              <w:t xml:space="preserve">  </w:t>
            </w:r>
            <w:r w:rsidRPr="00AD6AC5">
              <w:rPr>
                <w:rFonts w:ascii="Sylfaen" w:hAnsi="Sylfaen" w:cs="Arial"/>
                <w:sz w:val="20"/>
                <w:szCs w:val="20"/>
              </w:rPr>
              <w:t>02504913</w:t>
            </w:r>
          </w:p>
        </w:tc>
      </w:tr>
      <w:tr w:rsidR="00642BF3" w:rsidRPr="00A71D81" w14:paraId="35DE8A11" w14:textId="77777777" w:rsidTr="00642BF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C104B7"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rPr>
              <w:t xml:space="preserve"> </w:t>
            </w:r>
            <w:r w:rsidRPr="00AD6AC5">
              <w:rPr>
                <w:rFonts w:ascii="Sylfaen" w:hAnsi="Sylfaen" w:cs="Arial"/>
                <w:sz w:val="20"/>
                <w:szCs w:val="20"/>
              </w:rPr>
              <w:t>&lt;ԱՐԱՐԱՏԲԱՆԿ&gt; ԲԲԸ</w:t>
            </w:r>
          </w:p>
        </w:tc>
      </w:tr>
      <w:tr w:rsidR="00642BF3" w:rsidRPr="00A71D81" w14:paraId="454EFFAB" w14:textId="77777777" w:rsidTr="00642BF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6380BF"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w:t>
            </w:r>
            <w:r w:rsidRPr="00AD6AC5">
              <w:rPr>
                <w:rFonts w:ascii="Sylfaen" w:hAnsi="Sylfaen" w:cs="Arial"/>
                <w:sz w:val="20"/>
                <w:szCs w:val="20"/>
              </w:rPr>
              <w:t>1510004597930100</w:t>
            </w:r>
          </w:p>
        </w:tc>
      </w:tr>
      <w:tr w:rsidR="00642BF3" w:rsidRPr="00A71D81" w14:paraId="2EC3A003" w14:textId="77777777" w:rsidTr="00642BF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B32CA0"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642BF3" w:rsidRPr="00A71D81" w14:paraId="6A5C8DC9" w14:textId="77777777" w:rsidTr="00642BF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DE5B2D"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642BF3" w:rsidRPr="00A71D81" w14:paraId="659408A0" w14:textId="77777777" w:rsidTr="00642BF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B839F3"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642BF3" w:rsidRPr="00A71D81" w14:paraId="7445AA89" w14:textId="77777777" w:rsidTr="00642BF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1BCAF2" w14:textId="77777777" w:rsidR="00642BF3" w:rsidRPr="00A71D81" w:rsidRDefault="00642BF3" w:rsidP="00642BF3">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642BF3" w:rsidRPr="00A71D81" w14:paraId="773119CC" w14:textId="77777777" w:rsidTr="00642BF3">
        <w:trPr>
          <w:trHeight w:val="424"/>
        </w:trPr>
        <w:tc>
          <w:tcPr>
            <w:tcW w:w="10980" w:type="dxa"/>
            <w:gridSpan w:val="2"/>
            <w:tcBorders>
              <w:top w:val="single" w:sz="4" w:space="0" w:color="auto"/>
              <w:left w:val="single" w:sz="4" w:space="0" w:color="auto"/>
              <w:right w:val="single" w:sz="4" w:space="0" w:color="000000"/>
            </w:tcBorders>
            <w:noWrap/>
            <w:vAlign w:val="bottom"/>
          </w:tcPr>
          <w:p w14:paraId="2FAC3717"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7CCA47CA" w14:textId="77777777" w:rsidR="00642BF3" w:rsidRPr="00A71D81" w:rsidRDefault="00642BF3" w:rsidP="00642BF3">
            <w:pPr>
              <w:rPr>
                <w:rFonts w:ascii="GHEA Grapalat" w:hAnsi="GHEA Grapalat" w:cs="Arial"/>
                <w:sz w:val="20"/>
                <w:szCs w:val="20"/>
              </w:rPr>
            </w:pPr>
          </w:p>
        </w:tc>
      </w:tr>
      <w:tr w:rsidR="00642BF3" w:rsidRPr="00A71D81" w14:paraId="6E5DF103" w14:textId="77777777" w:rsidTr="00642BF3">
        <w:trPr>
          <w:trHeight w:val="704"/>
        </w:trPr>
        <w:tc>
          <w:tcPr>
            <w:tcW w:w="10980" w:type="dxa"/>
            <w:gridSpan w:val="2"/>
            <w:tcBorders>
              <w:left w:val="single" w:sz="4" w:space="0" w:color="auto"/>
              <w:bottom w:val="single" w:sz="4" w:space="0" w:color="auto"/>
              <w:right w:val="single" w:sz="4" w:space="0" w:color="000000"/>
            </w:tcBorders>
            <w:noWrap/>
            <w:vAlign w:val="bottom"/>
          </w:tcPr>
          <w:p w14:paraId="31B7AC68" w14:textId="77777777" w:rsidR="00642BF3" w:rsidRPr="00A71D81" w:rsidRDefault="00642BF3" w:rsidP="00642BF3">
            <w:pPr>
              <w:rPr>
                <w:rFonts w:ascii="GHEA Grapalat" w:hAnsi="GHEA Grapalat" w:cs="Arial"/>
                <w:sz w:val="20"/>
                <w:szCs w:val="20"/>
                <w:lang w:val="hy-AM"/>
              </w:rPr>
            </w:pPr>
          </w:p>
        </w:tc>
      </w:tr>
      <w:tr w:rsidR="00642BF3" w:rsidRPr="00A71D81" w14:paraId="73A05C0B" w14:textId="77777777" w:rsidTr="00642BF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F3FB20" w14:textId="77777777" w:rsidR="00642BF3" w:rsidRPr="00A71D81" w:rsidRDefault="00642BF3" w:rsidP="00642BF3">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EF5B7FE" w14:textId="77777777" w:rsidR="00642BF3" w:rsidRPr="00A71D81" w:rsidRDefault="00642BF3" w:rsidP="00642BF3">
            <w:pPr>
              <w:rPr>
                <w:rFonts w:ascii="GHEA Grapalat" w:hAnsi="GHEA Grapalat" w:cs="Sylfaen"/>
                <w:sz w:val="20"/>
                <w:szCs w:val="20"/>
                <w:lang w:val="ru-RU"/>
              </w:rPr>
            </w:pPr>
          </w:p>
        </w:tc>
      </w:tr>
      <w:tr w:rsidR="00642BF3" w:rsidRPr="00A71D81" w14:paraId="0B25D482" w14:textId="77777777" w:rsidTr="00642BF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F80ADA"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6BC54CF2" w14:textId="77777777" w:rsidR="00642BF3" w:rsidRPr="00A71D81" w:rsidRDefault="00642BF3" w:rsidP="00642BF3">
            <w:pPr>
              <w:rPr>
                <w:rFonts w:ascii="GHEA Grapalat" w:hAnsi="GHEA Grapalat" w:cs="Sylfaen"/>
                <w:sz w:val="20"/>
                <w:szCs w:val="20"/>
                <w:lang w:val="hy-AM"/>
              </w:rPr>
            </w:pPr>
          </w:p>
        </w:tc>
      </w:tr>
      <w:tr w:rsidR="00642BF3" w:rsidRPr="00A71D81" w14:paraId="20214E81" w14:textId="77777777" w:rsidTr="00642BF3">
        <w:trPr>
          <w:trHeight w:val="2194"/>
        </w:trPr>
        <w:tc>
          <w:tcPr>
            <w:tcW w:w="5616" w:type="dxa"/>
            <w:tcBorders>
              <w:top w:val="nil"/>
              <w:left w:val="single" w:sz="4" w:space="0" w:color="auto"/>
              <w:bottom w:val="single" w:sz="4" w:space="0" w:color="auto"/>
              <w:right w:val="single" w:sz="4" w:space="0" w:color="auto"/>
            </w:tcBorders>
            <w:noWrap/>
            <w:vAlign w:val="bottom"/>
          </w:tcPr>
          <w:p w14:paraId="4556249E" w14:textId="77777777" w:rsidR="00642BF3" w:rsidRPr="00A71D81" w:rsidRDefault="00642BF3" w:rsidP="00642BF3">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14C78D61" w14:textId="77777777" w:rsidR="00642BF3" w:rsidRPr="00A71D81" w:rsidRDefault="00642BF3" w:rsidP="00642BF3">
            <w:pPr>
              <w:rPr>
                <w:rFonts w:ascii="GHEA Grapalat" w:hAnsi="GHEA Grapalat" w:cs="Sylfaen"/>
                <w:sz w:val="20"/>
                <w:szCs w:val="20"/>
              </w:rPr>
            </w:pPr>
          </w:p>
          <w:p w14:paraId="46877CC2" w14:textId="77777777" w:rsidR="00642BF3" w:rsidRPr="00A71D81" w:rsidRDefault="00642BF3" w:rsidP="00642BF3">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C9F2FF" w14:textId="77777777" w:rsidR="00642BF3" w:rsidRPr="00A71D81" w:rsidRDefault="00642BF3" w:rsidP="00642BF3">
            <w:pPr>
              <w:rPr>
                <w:rFonts w:ascii="GHEA Grapalat" w:hAnsi="GHEA Grapalat" w:cs="Tahoma"/>
                <w:color w:val="000000"/>
                <w:sz w:val="20"/>
                <w:szCs w:val="20"/>
              </w:rPr>
            </w:pPr>
          </w:p>
          <w:p w14:paraId="1C7BF648" w14:textId="77777777" w:rsidR="00642BF3" w:rsidRPr="00A71D81" w:rsidRDefault="00642BF3" w:rsidP="00642BF3">
            <w:pPr>
              <w:rPr>
                <w:rFonts w:ascii="GHEA Grapalat" w:hAnsi="GHEA Grapalat" w:cs="Sylfaen"/>
                <w:sz w:val="20"/>
                <w:szCs w:val="20"/>
              </w:rPr>
            </w:pPr>
          </w:p>
          <w:p w14:paraId="5AA3F33C" w14:textId="77777777" w:rsidR="00642BF3" w:rsidRPr="00A71D81" w:rsidRDefault="00642BF3" w:rsidP="00642BF3">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5EB71EC9" w14:textId="77777777" w:rsidR="00642BF3" w:rsidRPr="00A71D81" w:rsidRDefault="00642BF3" w:rsidP="00642BF3">
            <w:pPr>
              <w:rPr>
                <w:rFonts w:ascii="GHEA Grapalat" w:hAnsi="GHEA Grapalat" w:cs="Sylfaen"/>
                <w:sz w:val="20"/>
                <w:szCs w:val="20"/>
              </w:rPr>
            </w:pPr>
          </w:p>
          <w:p w14:paraId="3224E4A1"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4C63C5A3"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                                                                             Կ.Տ.</w:t>
            </w:r>
          </w:p>
          <w:p w14:paraId="2AA1CD31" w14:textId="77777777" w:rsidR="00642BF3" w:rsidRPr="00A71D81" w:rsidRDefault="00642BF3" w:rsidP="00642BF3">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C499583" w14:textId="77777777" w:rsidR="00642BF3" w:rsidRPr="00A71D81" w:rsidRDefault="00642BF3" w:rsidP="00642BF3">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DF98BB8" w14:textId="77777777" w:rsidR="00642BF3" w:rsidRPr="00A71D81" w:rsidRDefault="00642BF3" w:rsidP="00642BF3">
            <w:pPr>
              <w:jc w:val="right"/>
              <w:rPr>
                <w:rFonts w:ascii="GHEA Grapalat" w:hAnsi="GHEA Grapalat" w:cs="Sylfaen"/>
                <w:sz w:val="20"/>
                <w:szCs w:val="20"/>
              </w:rPr>
            </w:pPr>
          </w:p>
          <w:p w14:paraId="7971F678" w14:textId="77777777" w:rsidR="00642BF3" w:rsidRPr="00A71D81" w:rsidRDefault="00642BF3" w:rsidP="00642BF3">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240957A0" w14:textId="77777777" w:rsidR="00642BF3" w:rsidRPr="00A71D81" w:rsidRDefault="00642BF3" w:rsidP="00642BF3">
            <w:pPr>
              <w:jc w:val="right"/>
              <w:rPr>
                <w:rFonts w:ascii="GHEA Grapalat" w:hAnsi="GHEA Grapalat" w:cs="Tahoma"/>
                <w:color w:val="000000"/>
                <w:sz w:val="20"/>
                <w:szCs w:val="20"/>
              </w:rPr>
            </w:pPr>
          </w:p>
          <w:p w14:paraId="15735CAF" w14:textId="77777777" w:rsidR="00642BF3" w:rsidRPr="00A71D81" w:rsidRDefault="00642BF3" w:rsidP="00642BF3">
            <w:pPr>
              <w:jc w:val="right"/>
              <w:rPr>
                <w:rFonts w:ascii="GHEA Grapalat" w:hAnsi="GHEA Grapalat" w:cs="Tahoma"/>
                <w:color w:val="000000"/>
                <w:sz w:val="20"/>
                <w:szCs w:val="20"/>
              </w:rPr>
            </w:pPr>
          </w:p>
          <w:p w14:paraId="05B76AF6" w14:textId="77777777" w:rsidR="00642BF3" w:rsidRPr="00A71D81" w:rsidRDefault="00642BF3" w:rsidP="00642BF3">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688F1A7C" w14:textId="77777777" w:rsidR="00642BF3" w:rsidRPr="00A71D81" w:rsidRDefault="00642BF3" w:rsidP="00642BF3">
            <w:pPr>
              <w:jc w:val="right"/>
              <w:rPr>
                <w:rFonts w:ascii="GHEA Grapalat" w:hAnsi="GHEA Grapalat" w:cs="Sylfaen"/>
                <w:sz w:val="20"/>
                <w:szCs w:val="20"/>
              </w:rPr>
            </w:pPr>
          </w:p>
          <w:p w14:paraId="54F7ECF3" w14:textId="77777777" w:rsidR="00642BF3" w:rsidRPr="00A71D81" w:rsidRDefault="00642BF3" w:rsidP="00642BF3">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464A0151" w14:textId="77777777" w:rsidR="00642BF3" w:rsidRPr="00A71D81" w:rsidRDefault="00642BF3" w:rsidP="00642BF3">
            <w:pPr>
              <w:jc w:val="right"/>
              <w:rPr>
                <w:rFonts w:ascii="GHEA Grapalat" w:hAnsi="GHEA Grapalat" w:cs="Sylfaen"/>
                <w:sz w:val="20"/>
                <w:szCs w:val="20"/>
              </w:rPr>
            </w:pPr>
          </w:p>
        </w:tc>
      </w:tr>
      <w:tr w:rsidR="00642BF3" w:rsidRPr="00A71D81" w14:paraId="2108FB83" w14:textId="77777777" w:rsidTr="00642BF3">
        <w:trPr>
          <w:trHeight w:val="2058"/>
        </w:trPr>
        <w:tc>
          <w:tcPr>
            <w:tcW w:w="5616" w:type="dxa"/>
            <w:tcBorders>
              <w:top w:val="single" w:sz="4" w:space="0" w:color="auto"/>
              <w:left w:val="single" w:sz="4" w:space="0" w:color="auto"/>
              <w:right w:val="single" w:sz="4" w:space="0" w:color="auto"/>
            </w:tcBorders>
            <w:noWrap/>
            <w:vAlign w:val="bottom"/>
          </w:tcPr>
          <w:p w14:paraId="38CD68AE" w14:textId="77777777" w:rsidR="00642BF3" w:rsidRPr="00A71D81" w:rsidRDefault="00642BF3" w:rsidP="00642BF3">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3B35AF6E" w14:textId="77777777" w:rsidR="00642BF3" w:rsidRPr="00A71D81" w:rsidRDefault="00642BF3" w:rsidP="00642BF3">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1597EF19" w14:textId="77777777" w:rsidR="00642BF3" w:rsidRPr="00A71D81" w:rsidRDefault="00642BF3" w:rsidP="00642BF3">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00BC4749"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  </w:t>
            </w:r>
          </w:p>
          <w:p w14:paraId="52076DA5"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20640A4" w14:textId="77777777" w:rsidR="00642BF3" w:rsidRPr="00A71D81" w:rsidRDefault="00642BF3" w:rsidP="00642BF3">
            <w:pPr>
              <w:rPr>
                <w:rFonts w:ascii="GHEA Grapalat" w:hAnsi="GHEA Grapalat" w:cs="Tahoma"/>
                <w:color w:val="000000"/>
                <w:sz w:val="20"/>
                <w:szCs w:val="20"/>
              </w:rPr>
            </w:pPr>
          </w:p>
          <w:p w14:paraId="44EA8F85" w14:textId="77777777" w:rsidR="00642BF3" w:rsidRPr="00A71D81" w:rsidRDefault="00642BF3" w:rsidP="00642BF3">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7590C725" w14:textId="77777777" w:rsidR="00642BF3" w:rsidRPr="00A71D81" w:rsidRDefault="00642BF3" w:rsidP="00642BF3">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E34C183" w14:textId="77777777" w:rsidR="00642BF3" w:rsidRPr="00A71D81" w:rsidRDefault="00642BF3" w:rsidP="00642BF3">
            <w:pPr>
              <w:jc w:val="right"/>
              <w:rPr>
                <w:rFonts w:ascii="GHEA Grapalat" w:hAnsi="GHEA Grapalat" w:cs="Tahoma"/>
                <w:color w:val="000000"/>
                <w:sz w:val="20"/>
                <w:szCs w:val="20"/>
              </w:rPr>
            </w:pPr>
          </w:p>
          <w:p w14:paraId="58F0AE28" w14:textId="77777777" w:rsidR="00642BF3" w:rsidRPr="00A71D81" w:rsidRDefault="00642BF3" w:rsidP="00642BF3">
            <w:pPr>
              <w:jc w:val="right"/>
              <w:rPr>
                <w:rFonts w:ascii="GHEA Grapalat" w:hAnsi="GHEA Grapalat" w:cs="Tahoma"/>
                <w:color w:val="000000"/>
                <w:sz w:val="20"/>
                <w:szCs w:val="20"/>
              </w:rPr>
            </w:pPr>
          </w:p>
          <w:p w14:paraId="24562021" w14:textId="77777777" w:rsidR="00642BF3" w:rsidRPr="00A71D81" w:rsidRDefault="00642BF3" w:rsidP="00642BF3">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71B6589" w14:textId="77777777" w:rsidR="00642BF3" w:rsidRPr="00A71D81" w:rsidRDefault="00642BF3" w:rsidP="00642BF3">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1113008E" w14:textId="77777777" w:rsidR="00642BF3" w:rsidRPr="00A71D81" w:rsidRDefault="00642BF3" w:rsidP="00642BF3">
            <w:pPr>
              <w:jc w:val="right"/>
              <w:rPr>
                <w:rFonts w:ascii="GHEA Grapalat" w:hAnsi="GHEA Grapalat" w:cs="Arial"/>
                <w:sz w:val="20"/>
                <w:szCs w:val="20"/>
                <w:lang w:val="hy-AM"/>
              </w:rPr>
            </w:pPr>
          </w:p>
        </w:tc>
      </w:tr>
      <w:tr w:rsidR="00642BF3" w:rsidRPr="00A71D81" w14:paraId="5DFCB935" w14:textId="77777777" w:rsidTr="00642BF3">
        <w:trPr>
          <w:trHeight w:val="2194"/>
        </w:trPr>
        <w:tc>
          <w:tcPr>
            <w:tcW w:w="5616" w:type="dxa"/>
            <w:tcBorders>
              <w:top w:val="nil"/>
              <w:left w:val="single" w:sz="4" w:space="0" w:color="auto"/>
              <w:bottom w:val="single" w:sz="4" w:space="0" w:color="auto"/>
              <w:right w:val="single" w:sz="4" w:space="0" w:color="auto"/>
            </w:tcBorders>
            <w:noWrap/>
            <w:vAlign w:val="bottom"/>
          </w:tcPr>
          <w:p w14:paraId="70A5A5B5"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lastRenderedPageBreak/>
              <w:t>24.բ.                                                       Կ.Տ.</w:t>
            </w:r>
          </w:p>
          <w:p w14:paraId="1DD2F7C8" w14:textId="77777777" w:rsidR="00642BF3" w:rsidRPr="00A71D81" w:rsidRDefault="00642BF3" w:rsidP="00642BF3">
            <w:pPr>
              <w:rPr>
                <w:rFonts w:ascii="GHEA Grapalat" w:hAnsi="GHEA Grapalat" w:cs="Sylfaen"/>
                <w:sz w:val="20"/>
                <w:szCs w:val="20"/>
              </w:rPr>
            </w:pPr>
          </w:p>
          <w:p w14:paraId="41788434" w14:textId="77777777" w:rsidR="00642BF3" w:rsidRPr="00A71D81" w:rsidRDefault="00642BF3" w:rsidP="00642BF3">
            <w:pPr>
              <w:rPr>
                <w:rFonts w:ascii="GHEA Grapalat" w:hAnsi="GHEA Grapalat" w:cs="Sylfaen"/>
                <w:sz w:val="20"/>
                <w:szCs w:val="20"/>
              </w:rPr>
            </w:pPr>
          </w:p>
          <w:p w14:paraId="4774A2D8" w14:textId="77777777" w:rsidR="00642BF3" w:rsidRPr="00A71D81" w:rsidRDefault="00642BF3" w:rsidP="00642BF3">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60981E25" w14:textId="77777777" w:rsidR="00642BF3" w:rsidRPr="00A71D81" w:rsidRDefault="00642BF3" w:rsidP="00642BF3">
            <w:pPr>
              <w:rPr>
                <w:rFonts w:ascii="GHEA Grapalat" w:hAnsi="GHEA Grapalat" w:cs="Sylfaen"/>
                <w:sz w:val="20"/>
                <w:szCs w:val="20"/>
              </w:rPr>
            </w:pPr>
          </w:p>
          <w:p w14:paraId="46C95DF0"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  </w:t>
            </w:r>
          </w:p>
          <w:p w14:paraId="36259AA0" w14:textId="77777777" w:rsidR="00642BF3" w:rsidRPr="00A71D81" w:rsidRDefault="00642BF3" w:rsidP="00642BF3">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5BA9CF2E"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23.բ.                                                                 Կ.Տ.    </w:t>
            </w:r>
          </w:p>
          <w:p w14:paraId="1C7DF67F" w14:textId="77777777" w:rsidR="00642BF3" w:rsidRPr="00A71D81" w:rsidRDefault="00642BF3" w:rsidP="00642BF3">
            <w:pPr>
              <w:rPr>
                <w:rFonts w:ascii="GHEA Grapalat" w:hAnsi="GHEA Grapalat" w:cs="Sylfaen"/>
                <w:sz w:val="20"/>
                <w:szCs w:val="20"/>
              </w:rPr>
            </w:pPr>
          </w:p>
          <w:p w14:paraId="2766375C"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                     </w:t>
            </w:r>
          </w:p>
          <w:p w14:paraId="17669A5E" w14:textId="77777777" w:rsidR="00642BF3" w:rsidRPr="00A71D81" w:rsidRDefault="00642BF3" w:rsidP="00642BF3">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563CC8BC" w14:textId="77777777" w:rsidR="00642BF3" w:rsidRPr="00A71D81" w:rsidRDefault="00642BF3" w:rsidP="00642BF3">
            <w:pPr>
              <w:rPr>
                <w:rFonts w:ascii="GHEA Grapalat" w:hAnsi="GHEA Grapalat" w:cs="Sylfaen"/>
                <w:color w:val="000000"/>
                <w:sz w:val="20"/>
                <w:szCs w:val="20"/>
              </w:rPr>
            </w:pPr>
          </w:p>
          <w:p w14:paraId="74EDC429" w14:textId="77777777" w:rsidR="00642BF3" w:rsidRPr="00A71D81" w:rsidRDefault="00642BF3" w:rsidP="00642BF3">
            <w:pPr>
              <w:rPr>
                <w:rFonts w:ascii="GHEA Grapalat" w:hAnsi="GHEA Grapalat" w:cs="Sylfaen"/>
                <w:sz w:val="20"/>
                <w:szCs w:val="20"/>
              </w:rPr>
            </w:pPr>
          </w:p>
          <w:p w14:paraId="608B605D" w14:textId="77777777" w:rsidR="00642BF3" w:rsidRPr="00A71D81" w:rsidRDefault="00642BF3" w:rsidP="00642BF3">
            <w:pPr>
              <w:jc w:val="right"/>
              <w:rPr>
                <w:rFonts w:ascii="GHEA Grapalat" w:hAnsi="GHEA Grapalat" w:cs="Arial"/>
                <w:sz w:val="20"/>
                <w:szCs w:val="20"/>
              </w:rPr>
            </w:pPr>
          </w:p>
        </w:tc>
      </w:tr>
    </w:tbl>
    <w:p w14:paraId="435A15E6"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206E4C1"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D82B5E7"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A892712"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AACDAAC"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44DB8FF"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4BEF789" w14:textId="77777777" w:rsidR="00642BF3" w:rsidRPr="00A71D81" w:rsidRDefault="00642BF3" w:rsidP="00642BF3">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5D2B27FF" w14:textId="77777777" w:rsidR="00642BF3" w:rsidRPr="00A71D81" w:rsidRDefault="00642BF3" w:rsidP="00642BF3">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42BF3" w:rsidRPr="00A71D81" w14:paraId="17ABAE0A" w14:textId="77777777" w:rsidTr="00642BF3">
        <w:tc>
          <w:tcPr>
            <w:tcW w:w="720" w:type="dxa"/>
            <w:tcBorders>
              <w:top w:val="single" w:sz="4" w:space="0" w:color="auto"/>
              <w:left w:val="single" w:sz="4" w:space="0" w:color="auto"/>
              <w:bottom w:val="single" w:sz="4" w:space="0" w:color="auto"/>
              <w:right w:val="single" w:sz="4" w:space="0" w:color="auto"/>
            </w:tcBorders>
          </w:tcPr>
          <w:p w14:paraId="5BAA4AC2" w14:textId="77777777" w:rsidR="00642BF3" w:rsidRPr="00A71D81" w:rsidRDefault="00642BF3" w:rsidP="00642BF3">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F02EE9C"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E88B35C"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Նշված դաշտի/</w:t>
            </w:r>
          </w:p>
          <w:p w14:paraId="7D559E58"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8A89293" w14:textId="77777777" w:rsidR="00642BF3" w:rsidRPr="00A71D81" w:rsidRDefault="00642BF3" w:rsidP="00642BF3">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560BEDF0"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2B3F68B" w14:textId="77777777" w:rsidR="00642BF3" w:rsidRPr="00A71D81" w:rsidRDefault="00642BF3" w:rsidP="00642BF3">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6D05EA9D" w14:textId="77777777" w:rsidR="00642BF3" w:rsidRPr="00A71D81" w:rsidRDefault="00642BF3" w:rsidP="00642BF3">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17068B1D" w14:textId="77777777" w:rsidR="00642BF3" w:rsidRPr="00A71D81" w:rsidRDefault="00642BF3" w:rsidP="00642BF3">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71139799" w14:textId="77777777" w:rsidR="00642BF3" w:rsidRPr="00A71D81" w:rsidRDefault="00642BF3" w:rsidP="00642BF3">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42BF3" w:rsidRPr="00A71D81" w14:paraId="7806828B" w14:textId="77777777" w:rsidTr="00642BF3">
        <w:tc>
          <w:tcPr>
            <w:tcW w:w="720" w:type="dxa"/>
            <w:tcBorders>
              <w:top w:val="single" w:sz="4" w:space="0" w:color="auto"/>
              <w:left w:val="single" w:sz="4" w:space="0" w:color="auto"/>
              <w:bottom w:val="single" w:sz="4" w:space="0" w:color="auto"/>
              <w:right w:val="single" w:sz="4" w:space="0" w:color="auto"/>
            </w:tcBorders>
          </w:tcPr>
          <w:p w14:paraId="30406703"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1BCAC77"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E312AEC"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F486379"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71CD43B"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5</w:t>
            </w:r>
          </w:p>
        </w:tc>
      </w:tr>
      <w:tr w:rsidR="00642BF3" w:rsidRPr="00A71D81" w14:paraId="55E24AE2" w14:textId="77777777" w:rsidTr="00642BF3">
        <w:tc>
          <w:tcPr>
            <w:tcW w:w="720" w:type="dxa"/>
            <w:tcBorders>
              <w:top w:val="single" w:sz="4" w:space="0" w:color="auto"/>
              <w:left w:val="single" w:sz="4" w:space="0" w:color="auto"/>
              <w:bottom w:val="single" w:sz="4" w:space="0" w:color="auto"/>
              <w:right w:val="single" w:sz="4" w:space="0" w:color="auto"/>
            </w:tcBorders>
          </w:tcPr>
          <w:p w14:paraId="2CCB07A8"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03F186EF"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3D23C9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6A53E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1228F59"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42BF3" w:rsidRPr="00A71D81" w14:paraId="3ABA0C0E" w14:textId="77777777" w:rsidTr="00642BF3">
        <w:tc>
          <w:tcPr>
            <w:tcW w:w="720" w:type="dxa"/>
            <w:tcBorders>
              <w:top w:val="single" w:sz="4" w:space="0" w:color="auto"/>
              <w:left w:val="single" w:sz="4" w:space="0" w:color="auto"/>
              <w:bottom w:val="single" w:sz="4" w:space="0" w:color="auto"/>
              <w:right w:val="single" w:sz="4" w:space="0" w:color="auto"/>
            </w:tcBorders>
          </w:tcPr>
          <w:p w14:paraId="655F9C30" w14:textId="77777777" w:rsidR="00642BF3" w:rsidRPr="00A71D81" w:rsidRDefault="00642BF3" w:rsidP="00642BF3">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FF7C058" w14:textId="77777777" w:rsidR="00642BF3" w:rsidRPr="00A71D81" w:rsidRDefault="00642BF3" w:rsidP="00642BF3">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7E9AC0D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E3EB6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FCA30A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42BF3" w:rsidRPr="00A71D81" w14:paraId="4A6C00DA" w14:textId="77777777" w:rsidTr="00642BF3">
        <w:tc>
          <w:tcPr>
            <w:tcW w:w="720" w:type="dxa"/>
            <w:tcBorders>
              <w:top w:val="single" w:sz="4" w:space="0" w:color="auto"/>
              <w:left w:val="single" w:sz="4" w:space="0" w:color="auto"/>
              <w:bottom w:val="single" w:sz="4" w:space="0" w:color="auto"/>
              <w:right w:val="single" w:sz="4" w:space="0" w:color="auto"/>
            </w:tcBorders>
          </w:tcPr>
          <w:p w14:paraId="0E6D3959" w14:textId="77777777" w:rsidR="00642BF3" w:rsidRPr="00A71D81" w:rsidRDefault="00642BF3" w:rsidP="00642BF3">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F3DD105" w14:textId="77777777" w:rsidR="00642BF3" w:rsidRPr="00A71D81" w:rsidRDefault="00642BF3" w:rsidP="00642BF3">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51885D7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75B3D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7980CEEA" w14:textId="77777777" w:rsidR="00642BF3" w:rsidRPr="00A71D81" w:rsidRDefault="00642BF3" w:rsidP="00642BF3">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D8ECD6F" w14:textId="77777777" w:rsidR="00642BF3" w:rsidRPr="00A71D81" w:rsidRDefault="00642BF3" w:rsidP="00642BF3">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42BF3" w:rsidRPr="00A71D81" w14:paraId="52009FEE" w14:textId="77777777" w:rsidTr="00642BF3">
        <w:tc>
          <w:tcPr>
            <w:tcW w:w="720" w:type="dxa"/>
            <w:tcBorders>
              <w:top w:val="single" w:sz="4" w:space="0" w:color="auto"/>
              <w:left w:val="single" w:sz="4" w:space="0" w:color="auto"/>
              <w:bottom w:val="single" w:sz="4" w:space="0" w:color="auto"/>
              <w:right w:val="single" w:sz="4" w:space="0" w:color="auto"/>
            </w:tcBorders>
          </w:tcPr>
          <w:p w14:paraId="2C6989C2" w14:textId="77777777" w:rsidR="00642BF3" w:rsidRPr="00A71D81" w:rsidRDefault="00642BF3" w:rsidP="00642BF3">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7D693CB" w14:textId="77777777" w:rsidR="00642BF3" w:rsidRPr="00A71D81" w:rsidRDefault="00642BF3" w:rsidP="00642BF3">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DF0B50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65E998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76358A4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F073170" w14:textId="77777777" w:rsidR="00642BF3" w:rsidRPr="00A71D81" w:rsidRDefault="00642BF3" w:rsidP="00642BF3">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42BF3" w:rsidRPr="00A71D81" w14:paraId="6C61C31D" w14:textId="77777777" w:rsidTr="00642BF3">
        <w:tc>
          <w:tcPr>
            <w:tcW w:w="720" w:type="dxa"/>
            <w:tcBorders>
              <w:top w:val="single" w:sz="4" w:space="0" w:color="auto"/>
              <w:left w:val="single" w:sz="4" w:space="0" w:color="auto"/>
              <w:bottom w:val="single" w:sz="4" w:space="0" w:color="auto"/>
              <w:right w:val="single" w:sz="4" w:space="0" w:color="auto"/>
            </w:tcBorders>
          </w:tcPr>
          <w:p w14:paraId="7D044C3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28EDDE1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86EAE1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91A757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671A05E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42BF3" w:rsidRPr="00A71D81" w14:paraId="54642D06" w14:textId="77777777" w:rsidTr="00642BF3">
        <w:tc>
          <w:tcPr>
            <w:tcW w:w="720" w:type="dxa"/>
            <w:tcBorders>
              <w:top w:val="single" w:sz="4" w:space="0" w:color="auto"/>
              <w:left w:val="single" w:sz="4" w:space="0" w:color="auto"/>
              <w:bottom w:val="single" w:sz="4" w:space="0" w:color="auto"/>
              <w:right w:val="single" w:sz="4" w:space="0" w:color="auto"/>
            </w:tcBorders>
          </w:tcPr>
          <w:p w14:paraId="7D8718F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D55EB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0E9FB27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8DDE6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209A4CE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5A85A6F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42BF3" w:rsidRPr="00A71D81" w14:paraId="70302C0E" w14:textId="77777777" w:rsidTr="00642BF3">
        <w:tc>
          <w:tcPr>
            <w:tcW w:w="720" w:type="dxa"/>
            <w:tcBorders>
              <w:top w:val="single" w:sz="4" w:space="0" w:color="auto"/>
              <w:left w:val="single" w:sz="4" w:space="0" w:color="auto"/>
              <w:bottom w:val="single" w:sz="4" w:space="0" w:color="auto"/>
              <w:right w:val="single" w:sz="4" w:space="0" w:color="auto"/>
            </w:tcBorders>
          </w:tcPr>
          <w:p w14:paraId="2220155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3DFCCD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7BC19E2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DDD46C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3CF085C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7248DC1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42BF3" w:rsidRPr="00A71D81" w14:paraId="424FFB46" w14:textId="77777777" w:rsidTr="00642BF3">
        <w:tc>
          <w:tcPr>
            <w:tcW w:w="720" w:type="dxa"/>
            <w:tcBorders>
              <w:top w:val="single" w:sz="4" w:space="0" w:color="auto"/>
              <w:left w:val="single" w:sz="4" w:space="0" w:color="auto"/>
              <w:bottom w:val="single" w:sz="4" w:space="0" w:color="auto"/>
              <w:right w:val="single" w:sz="4" w:space="0" w:color="auto"/>
            </w:tcBorders>
          </w:tcPr>
          <w:p w14:paraId="0316FCD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23EF73C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439ED7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58D4D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43E9FC5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w:t>
            </w:r>
            <w:r w:rsidRPr="00A71D81">
              <w:rPr>
                <w:rFonts w:ascii="GHEA Grapalat" w:hAnsi="GHEA Grapalat"/>
                <w:sz w:val="20"/>
                <w:szCs w:val="20"/>
              </w:rPr>
              <w:lastRenderedPageBreak/>
              <w:t>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281A2D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42BF3" w:rsidRPr="00A71D81" w14:paraId="0857CD88" w14:textId="77777777" w:rsidTr="00642BF3">
        <w:tc>
          <w:tcPr>
            <w:tcW w:w="720" w:type="dxa"/>
            <w:tcBorders>
              <w:top w:val="single" w:sz="4" w:space="0" w:color="auto"/>
              <w:left w:val="single" w:sz="4" w:space="0" w:color="auto"/>
              <w:bottom w:val="single" w:sz="4" w:space="0" w:color="auto"/>
              <w:right w:val="single" w:sz="4" w:space="0" w:color="auto"/>
            </w:tcBorders>
          </w:tcPr>
          <w:p w14:paraId="116793F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DA4F61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C81145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EF6147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117CD2CF"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7CB0090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42BF3" w:rsidRPr="00A71D81" w14:paraId="4E107858" w14:textId="77777777" w:rsidTr="00642BF3">
        <w:tc>
          <w:tcPr>
            <w:tcW w:w="720" w:type="dxa"/>
            <w:tcBorders>
              <w:top w:val="single" w:sz="4" w:space="0" w:color="auto"/>
              <w:left w:val="single" w:sz="4" w:space="0" w:color="auto"/>
              <w:bottom w:val="single" w:sz="4" w:space="0" w:color="auto"/>
              <w:right w:val="single" w:sz="4" w:space="0" w:color="auto"/>
            </w:tcBorders>
          </w:tcPr>
          <w:p w14:paraId="2B74887D"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30A4F21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42E8053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1C026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7F957FA2" w14:textId="77777777" w:rsidR="00642BF3" w:rsidRPr="00A71D81" w:rsidRDefault="00642BF3" w:rsidP="00642BF3">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54E75F8" w14:textId="77777777" w:rsidR="00642BF3" w:rsidRPr="00A71D81" w:rsidRDefault="00642BF3" w:rsidP="00642BF3">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42BF3" w:rsidRPr="00A71D81" w14:paraId="56875AEE" w14:textId="77777777" w:rsidTr="00642BF3">
        <w:tc>
          <w:tcPr>
            <w:tcW w:w="720" w:type="dxa"/>
            <w:tcBorders>
              <w:top w:val="single" w:sz="4" w:space="0" w:color="auto"/>
              <w:left w:val="single" w:sz="4" w:space="0" w:color="auto"/>
              <w:bottom w:val="single" w:sz="4" w:space="0" w:color="auto"/>
              <w:right w:val="single" w:sz="4" w:space="0" w:color="auto"/>
            </w:tcBorders>
          </w:tcPr>
          <w:p w14:paraId="68E5AC3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0CE1E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F42EA3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1FA8D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4A9CA1F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5FF19A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42BF3" w:rsidRPr="00A71D81" w14:paraId="5EE5234B" w14:textId="77777777" w:rsidTr="00642BF3">
        <w:tc>
          <w:tcPr>
            <w:tcW w:w="720" w:type="dxa"/>
            <w:tcBorders>
              <w:top w:val="single" w:sz="4" w:space="0" w:color="auto"/>
              <w:left w:val="single" w:sz="4" w:space="0" w:color="auto"/>
              <w:bottom w:val="single" w:sz="4" w:space="0" w:color="auto"/>
              <w:right w:val="single" w:sz="4" w:space="0" w:color="auto"/>
            </w:tcBorders>
          </w:tcPr>
          <w:p w14:paraId="21B838B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363F58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1CCE44D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033799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1CC8A5F"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42BF3" w:rsidRPr="00A71D81" w14:paraId="11ECC366" w14:textId="77777777" w:rsidTr="00642BF3">
        <w:tc>
          <w:tcPr>
            <w:tcW w:w="720" w:type="dxa"/>
            <w:tcBorders>
              <w:top w:val="single" w:sz="4" w:space="0" w:color="auto"/>
              <w:left w:val="single" w:sz="4" w:space="0" w:color="auto"/>
              <w:bottom w:val="single" w:sz="4" w:space="0" w:color="auto"/>
              <w:right w:val="single" w:sz="4" w:space="0" w:color="auto"/>
            </w:tcBorders>
          </w:tcPr>
          <w:p w14:paraId="1787EAB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5444024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0179C6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D71F7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3BDFC79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12F9BDA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42BF3" w:rsidRPr="00A71D81" w14:paraId="74F5A5E2" w14:textId="77777777" w:rsidTr="00642BF3">
        <w:tc>
          <w:tcPr>
            <w:tcW w:w="720" w:type="dxa"/>
            <w:tcBorders>
              <w:top w:val="single" w:sz="4" w:space="0" w:color="auto"/>
              <w:left w:val="single" w:sz="4" w:space="0" w:color="auto"/>
              <w:bottom w:val="single" w:sz="4" w:space="0" w:color="auto"/>
              <w:right w:val="single" w:sz="4" w:space="0" w:color="auto"/>
            </w:tcBorders>
          </w:tcPr>
          <w:p w14:paraId="4310E7D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A9AD70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2138230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A4843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1F70B5B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1F87D8F"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42BF3" w:rsidRPr="00CB46E3" w14:paraId="6C7F6166" w14:textId="77777777" w:rsidTr="00642BF3">
        <w:tc>
          <w:tcPr>
            <w:tcW w:w="720" w:type="dxa"/>
            <w:tcBorders>
              <w:top w:val="single" w:sz="4" w:space="0" w:color="auto"/>
              <w:left w:val="single" w:sz="4" w:space="0" w:color="auto"/>
              <w:bottom w:val="single" w:sz="4" w:space="0" w:color="auto"/>
              <w:right w:val="single" w:sz="4" w:space="0" w:color="auto"/>
            </w:tcBorders>
          </w:tcPr>
          <w:p w14:paraId="0EE9C9D6"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9F0DE99"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89874D6"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C72D1B"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631A25D8"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D2AC2C8"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42BF3" w:rsidRPr="00A71D81" w14:paraId="62BAC920" w14:textId="77777777" w:rsidTr="00642BF3">
        <w:tc>
          <w:tcPr>
            <w:tcW w:w="720" w:type="dxa"/>
            <w:tcBorders>
              <w:top w:val="single" w:sz="4" w:space="0" w:color="auto"/>
              <w:left w:val="single" w:sz="4" w:space="0" w:color="auto"/>
              <w:bottom w:val="single" w:sz="4" w:space="0" w:color="auto"/>
              <w:right w:val="single" w:sz="4" w:space="0" w:color="auto"/>
            </w:tcBorders>
          </w:tcPr>
          <w:p w14:paraId="6DC871E0"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3DC586E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5DD50E6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957D7F"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EFC5E4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42BF3" w:rsidRPr="00CB46E3" w14:paraId="6AD829F6" w14:textId="77777777" w:rsidTr="00642BF3">
        <w:tc>
          <w:tcPr>
            <w:tcW w:w="720" w:type="dxa"/>
            <w:tcBorders>
              <w:top w:val="single" w:sz="4" w:space="0" w:color="auto"/>
              <w:left w:val="single" w:sz="4" w:space="0" w:color="auto"/>
              <w:bottom w:val="single" w:sz="4" w:space="0" w:color="auto"/>
              <w:right w:val="single" w:sz="4" w:space="0" w:color="auto"/>
            </w:tcBorders>
          </w:tcPr>
          <w:p w14:paraId="32C2B4F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2A4D6C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38D1280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AF86463"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36300262"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42BF3" w:rsidRPr="00A71D81" w14:paraId="03C8EF17" w14:textId="77777777" w:rsidTr="00642BF3">
        <w:tc>
          <w:tcPr>
            <w:tcW w:w="720" w:type="dxa"/>
            <w:tcBorders>
              <w:top w:val="single" w:sz="4" w:space="0" w:color="auto"/>
              <w:left w:val="single" w:sz="4" w:space="0" w:color="auto"/>
              <w:bottom w:val="single" w:sz="4" w:space="0" w:color="auto"/>
              <w:right w:val="single" w:sz="4" w:space="0" w:color="auto"/>
            </w:tcBorders>
          </w:tcPr>
          <w:p w14:paraId="01CEC3B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4364AEB" w14:textId="77777777" w:rsidR="00642BF3" w:rsidRPr="00A71D81" w:rsidRDefault="00642BF3" w:rsidP="00642BF3">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61E50F9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B94B65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03247D0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w:t>
            </w:r>
            <w:r w:rsidRPr="00A71D81">
              <w:rPr>
                <w:rFonts w:ascii="GHEA Grapalat" w:hAnsi="GHEA Grapalat"/>
                <w:sz w:val="20"/>
                <w:szCs w:val="20"/>
              </w:rPr>
              <w:lastRenderedPageBreak/>
              <w:t>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9DC4ED4"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42BF3" w:rsidRPr="00CB46E3" w14:paraId="404579DA" w14:textId="77777777" w:rsidTr="00642BF3">
        <w:tc>
          <w:tcPr>
            <w:tcW w:w="720" w:type="dxa"/>
            <w:tcBorders>
              <w:top w:val="single" w:sz="4" w:space="0" w:color="auto"/>
              <w:left w:val="single" w:sz="4" w:space="0" w:color="auto"/>
              <w:bottom w:val="single" w:sz="4" w:space="0" w:color="auto"/>
              <w:right w:val="single" w:sz="4" w:space="0" w:color="auto"/>
            </w:tcBorders>
          </w:tcPr>
          <w:p w14:paraId="4E890831" w14:textId="77777777" w:rsidR="00642BF3" w:rsidRPr="00A71D81" w:rsidDel="0010680B" w:rsidRDefault="00642BF3" w:rsidP="00642BF3">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A0C1A89" w14:textId="77777777" w:rsidR="00642BF3" w:rsidRPr="00A71D81" w:rsidRDefault="00642BF3" w:rsidP="00642BF3">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3D62F8B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8EBB97B" w14:textId="77777777" w:rsidR="00642BF3" w:rsidRPr="00A71D81" w:rsidRDefault="00642BF3" w:rsidP="00642BF3">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26375DFB" w14:textId="77777777" w:rsidR="00642BF3" w:rsidRPr="00A71D81" w:rsidRDefault="00642BF3" w:rsidP="00642BF3">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351D25CC"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A3FE51E"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42BF3" w:rsidRPr="00A71D81" w14:paraId="1EC48F26" w14:textId="77777777" w:rsidTr="00642BF3">
        <w:tc>
          <w:tcPr>
            <w:tcW w:w="720" w:type="dxa"/>
            <w:tcBorders>
              <w:top w:val="single" w:sz="4" w:space="0" w:color="auto"/>
              <w:left w:val="single" w:sz="4" w:space="0" w:color="auto"/>
              <w:bottom w:val="single" w:sz="4" w:space="0" w:color="auto"/>
              <w:right w:val="single" w:sz="4" w:space="0" w:color="auto"/>
            </w:tcBorders>
          </w:tcPr>
          <w:p w14:paraId="446084C0"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5D18A7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2B9294F"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47272C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15A9DCD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3088EAF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FAA993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42BF3" w:rsidRPr="00CB46E3" w14:paraId="75C0CABB" w14:textId="77777777" w:rsidTr="00642BF3">
        <w:tc>
          <w:tcPr>
            <w:tcW w:w="720" w:type="dxa"/>
            <w:tcBorders>
              <w:top w:val="single" w:sz="4" w:space="0" w:color="auto"/>
              <w:left w:val="single" w:sz="4" w:space="0" w:color="auto"/>
              <w:bottom w:val="single" w:sz="4" w:space="0" w:color="auto"/>
              <w:right w:val="single" w:sz="4" w:space="0" w:color="auto"/>
            </w:tcBorders>
          </w:tcPr>
          <w:p w14:paraId="75B4792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7997B0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6129B7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2E39DE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012D165D"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9BF9BCB" w14:textId="77777777" w:rsidR="00642BF3" w:rsidRPr="00A71D81" w:rsidRDefault="00642BF3" w:rsidP="00642BF3">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6C88275"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55417AED"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C15A752" w14:textId="77777777" w:rsidR="00642BF3" w:rsidRPr="00A71D81" w:rsidRDefault="00642BF3" w:rsidP="00642BF3">
            <w:pPr>
              <w:jc w:val="center"/>
              <w:rPr>
                <w:rFonts w:ascii="GHEA Grapalat" w:hAnsi="GHEA Grapalat"/>
                <w:sz w:val="20"/>
                <w:szCs w:val="20"/>
                <w:lang w:val="hy-AM"/>
              </w:rPr>
            </w:pPr>
          </w:p>
        </w:tc>
      </w:tr>
      <w:tr w:rsidR="00642BF3" w:rsidRPr="00CB46E3" w14:paraId="2CC5808E" w14:textId="77777777" w:rsidTr="00642BF3">
        <w:tc>
          <w:tcPr>
            <w:tcW w:w="720" w:type="dxa"/>
            <w:tcBorders>
              <w:top w:val="single" w:sz="4" w:space="0" w:color="auto"/>
              <w:left w:val="single" w:sz="4" w:space="0" w:color="auto"/>
              <w:bottom w:val="single" w:sz="4" w:space="0" w:color="auto"/>
              <w:right w:val="single" w:sz="4" w:space="0" w:color="auto"/>
            </w:tcBorders>
            <w:vAlign w:val="center"/>
          </w:tcPr>
          <w:p w14:paraId="002E4EE4" w14:textId="77777777" w:rsidR="00642BF3" w:rsidRPr="00A71D81" w:rsidRDefault="00642BF3" w:rsidP="00642BF3">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0B95241F"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39781F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660EA1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պարտադիր` </w:t>
            </w:r>
          </w:p>
          <w:p w14:paraId="1F021090"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D42165E"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5B60D483"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42BF3" w:rsidRPr="00A71D81" w14:paraId="36B3C539" w14:textId="77777777" w:rsidTr="00642BF3">
        <w:tc>
          <w:tcPr>
            <w:tcW w:w="720" w:type="dxa"/>
            <w:tcBorders>
              <w:top w:val="single" w:sz="4" w:space="0" w:color="auto"/>
              <w:left w:val="single" w:sz="4" w:space="0" w:color="auto"/>
              <w:bottom w:val="single" w:sz="4" w:space="0" w:color="auto"/>
              <w:right w:val="single" w:sz="4" w:space="0" w:color="auto"/>
            </w:tcBorders>
          </w:tcPr>
          <w:p w14:paraId="2FE18EB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B2C049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2B95BC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03381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8C814F"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349865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42BF3" w:rsidRPr="00A71D81" w14:paraId="12F622FE" w14:textId="77777777" w:rsidTr="00642BF3">
        <w:tc>
          <w:tcPr>
            <w:tcW w:w="720" w:type="dxa"/>
            <w:tcBorders>
              <w:top w:val="single" w:sz="4" w:space="0" w:color="auto"/>
              <w:left w:val="single" w:sz="4" w:space="0" w:color="auto"/>
              <w:bottom w:val="single" w:sz="4" w:space="0" w:color="auto"/>
              <w:right w:val="single" w:sz="4" w:space="0" w:color="auto"/>
            </w:tcBorders>
            <w:vAlign w:val="center"/>
          </w:tcPr>
          <w:p w14:paraId="29A1DABA" w14:textId="77777777" w:rsidR="00642BF3" w:rsidRPr="00A71D81" w:rsidRDefault="00642BF3" w:rsidP="00642BF3">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150D2D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54B5173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2493B2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պարտադիր` </w:t>
            </w:r>
          </w:p>
          <w:p w14:paraId="0E701A2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7DA7CD63"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297F47E7"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42BF3" w:rsidRPr="00A71D81" w14:paraId="07C71E01" w14:textId="77777777" w:rsidTr="00642BF3">
        <w:tc>
          <w:tcPr>
            <w:tcW w:w="720" w:type="dxa"/>
            <w:tcBorders>
              <w:top w:val="single" w:sz="4" w:space="0" w:color="auto"/>
              <w:left w:val="single" w:sz="4" w:space="0" w:color="auto"/>
              <w:bottom w:val="single" w:sz="4" w:space="0" w:color="auto"/>
              <w:right w:val="single" w:sz="4" w:space="0" w:color="auto"/>
            </w:tcBorders>
          </w:tcPr>
          <w:p w14:paraId="07A914F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C96CF8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0A5436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1828A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7CDB6A4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888EBB4" w14:textId="77777777" w:rsidR="00642BF3" w:rsidRPr="00A71D81" w:rsidRDefault="00642BF3" w:rsidP="00642BF3">
            <w:pPr>
              <w:jc w:val="center"/>
              <w:rPr>
                <w:rFonts w:ascii="GHEA Grapalat" w:hAnsi="GHEA Grapalat"/>
                <w:sz w:val="20"/>
                <w:szCs w:val="20"/>
              </w:rPr>
            </w:pPr>
          </w:p>
        </w:tc>
      </w:tr>
      <w:tr w:rsidR="00642BF3" w:rsidRPr="00A71D81" w14:paraId="625FF760" w14:textId="77777777" w:rsidTr="00642BF3">
        <w:tc>
          <w:tcPr>
            <w:tcW w:w="720" w:type="dxa"/>
            <w:tcBorders>
              <w:top w:val="single" w:sz="4" w:space="0" w:color="auto"/>
              <w:left w:val="single" w:sz="4" w:space="0" w:color="auto"/>
              <w:bottom w:val="single" w:sz="4" w:space="0" w:color="auto"/>
              <w:right w:val="single" w:sz="4" w:space="0" w:color="auto"/>
            </w:tcBorders>
            <w:vAlign w:val="center"/>
          </w:tcPr>
          <w:p w14:paraId="7CD6B605" w14:textId="77777777" w:rsidR="00642BF3" w:rsidRPr="00A71D81" w:rsidRDefault="00642BF3" w:rsidP="00642BF3">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411DDB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w:t>
            </w:r>
            <w:r w:rsidRPr="00A71D81">
              <w:rPr>
                <w:rFonts w:ascii="GHEA Grapalat" w:hAnsi="GHEA Grapalat"/>
                <w:sz w:val="20"/>
                <w:szCs w:val="20"/>
              </w:rPr>
              <w:lastRenderedPageBreak/>
              <w:t xml:space="preserve">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C73B81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0E69C81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0B2EA2C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վճարման պահանջագիրը վճարողին սպասարկող </w:t>
            </w:r>
            <w:r w:rsidRPr="00A71D81">
              <w:rPr>
                <w:rFonts w:ascii="GHEA Grapalat" w:hAnsi="GHEA Grapalat"/>
                <w:sz w:val="20"/>
                <w:szCs w:val="20"/>
              </w:rPr>
              <w:lastRenderedPageBreak/>
              <w:t>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17278682" w14:textId="77777777" w:rsidR="00642BF3" w:rsidRPr="00A71D81" w:rsidRDefault="00642BF3" w:rsidP="00642BF3">
            <w:pPr>
              <w:jc w:val="center"/>
              <w:rPr>
                <w:rFonts w:ascii="GHEA Grapalat" w:hAnsi="GHEA Grapalat"/>
                <w:sz w:val="20"/>
                <w:szCs w:val="20"/>
              </w:rPr>
            </w:pPr>
          </w:p>
        </w:tc>
      </w:tr>
      <w:tr w:rsidR="00642BF3" w:rsidRPr="00A71D81" w14:paraId="10B54CCD" w14:textId="77777777" w:rsidTr="00642BF3">
        <w:tc>
          <w:tcPr>
            <w:tcW w:w="720" w:type="dxa"/>
            <w:tcBorders>
              <w:top w:val="single" w:sz="4" w:space="0" w:color="auto"/>
              <w:left w:val="single" w:sz="4" w:space="0" w:color="auto"/>
              <w:bottom w:val="single" w:sz="4" w:space="0" w:color="auto"/>
              <w:right w:val="single" w:sz="4" w:space="0" w:color="auto"/>
            </w:tcBorders>
          </w:tcPr>
          <w:p w14:paraId="16A20906"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40FB47"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F4B34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A8F690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3ABC825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CE10CCF" w14:textId="77777777" w:rsidR="00642BF3" w:rsidRPr="00A71D81" w:rsidRDefault="00642BF3" w:rsidP="00642BF3">
            <w:pPr>
              <w:jc w:val="center"/>
              <w:rPr>
                <w:rFonts w:ascii="GHEA Grapalat" w:hAnsi="GHEA Grapalat"/>
                <w:sz w:val="20"/>
                <w:szCs w:val="20"/>
              </w:rPr>
            </w:pPr>
          </w:p>
        </w:tc>
      </w:tr>
      <w:tr w:rsidR="00642BF3" w:rsidRPr="00A71D81" w14:paraId="42893200" w14:textId="77777777" w:rsidTr="00642BF3">
        <w:tc>
          <w:tcPr>
            <w:tcW w:w="720" w:type="dxa"/>
            <w:tcBorders>
              <w:top w:val="single" w:sz="4" w:space="0" w:color="auto"/>
              <w:left w:val="single" w:sz="4" w:space="0" w:color="auto"/>
              <w:bottom w:val="single" w:sz="4" w:space="0" w:color="auto"/>
              <w:right w:val="single" w:sz="4" w:space="0" w:color="auto"/>
            </w:tcBorders>
          </w:tcPr>
          <w:p w14:paraId="165001A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65C51D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EBB72D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831EA5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1DF6E61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3E5D0D5" w14:textId="77777777" w:rsidR="00642BF3" w:rsidRPr="00A71D81" w:rsidRDefault="00642BF3" w:rsidP="00642BF3">
            <w:pPr>
              <w:jc w:val="center"/>
              <w:rPr>
                <w:rFonts w:ascii="GHEA Grapalat" w:hAnsi="GHEA Grapalat"/>
                <w:sz w:val="20"/>
                <w:szCs w:val="20"/>
              </w:rPr>
            </w:pPr>
          </w:p>
        </w:tc>
      </w:tr>
      <w:tr w:rsidR="00642BF3" w:rsidRPr="00A71D81" w14:paraId="75B8F923" w14:textId="77777777" w:rsidTr="00642BF3">
        <w:tc>
          <w:tcPr>
            <w:tcW w:w="720" w:type="dxa"/>
            <w:tcBorders>
              <w:top w:val="single" w:sz="4" w:space="0" w:color="auto"/>
              <w:left w:val="single" w:sz="4" w:space="0" w:color="auto"/>
              <w:bottom w:val="single" w:sz="4" w:space="0" w:color="auto"/>
              <w:right w:val="single" w:sz="4" w:space="0" w:color="auto"/>
            </w:tcBorders>
          </w:tcPr>
          <w:p w14:paraId="245013C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14653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3C7C666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7101F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096623D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E79121F" w14:textId="77777777" w:rsidR="00642BF3" w:rsidRPr="00A71D81" w:rsidRDefault="00642BF3" w:rsidP="00642BF3">
            <w:pPr>
              <w:jc w:val="center"/>
              <w:rPr>
                <w:rFonts w:ascii="GHEA Grapalat" w:hAnsi="GHEA Grapalat"/>
                <w:sz w:val="20"/>
                <w:szCs w:val="20"/>
              </w:rPr>
            </w:pPr>
          </w:p>
        </w:tc>
      </w:tr>
      <w:tr w:rsidR="00642BF3" w:rsidRPr="00A71D81" w14:paraId="274854D3" w14:textId="77777777" w:rsidTr="00642BF3">
        <w:tc>
          <w:tcPr>
            <w:tcW w:w="720" w:type="dxa"/>
            <w:tcBorders>
              <w:top w:val="single" w:sz="4" w:space="0" w:color="auto"/>
              <w:left w:val="single" w:sz="4" w:space="0" w:color="auto"/>
              <w:bottom w:val="single" w:sz="4" w:space="0" w:color="auto"/>
              <w:right w:val="single" w:sz="4" w:space="0" w:color="auto"/>
            </w:tcBorders>
          </w:tcPr>
          <w:p w14:paraId="543AB7A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BA4C9A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BD8DDC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C16B3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C3B1F3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3290242" w14:textId="77777777" w:rsidR="00642BF3" w:rsidRPr="00A71D81" w:rsidRDefault="00642BF3" w:rsidP="00642BF3">
            <w:pPr>
              <w:jc w:val="center"/>
              <w:rPr>
                <w:rFonts w:ascii="GHEA Grapalat" w:hAnsi="GHEA Grapalat"/>
                <w:sz w:val="20"/>
                <w:szCs w:val="20"/>
              </w:rPr>
            </w:pPr>
          </w:p>
        </w:tc>
      </w:tr>
    </w:tbl>
    <w:p w14:paraId="1CEAFAFF" w14:textId="77777777" w:rsidR="00642BF3" w:rsidRPr="00A71D81" w:rsidRDefault="00642BF3" w:rsidP="00642BF3">
      <w:pPr>
        <w:pStyle w:val="BodyTextIndent"/>
        <w:jc w:val="right"/>
        <w:rPr>
          <w:rFonts w:ascii="GHEA Grapalat" w:hAnsi="GHEA Grapalat" w:cs="Sylfaen"/>
          <w:i w:val="0"/>
          <w:lang w:val="en-US"/>
        </w:rPr>
      </w:pPr>
    </w:p>
    <w:p w14:paraId="7DABC207" w14:textId="77777777" w:rsidR="00642BF3" w:rsidRPr="00A71D81" w:rsidRDefault="00642BF3" w:rsidP="00642BF3">
      <w:pPr>
        <w:pStyle w:val="BodyTextIndent"/>
        <w:jc w:val="right"/>
        <w:rPr>
          <w:rFonts w:ascii="GHEA Grapalat" w:hAnsi="GHEA Grapalat" w:cs="Sylfaen"/>
          <w:i w:val="0"/>
          <w:lang w:val="en-US"/>
        </w:rPr>
      </w:pPr>
    </w:p>
    <w:p w14:paraId="413F8BFE" w14:textId="77777777" w:rsidR="00642BF3" w:rsidRPr="00A71D81" w:rsidRDefault="00642BF3" w:rsidP="00642BF3">
      <w:pPr>
        <w:pStyle w:val="BodyTextIndent"/>
        <w:jc w:val="right"/>
        <w:rPr>
          <w:rFonts w:ascii="GHEA Grapalat" w:hAnsi="GHEA Grapalat" w:cs="Sylfaen"/>
          <w:i w:val="0"/>
          <w:lang w:val="en-US"/>
        </w:rPr>
      </w:pPr>
    </w:p>
    <w:p w14:paraId="3DEA5615" w14:textId="77777777" w:rsidR="00642BF3" w:rsidRPr="00A71D81" w:rsidRDefault="00642BF3" w:rsidP="00642BF3">
      <w:pPr>
        <w:pStyle w:val="BodyTextIndent"/>
        <w:jc w:val="right"/>
        <w:rPr>
          <w:rFonts w:ascii="GHEA Grapalat" w:hAnsi="GHEA Grapalat" w:cs="Sylfaen"/>
          <w:i w:val="0"/>
          <w:lang w:val="en-US"/>
        </w:rPr>
      </w:pPr>
    </w:p>
    <w:p w14:paraId="61F5300E" w14:textId="77777777" w:rsidR="00642BF3" w:rsidRPr="00A71D81" w:rsidRDefault="00642BF3" w:rsidP="00642BF3">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16416D6B" w14:textId="77777777" w:rsidR="00642BF3" w:rsidRPr="00A71D81" w:rsidRDefault="00642BF3" w:rsidP="00642BF3">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6</w:t>
      </w:r>
    </w:p>
    <w:p w14:paraId="670F5DA9" w14:textId="77A467D8" w:rsidR="00642BF3" w:rsidRPr="00AE2768" w:rsidRDefault="007366A1" w:rsidP="00642BF3">
      <w:pPr>
        <w:pStyle w:val="BodyTextIndent3"/>
        <w:spacing w:line="240" w:lineRule="auto"/>
        <w:jc w:val="right"/>
        <w:rPr>
          <w:rFonts w:ascii="GHEA Grapalat" w:hAnsi="GHEA Grapalat" w:cs="Arial"/>
          <w:b/>
          <w:lang w:val="es-ES"/>
        </w:rPr>
      </w:pPr>
      <w:r>
        <w:rPr>
          <w:rFonts w:ascii="GHEA Grapalat" w:hAnsi="GHEA Grapalat" w:cs="Sylfaen"/>
          <w:b/>
          <w:lang w:val="hy-AM"/>
        </w:rPr>
        <w:t>«</w:t>
      </w:r>
      <w:r w:rsidR="00642BF3" w:rsidRPr="00BC71BD">
        <w:rPr>
          <w:rFonts w:ascii="GHEA Grapalat" w:hAnsi="GHEA Grapalat" w:cs="Sylfaen"/>
          <w:b/>
          <w:lang w:val="hy-AM"/>
        </w:rPr>
        <w:t>ԵՔԼ-</w:t>
      </w:r>
      <w:r w:rsidR="00642BF3" w:rsidRPr="0096457E">
        <w:rPr>
          <w:rFonts w:ascii="GHEA Grapalat" w:hAnsi="GHEA Grapalat" w:cs="Sylfaen"/>
          <w:b/>
          <w:lang w:val="hy-AM"/>
        </w:rPr>
        <w:t>ԳՀ</w:t>
      </w:r>
      <w:r w:rsidR="00642BF3" w:rsidRPr="00752623">
        <w:rPr>
          <w:rFonts w:ascii="GHEA Grapalat" w:hAnsi="GHEA Grapalat" w:cs="Sylfaen"/>
          <w:b/>
          <w:lang w:val="hy-AM"/>
        </w:rPr>
        <w:t>ԱՊՁԲ</w:t>
      </w:r>
      <w:r w:rsidR="00642BF3" w:rsidRPr="00752623">
        <w:rPr>
          <w:rFonts w:ascii="GHEA Grapalat" w:hAnsi="GHEA Grapalat"/>
          <w:b/>
          <w:lang w:val="es-ES"/>
        </w:rPr>
        <w:t>-</w:t>
      </w:r>
      <w:r w:rsidR="00C1689B">
        <w:rPr>
          <w:rFonts w:ascii="GHEA Grapalat" w:hAnsi="GHEA Grapalat"/>
          <w:b/>
          <w:lang w:val="es-ES"/>
        </w:rPr>
        <w:t>2</w:t>
      </w:r>
      <w:r w:rsidR="000C6FF6">
        <w:rPr>
          <w:rFonts w:ascii="GHEA Grapalat" w:hAnsi="GHEA Grapalat"/>
          <w:b/>
          <w:lang w:val="es-ES"/>
        </w:rPr>
        <w:t>6</w:t>
      </w:r>
      <w:r w:rsidR="00C1689B">
        <w:rPr>
          <w:rFonts w:ascii="GHEA Grapalat" w:hAnsi="GHEA Grapalat"/>
          <w:b/>
          <w:lang w:val="es-ES"/>
        </w:rPr>
        <w:t>/</w:t>
      </w:r>
      <w:r w:rsidR="000C6FF6">
        <w:rPr>
          <w:rFonts w:ascii="GHEA Grapalat" w:hAnsi="GHEA Grapalat"/>
          <w:b/>
          <w:lang w:val="es-ES"/>
        </w:rPr>
        <w:t>1</w:t>
      </w:r>
      <w:r w:rsidR="00642BF3" w:rsidRPr="00D52874">
        <w:rPr>
          <w:rFonts w:ascii="GHEA Grapalat" w:hAnsi="GHEA Grapalat"/>
          <w:sz w:val="24"/>
          <w:szCs w:val="24"/>
          <w:lang w:val="es-ES"/>
        </w:rPr>
        <w:t>»</w:t>
      </w:r>
      <w:r w:rsidR="00642BF3" w:rsidRPr="00752623">
        <w:rPr>
          <w:rFonts w:ascii="GHEA Grapalat" w:hAnsi="GHEA Grapalat"/>
          <w:b/>
          <w:lang w:val="es-ES"/>
        </w:rPr>
        <w:t xml:space="preserve">  </w:t>
      </w:r>
      <w:r w:rsidR="00642BF3" w:rsidRPr="00AE2768">
        <w:rPr>
          <w:rFonts w:ascii="GHEA Grapalat" w:hAnsi="GHEA Grapalat" w:cs="Sylfaen"/>
          <w:b/>
          <w:lang w:val="es-ES"/>
        </w:rPr>
        <w:t>ծածկագրով</w:t>
      </w:r>
    </w:p>
    <w:p w14:paraId="53891AA6" w14:textId="77777777" w:rsidR="00642BF3" w:rsidRPr="00AE2768" w:rsidRDefault="00642BF3" w:rsidP="00642BF3">
      <w:pPr>
        <w:pStyle w:val="BodyTextIndent3"/>
        <w:spacing w:line="240" w:lineRule="auto"/>
        <w:jc w:val="right"/>
        <w:rPr>
          <w:rFonts w:ascii="GHEA Grapalat" w:hAnsi="GHEA Grapalat" w:cs="Arial"/>
          <w:b/>
          <w:lang w:val="es-ES"/>
        </w:rPr>
      </w:pPr>
      <w:r w:rsidRPr="0096457E">
        <w:rPr>
          <w:rFonts w:ascii="GHEA Grapalat" w:hAnsi="GHEA Grapalat" w:cs="Sylfaen"/>
          <w:b/>
          <w:lang w:val="hy-AM"/>
        </w:rPr>
        <w:t>գնանշման</w:t>
      </w:r>
      <w:r w:rsidRPr="002F58FE">
        <w:rPr>
          <w:rFonts w:ascii="GHEA Grapalat" w:hAnsi="GHEA Grapalat" w:cs="Sylfaen"/>
          <w:b/>
          <w:lang w:val="es-ES"/>
        </w:rPr>
        <w:t xml:space="preserve"> </w:t>
      </w:r>
      <w:r w:rsidRPr="0096457E">
        <w:rPr>
          <w:rFonts w:ascii="GHEA Grapalat" w:hAnsi="GHEA Grapalat" w:cs="Sylfaen"/>
          <w:b/>
          <w:lang w:val="hy-AM"/>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4DD02E9E" w14:textId="77777777" w:rsidR="00642BF3" w:rsidRPr="00A71D81" w:rsidRDefault="00642BF3" w:rsidP="00642BF3">
      <w:pPr>
        <w:jc w:val="right"/>
        <w:rPr>
          <w:rFonts w:ascii="GHEA Grapalat" w:hAnsi="GHEA Grapalat"/>
          <w:i/>
          <w:sz w:val="20"/>
          <w:lang w:val="hy-AM"/>
        </w:rPr>
      </w:pPr>
    </w:p>
    <w:p w14:paraId="469934D8" w14:textId="77777777" w:rsidR="00642BF3" w:rsidRPr="00A71D81" w:rsidRDefault="00642BF3" w:rsidP="00642BF3">
      <w:pPr>
        <w:tabs>
          <w:tab w:val="left" w:pos="2268"/>
        </w:tabs>
        <w:ind w:left="-284" w:firstLine="284"/>
        <w:jc w:val="right"/>
        <w:rPr>
          <w:rFonts w:ascii="GHEA Grapalat" w:hAnsi="GHEA Grapalat"/>
          <w:lang w:val="hy-AM"/>
        </w:rPr>
      </w:pPr>
    </w:p>
    <w:p w14:paraId="7E8D2D50" w14:textId="77777777" w:rsidR="00642BF3" w:rsidRPr="00752623" w:rsidRDefault="00642BF3" w:rsidP="00642BF3">
      <w:pPr>
        <w:ind w:left="-142" w:firstLine="142"/>
        <w:jc w:val="center"/>
        <w:rPr>
          <w:rFonts w:ascii="GHEA Grapalat" w:hAnsi="GHEA Grapalat"/>
          <w:b/>
          <w:sz w:val="22"/>
          <w:lang w:val="hy-AM"/>
        </w:rPr>
      </w:pPr>
      <w:r w:rsidRPr="003D7A72">
        <w:rPr>
          <w:rFonts w:ascii="GHEA Grapalat" w:hAnsi="GHEA Grapalat" w:cs="Sylfaen"/>
          <w:b/>
          <w:sz w:val="22"/>
          <w:lang w:val="hy-AM"/>
        </w:rPr>
        <w:t>ԱՊՐԱՆՔԻ</w:t>
      </w:r>
      <w:r w:rsidRPr="00752623">
        <w:rPr>
          <w:rFonts w:ascii="GHEA Grapalat" w:hAnsi="GHEA Grapalat" w:cs="Sylfaen"/>
          <w:b/>
          <w:sz w:val="22"/>
          <w:lang w:val="hy-AM"/>
        </w:rPr>
        <w:t xml:space="preserve"> ՄԱՏԱԿԱՐԱՐՄԱՆ</w:t>
      </w:r>
    </w:p>
    <w:p w14:paraId="09105705" w14:textId="77777777" w:rsidR="00642BF3" w:rsidRPr="00752623" w:rsidRDefault="00642BF3" w:rsidP="00642BF3">
      <w:pPr>
        <w:ind w:left="-142" w:firstLine="142"/>
        <w:jc w:val="center"/>
        <w:rPr>
          <w:rFonts w:ascii="GHEA Grapalat" w:hAnsi="GHEA Grapalat" w:cs="Times Armenian"/>
          <w:b/>
          <w:lang w:val="hy-AM"/>
        </w:rPr>
      </w:pPr>
      <w:r w:rsidRPr="00752623">
        <w:rPr>
          <w:rFonts w:ascii="GHEA Grapalat" w:hAnsi="GHEA Grapalat" w:cs="Sylfaen"/>
          <w:b/>
          <w:sz w:val="22"/>
          <w:lang w:val="hy-AM"/>
        </w:rPr>
        <w:t>ՊԱՅՄԱՆԱԳԻՐ</w:t>
      </w:r>
      <w:r w:rsidRPr="00752623">
        <w:rPr>
          <w:rFonts w:ascii="GHEA Grapalat" w:hAnsi="GHEA Grapalat" w:cs="Times Armenian"/>
          <w:b/>
          <w:sz w:val="22"/>
          <w:lang w:val="hy-AM"/>
        </w:rPr>
        <w:t xml:space="preserve">   </w:t>
      </w:r>
    </w:p>
    <w:p w14:paraId="52E6FF28" w14:textId="4F052CCD" w:rsidR="00642BF3" w:rsidRPr="00752623" w:rsidRDefault="00642BF3" w:rsidP="00642BF3">
      <w:pPr>
        <w:ind w:left="-142" w:firstLine="142"/>
        <w:jc w:val="center"/>
        <w:rPr>
          <w:rFonts w:ascii="GHEA Grapalat" w:hAnsi="GHEA Grapalat" w:cs="Sylfaen"/>
          <w:sz w:val="20"/>
          <w:lang w:val="hy-AM"/>
        </w:rPr>
      </w:pPr>
      <w:r w:rsidRPr="008139F0">
        <w:rPr>
          <w:rFonts w:ascii="GHEA Grapalat" w:hAnsi="GHEA Grapalat"/>
          <w:b/>
          <w:lang w:val="hy-AM"/>
        </w:rPr>
        <w:t xml:space="preserve">N  </w:t>
      </w:r>
      <w:r w:rsidRPr="008139F0">
        <w:rPr>
          <w:rFonts w:ascii="GHEA Grapalat" w:hAnsi="GHEA Grapalat"/>
          <w:lang w:val="es-ES"/>
        </w:rPr>
        <w:t>«</w:t>
      </w:r>
      <w:r w:rsidRPr="008139F0">
        <w:rPr>
          <w:rFonts w:ascii="GHEA Grapalat" w:hAnsi="GHEA Grapalat" w:cs="Sylfaen"/>
          <w:b/>
          <w:lang w:val="hy-AM"/>
        </w:rPr>
        <w:t>ԵՔԼ-ԳՀԱՊՁԲ</w:t>
      </w:r>
      <w:r w:rsidRPr="008139F0">
        <w:rPr>
          <w:rFonts w:ascii="GHEA Grapalat" w:hAnsi="GHEA Grapalat"/>
          <w:b/>
          <w:lang w:val="es-ES"/>
        </w:rPr>
        <w:t>-</w:t>
      </w:r>
      <w:r w:rsidR="00C1689B">
        <w:rPr>
          <w:rFonts w:ascii="GHEA Grapalat" w:hAnsi="GHEA Grapalat"/>
          <w:b/>
          <w:lang w:val="es-ES"/>
        </w:rPr>
        <w:t>2</w:t>
      </w:r>
      <w:r w:rsidR="000C6FF6">
        <w:rPr>
          <w:rFonts w:ascii="GHEA Grapalat" w:hAnsi="GHEA Grapalat"/>
          <w:b/>
          <w:lang w:val="es-ES"/>
        </w:rPr>
        <w:t>6</w:t>
      </w:r>
      <w:r w:rsidR="00C1689B">
        <w:rPr>
          <w:rFonts w:ascii="GHEA Grapalat" w:hAnsi="GHEA Grapalat"/>
          <w:b/>
          <w:lang w:val="es-ES"/>
        </w:rPr>
        <w:t>/</w:t>
      </w:r>
      <w:r w:rsidR="000C6FF6">
        <w:rPr>
          <w:rFonts w:ascii="GHEA Grapalat" w:hAnsi="GHEA Grapalat"/>
          <w:b/>
          <w:lang w:val="es-ES"/>
        </w:rPr>
        <w:t>1</w:t>
      </w:r>
      <w:r w:rsidRPr="00D52874">
        <w:rPr>
          <w:rFonts w:ascii="GHEA Grapalat" w:hAnsi="GHEA Grapalat"/>
          <w:lang w:val="es-ES"/>
        </w:rPr>
        <w:t>»</w:t>
      </w:r>
    </w:p>
    <w:p w14:paraId="02D77F0C" w14:textId="77777777" w:rsidR="00642BF3" w:rsidRPr="00AE2768" w:rsidRDefault="00642BF3" w:rsidP="00642BF3">
      <w:pPr>
        <w:jc w:val="center"/>
        <w:rPr>
          <w:rFonts w:ascii="GHEA Grapalat" w:hAnsi="GHEA Grapalat" w:cs="Sylfaen"/>
          <w:sz w:val="20"/>
          <w:lang w:val="hy-AM"/>
        </w:rPr>
      </w:pPr>
    </w:p>
    <w:p w14:paraId="203196D9" w14:textId="2C4A7FEA" w:rsidR="00642BF3" w:rsidRPr="00834555" w:rsidRDefault="00642BF3" w:rsidP="00642BF3">
      <w:pPr>
        <w:tabs>
          <w:tab w:val="left" w:pos="720"/>
          <w:tab w:val="left" w:pos="1440"/>
          <w:tab w:val="left" w:pos="8865"/>
        </w:tabs>
        <w:jc w:val="both"/>
        <w:rPr>
          <w:rFonts w:ascii="GHEA Grapalat" w:hAnsi="GHEA Grapalat" w:cs="Sylfaen"/>
          <w:sz w:val="20"/>
          <w:lang w:val="hy-AM"/>
        </w:rPr>
      </w:pPr>
      <w:r w:rsidRPr="00AE2768">
        <w:rPr>
          <w:rFonts w:ascii="GHEA Grapalat" w:hAnsi="GHEA Grapalat" w:cs="Sylfaen"/>
          <w:sz w:val="20"/>
          <w:lang w:val="hy-AM"/>
        </w:rPr>
        <w:tab/>
      </w:r>
      <w:r w:rsidRPr="00834555">
        <w:rPr>
          <w:rFonts w:ascii="GHEA Grapalat" w:hAnsi="GHEA Grapalat" w:cs="Sylfaen"/>
          <w:sz w:val="20"/>
          <w:lang w:val="hy-AM"/>
        </w:rPr>
        <w:t xml:space="preserve">         ք. </w:t>
      </w:r>
      <w:r w:rsidRPr="00834555">
        <w:rPr>
          <w:rFonts w:ascii="GHEA Grapalat" w:hAnsi="GHEA Grapalat" w:cs="Sylfaen"/>
          <w:sz w:val="20"/>
          <w:u w:val="single"/>
          <w:lang w:val="hy-AM"/>
        </w:rPr>
        <w:t>Երևան</w:t>
      </w:r>
      <w:r w:rsidRPr="00834555">
        <w:rPr>
          <w:rFonts w:ascii="GHEA Grapalat" w:hAnsi="GHEA Grapalat" w:cs="Sylfaen"/>
          <w:sz w:val="20"/>
          <w:lang w:val="hy-AM"/>
        </w:rPr>
        <w:t xml:space="preserve">                                                                                          </w:t>
      </w:r>
      <w:r w:rsidRPr="00834555">
        <w:rPr>
          <w:rFonts w:ascii="GHEA Grapalat" w:hAnsi="GHEA Grapalat"/>
          <w:lang w:val="hy-AM"/>
        </w:rPr>
        <w:t>«</w:t>
      </w:r>
      <w:r w:rsidRPr="00834555">
        <w:rPr>
          <w:rFonts w:ascii="GHEA Grapalat" w:hAnsi="GHEA Grapalat"/>
          <w:u w:val="single"/>
          <w:lang w:val="hy-AM"/>
        </w:rPr>
        <w:t xml:space="preserve">     </w:t>
      </w:r>
      <w:r w:rsidRPr="00834555">
        <w:rPr>
          <w:rFonts w:ascii="GHEA Grapalat" w:hAnsi="GHEA Grapalat"/>
          <w:lang w:val="hy-AM"/>
        </w:rPr>
        <w:t xml:space="preserve">» </w:t>
      </w:r>
      <w:r w:rsidRPr="00834555">
        <w:rPr>
          <w:rFonts w:ascii="GHEA Grapalat" w:hAnsi="GHEA Grapalat"/>
          <w:u w:val="single"/>
          <w:lang w:val="hy-AM"/>
        </w:rPr>
        <w:t xml:space="preserve">          </w:t>
      </w:r>
      <w:r w:rsidRPr="00834555">
        <w:rPr>
          <w:rFonts w:ascii="GHEA Grapalat" w:hAnsi="GHEA Grapalat"/>
          <w:lang w:val="hy-AM"/>
        </w:rPr>
        <w:t xml:space="preserve"> </w:t>
      </w:r>
      <w:r w:rsidRPr="00834555">
        <w:rPr>
          <w:rFonts w:ascii="GHEA Grapalat" w:hAnsi="GHEA Grapalat" w:cs="Sylfaen"/>
          <w:sz w:val="20"/>
          <w:lang w:val="hy-AM"/>
        </w:rPr>
        <w:t>202</w:t>
      </w:r>
      <w:r w:rsidR="006C2CC2" w:rsidRPr="00CB46E3">
        <w:rPr>
          <w:rFonts w:ascii="GHEA Grapalat" w:hAnsi="GHEA Grapalat" w:cs="Sylfaen"/>
          <w:sz w:val="20"/>
          <w:lang w:val="hy-AM"/>
        </w:rPr>
        <w:t xml:space="preserve">   </w:t>
      </w:r>
      <w:r w:rsidRPr="00834555">
        <w:rPr>
          <w:rFonts w:ascii="GHEA Grapalat" w:hAnsi="GHEA Grapalat" w:cs="Sylfaen"/>
          <w:sz w:val="20"/>
          <w:lang w:val="hy-AM"/>
        </w:rPr>
        <w:t>թ.</w:t>
      </w:r>
    </w:p>
    <w:p w14:paraId="2974D21C" w14:textId="77777777" w:rsidR="00642BF3" w:rsidRPr="00834555" w:rsidRDefault="00642BF3" w:rsidP="00642BF3">
      <w:pPr>
        <w:tabs>
          <w:tab w:val="left" w:pos="720"/>
          <w:tab w:val="left" w:pos="1440"/>
          <w:tab w:val="left" w:pos="8865"/>
        </w:tabs>
        <w:jc w:val="both"/>
        <w:rPr>
          <w:rFonts w:ascii="GHEA Grapalat" w:hAnsi="GHEA Grapalat" w:cs="Sylfaen"/>
          <w:sz w:val="20"/>
          <w:lang w:val="hy-AM"/>
        </w:rPr>
      </w:pPr>
    </w:p>
    <w:p w14:paraId="01AD4D66" w14:textId="77777777" w:rsidR="00642BF3" w:rsidRPr="00834555" w:rsidRDefault="00642BF3" w:rsidP="00642BF3">
      <w:pPr>
        <w:ind w:firstLine="720"/>
        <w:jc w:val="both"/>
        <w:rPr>
          <w:rFonts w:ascii="GHEA Grapalat" w:hAnsi="GHEA Grapalat"/>
          <w:sz w:val="20"/>
          <w:lang w:val="hy-AM"/>
        </w:rPr>
      </w:pPr>
      <w:r w:rsidRPr="00834555">
        <w:rPr>
          <w:rFonts w:ascii="GHEA Grapalat" w:hAnsi="GHEA Grapalat"/>
          <w:u w:val="single"/>
          <w:lang w:val="hy-AM"/>
        </w:rPr>
        <w:t xml:space="preserve">______                         </w:t>
      </w:r>
      <w:r w:rsidRPr="00834555">
        <w:rPr>
          <w:rFonts w:ascii="GHEA Grapalat" w:hAnsi="GHEA Grapalat"/>
          <w:sz w:val="20"/>
          <w:lang w:val="hy-AM"/>
        </w:rPr>
        <w:t>-ը ի դեմս _____</w:t>
      </w:r>
      <w:r w:rsidRPr="00834555">
        <w:rPr>
          <w:rFonts w:ascii="GHEA Grapalat" w:hAnsi="GHEA Grapalat"/>
          <w:sz w:val="20"/>
          <w:u w:val="single"/>
          <w:lang w:val="hy-AM"/>
        </w:rPr>
        <w:t xml:space="preserve">                     </w:t>
      </w:r>
      <w:r w:rsidRPr="00834555">
        <w:rPr>
          <w:rFonts w:ascii="GHEA Grapalat" w:hAnsi="GHEA Grapalat"/>
          <w:sz w:val="20"/>
          <w:lang w:val="hy-AM"/>
        </w:rPr>
        <w:t>-ի, որը գործում է</w:t>
      </w:r>
      <w:r w:rsidRPr="00834555">
        <w:rPr>
          <w:rFonts w:ascii="GHEA Grapalat" w:hAnsi="GHEA Grapalat"/>
          <w:sz w:val="20"/>
          <w:u w:val="single"/>
          <w:lang w:val="hy-AM"/>
        </w:rPr>
        <w:t xml:space="preserve">                                    </w:t>
      </w:r>
      <w:r w:rsidRPr="00834555">
        <w:rPr>
          <w:rFonts w:ascii="GHEA Grapalat" w:hAnsi="GHEA Grapalat"/>
          <w:sz w:val="20"/>
          <w:lang w:val="hy-AM"/>
        </w:rPr>
        <w:t xml:space="preserve">-ի կանոնադրության հիման վրա, այսուհետ </w:t>
      </w:r>
      <w:r w:rsidRPr="00834555">
        <w:rPr>
          <w:rFonts w:ascii="GHEA Grapalat" w:hAnsi="GHEA Grapalat"/>
          <w:lang w:val="hy-AM"/>
        </w:rPr>
        <w:t>«</w:t>
      </w:r>
      <w:r w:rsidRPr="00834555">
        <w:rPr>
          <w:rFonts w:ascii="GHEA Grapalat" w:hAnsi="GHEA Grapalat"/>
          <w:sz w:val="20"/>
          <w:lang w:val="hy-AM"/>
        </w:rPr>
        <w:t>Գնորդ</w:t>
      </w:r>
      <w:r w:rsidRPr="00834555">
        <w:rPr>
          <w:rFonts w:ascii="GHEA Grapalat" w:hAnsi="GHEA Grapalat"/>
          <w:lang w:val="hy-AM"/>
        </w:rPr>
        <w:t>»</w:t>
      </w:r>
      <w:r w:rsidRPr="00834555">
        <w:rPr>
          <w:rFonts w:ascii="GHEA Grapalat" w:hAnsi="GHEA Grapalat"/>
          <w:sz w:val="20"/>
          <w:lang w:val="hy-AM"/>
        </w:rPr>
        <w:t xml:space="preserve">, մի կողմից,  և __________________-ը, ի դեմս տնօրեն _____________________-ի, որը գործում է </w:t>
      </w:r>
      <w:r w:rsidRPr="00834555">
        <w:rPr>
          <w:rFonts w:ascii="GHEA Grapalat" w:hAnsi="GHEA Grapalat"/>
          <w:sz w:val="20"/>
          <w:u w:val="single"/>
          <w:lang w:val="hy-AM"/>
        </w:rPr>
        <w:t xml:space="preserve">                       </w:t>
      </w:r>
      <w:r w:rsidRPr="00834555">
        <w:rPr>
          <w:rFonts w:ascii="GHEA Grapalat" w:hAnsi="GHEA Grapalat"/>
          <w:sz w:val="20"/>
          <w:lang w:val="hy-AM"/>
        </w:rPr>
        <w:t xml:space="preserve">-ի կանոնադրության հիման վրա, այսուհետ </w:t>
      </w:r>
      <w:r w:rsidRPr="00834555">
        <w:rPr>
          <w:rFonts w:ascii="GHEA Grapalat" w:hAnsi="GHEA Grapalat"/>
          <w:lang w:val="hy-AM"/>
        </w:rPr>
        <w:t>«</w:t>
      </w:r>
      <w:r w:rsidRPr="00834555">
        <w:rPr>
          <w:rFonts w:ascii="GHEA Grapalat" w:hAnsi="GHEA Grapalat"/>
          <w:sz w:val="20"/>
          <w:lang w:val="hy-AM"/>
        </w:rPr>
        <w:t>Վաճառող</w:t>
      </w:r>
      <w:r w:rsidRPr="00834555">
        <w:rPr>
          <w:rFonts w:ascii="GHEA Grapalat" w:hAnsi="GHEA Grapalat"/>
          <w:lang w:val="hy-AM"/>
        </w:rPr>
        <w:t>»</w:t>
      </w:r>
      <w:r w:rsidRPr="00834555">
        <w:rPr>
          <w:rFonts w:ascii="GHEA Grapalat" w:hAnsi="GHEA Grapalat"/>
          <w:sz w:val="20"/>
          <w:lang w:val="hy-AM"/>
        </w:rPr>
        <w:t xml:space="preserve"> մյուս կողմից, կնքեցին սույն պայմանագիրը հետևյալի մասին։</w:t>
      </w:r>
    </w:p>
    <w:p w14:paraId="707EF1A2" w14:textId="77777777" w:rsidR="00642BF3" w:rsidRPr="00834555" w:rsidRDefault="00642BF3" w:rsidP="00642BF3">
      <w:pPr>
        <w:ind w:firstLine="709"/>
        <w:jc w:val="both"/>
        <w:rPr>
          <w:rFonts w:ascii="GHEA Grapalat" w:hAnsi="GHEA Grapalat"/>
          <w:b/>
          <w:sz w:val="20"/>
          <w:lang w:val="hy-AM"/>
        </w:rPr>
      </w:pPr>
    </w:p>
    <w:p w14:paraId="5108BACE" w14:textId="77777777" w:rsidR="00642BF3" w:rsidRPr="00834555" w:rsidRDefault="00642BF3" w:rsidP="00642BF3">
      <w:pPr>
        <w:ind w:firstLine="709"/>
        <w:jc w:val="center"/>
        <w:rPr>
          <w:rFonts w:ascii="GHEA Grapalat" w:hAnsi="GHEA Grapalat" w:cs="Times Armenian"/>
          <w:b/>
          <w:sz w:val="20"/>
          <w:lang w:val="hy-AM"/>
        </w:rPr>
      </w:pPr>
      <w:r w:rsidRPr="00834555">
        <w:rPr>
          <w:rFonts w:ascii="GHEA Grapalat" w:hAnsi="GHEA Grapalat"/>
          <w:b/>
          <w:sz w:val="20"/>
          <w:lang w:val="hy-AM"/>
        </w:rPr>
        <w:t xml:space="preserve">1. </w:t>
      </w:r>
      <w:r w:rsidRPr="00834555">
        <w:rPr>
          <w:rFonts w:ascii="GHEA Grapalat" w:hAnsi="GHEA Grapalat" w:cs="Sylfaen"/>
          <w:b/>
          <w:sz w:val="20"/>
          <w:lang w:val="hy-AM"/>
        </w:rPr>
        <w:t>ՊԱՅՄԱՆԱԳՐԻ</w:t>
      </w:r>
      <w:r w:rsidRPr="00834555">
        <w:rPr>
          <w:rFonts w:ascii="GHEA Grapalat" w:hAnsi="GHEA Grapalat" w:cs="Times Armenian"/>
          <w:b/>
          <w:sz w:val="20"/>
          <w:lang w:val="hy-AM"/>
        </w:rPr>
        <w:t xml:space="preserve"> </w:t>
      </w:r>
      <w:r w:rsidRPr="00834555">
        <w:rPr>
          <w:rFonts w:ascii="GHEA Grapalat" w:hAnsi="GHEA Grapalat" w:cs="Sylfaen"/>
          <w:b/>
          <w:sz w:val="20"/>
          <w:lang w:val="hy-AM"/>
        </w:rPr>
        <w:t>ԱՌԱՐԿԱՆ</w:t>
      </w:r>
    </w:p>
    <w:p w14:paraId="29EA770B" w14:textId="051EF623" w:rsidR="006C283A" w:rsidRPr="00834555" w:rsidRDefault="00225258" w:rsidP="006C283A">
      <w:pPr>
        <w:pStyle w:val="ListParagraph"/>
        <w:tabs>
          <w:tab w:val="left" w:pos="0"/>
          <w:tab w:val="left" w:pos="360"/>
        </w:tabs>
        <w:ind w:left="0"/>
        <w:contextualSpacing/>
        <w:jc w:val="both"/>
        <w:rPr>
          <w:rFonts w:ascii="GHEA Grapalat" w:hAnsi="GHEA Grapalat"/>
          <w:sz w:val="20"/>
          <w:lang w:val="hy-AM"/>
        </w:rPr>
      </w:pPr>
      <w:r>
        <w:rPr>
          <w:rFonts w:ascii="GHEA Grapalat" w:hAnsi="GHEA Grapalat"/>
          <w:sz w:val="20"/>
          <w:lang w:val="hy-AM"/>
        </w:rPr>
        <w:t xml:space="preserve"> </w:t>
      </w:r>
      <w:r>
        <w:rPr>
          <w:rFonts w:ascii="GHEA Grapalat" w:hAnsi="GHEA Grapalat"/>
          <w:sz w:val="20"/>
          <w:lang w:val="hy-AM"/>
        </w:rPr>
        <w:tab/>
      </w:r>
      <w:r w:rsidR="00656939">
        <w:rPr>
          <w:rFonts w:ascii="GHEA Grapalat" w:hAnsi="GHEA Grapalat"/>
          <w:sz w:val="20"/>
          <w:lang w:val="hy-AM"/>
        </w:rPr>
        <w:tab/>
      </w:r>
      <w:r w:rsidR="006C283A" w:rsidRPr="00834555">
        <w:rPr>
          <w:rFonts w:ascii="GHEA Grapalat" w:hAnsi="GHEA Grapalat"/>
          <w:sz w:val="20"/>
          <w:lang w:val="hy-AM"/>
        </w:rPr>
        <w:t xml:space="preserve">1.1. </w:t>
      </w:r>
      <w:r w:rsidR="006C283A" w:rsidRPr="00834555">
        <w:rPr>
          <w:rFonts w:ascii="GHEA Grapalat" w:hAnsi="GHEA Grapalat" w:cs="Sylfaen"/>
          <w:sz w:val="20"/>
          <w:lang w:val="hy-AM"/>
        </w:rPr>
        <w:t>Վաճառողը</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պարտավորվում</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է</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սույն</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պայմանագրով (այսուհետ</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պայմանագիր) սահմանված</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կարգով</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ծավալներով,</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ժամկետներում</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և</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հասցեով</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Գնորդին</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մատակարարել</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պայմանագրի</w:t>
      </w:r>
      <w:r w:rsidR="006C283A" w:rsidRPr="00834555">
        <w:rPr>
          <w:rFonts w:ascii="GHEA Grapalat" w:hAnsi="GHEA Grapalat" w:cs="Times Armenian"/>
          <w:sz w:val="20"/>
          <w:lang w:val="hy-AM"/>
        </w:rPr>
        <w:t xml:space="preserve"> N 1 </w:t>
      </w:r>
      <w:r w:rsidR="006C283A" w:rsidRPr="00834555">
        <w:rPr>
          <w:rFonts w:ascii="GHEA Grapalat" w:hAnsi="GHEA Grapalat" w:cs="Sylfaen"/>
          <w:sz w:val="20"/>
          <w:lang w:val="hy-AM"/>
        </w:rPr>
        <w:t>հավելվածով`</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Տեխնիկական</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բնութագիր-գնման-ժամանակացուցով նախատեսված</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ապրանքը</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այսուհետ</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ապրանք</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իսկ</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Գնորդը</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պարտավորվում</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է</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ընդունել</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ապրանքը</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և</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վճարել</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դրա</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համար</w:t>
      </w:r>
      <w:r w:rsidR="006C283A" w:rsidRPr="00834555">
        <w:rPr>
          <w:rFonts w:ascii="GHEA Grapalat" w:hAnsi="GHEA Grapalat" w:cs="Tahoma"/>
          <w:sz w:val="20"/>
          <w:lang w:val="hy-AM"/>
        </w:rPr>
        <w:t>։</w:t>
      </w:r>
      <w:r w:rsidR="006C283A" w:rsidRPr="00834555">
        <w:rPr>
          <w:rFonts w:ascii="GHEA Grapalat" w:hAnsi="GHEA Grapalat" w:cs="Times Armenian"/>
          <w:sz w:val="20"/>
          <w:lang w:val="hy-AM"/>
        </w:rPr>
        <w:t xml:space="preserve"> </w:t>
      </w:r>
      <w:r w:rsidR="006C283A" w:rsidRPr="00834555">
        <w:rPr>
          <w:rFonts w:ascii="GHEA Grapalat" w:hAnsi="GHEA Grapalat"/>
          <w:sz w:val="20"/>
          <w:lang w:val="hy-AM"/>
        </w:rPr>
        <w:t xml:space="preserve"> </w:t>
      </w:r>
    </w:p>
    <w:p w14:paraId="22E5B3DE" w14:textId="13F3A573" w:rsidR="006C283A" w:rsidRPr="00834555" w:rsidRDefault="00225258" w:rsidP="00225258">
      <w:pPr>
        <w:pStyle w:val="ListParagraph"/>
        <w:tabs>
          <w:tab w:val="left" w:pos="0"/>
          <w:tab w:val="left" w:pos="270"/>
        </w:tabs>
        <w:ind w:left="0"/>
        <w:contextualSpacing/>
        <w:jc w:val="both"/>
        <w:rPr>
          <w:rFonts w:ascii="GHEA Grapalat" w:hAnsi="GHEA Grapalat" w:cs="Tahoma"/>
          <w:b/>
          <w:sz w:val="20"/>
        </w:rPr>
      </w:pPr>
      <w:r>
        <w:rPr>
          <w:rFonts w:ascii="GHEA Grapalat" w:hAnsi="GHEA Grapalat"/>
          <w:b/>
          <w:sz w:val="20"/>
          <w:szCs w:val="22"/>
        </w:rPr>
        <w:tab/>
      </w:r>
      <w:r w:rsidR="00656939">
        <w:rPr>
          <w:rFonts w:ascii="GHEA Grapalat" w:hAnsi="GHEA Grapalat"/>
          <w:b/>
          <w:sz w:val="20"/>
          <w:szCs w:val="22"/>
        </w:rPr>
        <w:tab/>
      </w:r>
      <w:r w:rsidR="006C283A" w:rsidRPr="00834555">
        <w:rPr>
          <w:rFonts w:ascii="GHEA Grapalat" w:hAnsi="GHEA Grapalat"/>
          <w:b/>
          <w:sz w:val="20"/>
          <w:szCs w:val="22"/>
        </w:rPr>
        <w:t>1.</w:t>
      </w:r>
      <w:r w:rsidR="006C283A" w:rsidRPr="00834555">
        <w:rPr>
          <w:rFonts w:ascii="GHEA Grapalat" w:hAnsi="GHEA Grapalat"/>
          <w:b/>
          <w:sz w:val="20"/>
          <w:szCs w:val="22"/>
          <w:lang w:val="hy-AM"/>
        </w:rPr>
        <w:t>2</w:t>
      </w:r>
      <w:r w:rsidR="006C283A" w:rsidRPr="00834555">
        <w:rPr>
          <w:rFonts w:ascii="GHEA Grapalat" w:hAnsi="GHEA Grapalat" w:cs="Tahoma"/>
          <w:b/>
          <w:sz w:val="20"/>
        </w:rPr>
        <w:t xml:space="preserve"> </w:t>
      </w:r>
      <w:r w:rsidR="006C283A" w:rsidRPr="00834555">
        <w:rPr>
          <w:rFonts w:ascii="GHEA Grapalat" w:hAnsi="GHEA Grapalat"/>
          <w:b/>
          <w:sz w:val="20"/>
          <w:szCs w:val="22"/>
        </w:rPr>
        <w:t xml:space="preserve">Մատակարարումն իրականացվում է Գնորդի կողմից տրված ապրանքի մատակարարման հայտի հիման վրա,  Գնորդի կողմից պատվիրված քանակի չափով: Առաջին փուլի մատակարարման ժամկետը </w:t>
      </w:r>
      <w:r w:rsidR="006C283A" w:rsidRPr="00834555">
        <w:rPr>
          <w:rFonts w:ascii="GHEA Grapalat" w:hAnsi="GHEA Grapalat"/>
          <w:b/>
          <w:sz w:val="20"/>
          <w:szCs w:val="22"/>
          <w:lang w:val="hy-AM"/>
        </w:rPr>
        <w:t>2</w:t>
      </w:r>
      <w:r w:rsidR="006C283A" w:rsidRPr="00834555">
        <w:rPr>
          <w:rFonts w:ascii="GHEA Grapalat" w:hAnsi="GHEA Grapalat"/>
          <w:b/>
          <w:sz w:val="20"/>
          <w:szCs w:val="22"/>
        </w:rPr>
        <w:t xml:space="preserve">0 օրացուցային օր է,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կարճ ժամկետում: Հաջորդ փուլերում, մատակարարման ժամկետը՝ հայտը տալու օրվանից հաշված ոչ ուշ 5/հինգ/ աշխատանքային օրվա ընթացքում: </w:t>
      </w:r>
    </w:p>
    <w:p w14:paraId="61322171" w14:textId="753F2ECF" w:rsidR="006C283A" w:rsidRPr="00834555" w:rsidRDefault="006C283A" w:rsidP="006C283A">
      <w:pPr>
        <w:jc w:val="both"/>
        <w:rPr>
          <w:rFonts w:ascii="GHEA Grapalat" w:hAnsi="GHEA Grapalat" w:cs="Tahoma"/>
          <w:sz w:val="20"/>
          <w:lang w:val="hy-AM"/>
        </w:rPr>
      </w:pPr>
      <w:r w:rsidRPr="00834555">
        <w:rPr>
          <w:rFonts w:ascii="GHEA Grapalat" w:hAnsi="GHEA Grapalat"/>
          <w:sz w:val="20"/>
          <w:lang w:val="hy-AM"/>
        </w:rPr>
        <w:t xml:space="preserve">  </w:t>
      </w:r>
      <w:r w:rsidR="00656939">
        <w:rPr>
          <w:rFonts w:ascii="GHEA Grapalat" w:hAnsi="GHEA Grapalat"/>
          <w:sz w:val="20"/>
          <w:lang w:val="hy-AM"/>
        </w:rPr>
        <w:tab/>
      </w:r>
      <w:r w:rsidRPr="00834555">
        <w:rPr>
          <w:rFonts w:ascii="GHEA Grapalat" w:hAnsi="GHEA Grapalat"/>
          <w:sz w:val="20"/>
          <w:lang w:val="hy-AM"/>
        </w:rPr>
        <w:t xml:space="preserve">  </w:t>
      </w:r>
      <w:r w:rsidRPr="00834555">
        <w:rPr>
          <w:rFonts w:ascii="GHEA Grapalat" w:hAnsi="GHEA Grapalat"/>
          <w:sz w:val="20"/>
          <w:szCs w:val="22"/>
          <w:lang w:val="hy-AM"/>
        </w:rPr>
        <w:t>1.3</w:t>
      </w:r>
      <w:r w:rsidRPr="00834555">
        <w:rPr>
          <w:rFonts w:ascii="GHEA Grapalat" w:hAnsi="GHEA Grapalat"/>
          <w:sz w:val="20"/>
          <w:lang w:val="hy-AM"/>
        </w:rPr>
        <w:t xml:space="preserve"> </w:t>
      </w:r>
      <w:r w:rsidRPr="00834555">
        <w:rPr>
          <w:rFonts w:ascii="GHEA Grapalat" w:hAnsi="GHEA Grapalat" w:cs="Sylfaen"/>
          <w:sz w:val="20"/>
          <w:lang w:val="hy-AM"/>
        </w:rPr>
        <w:t>Վաճառողը</w:t>
      </w:r>
      <w:r w:rsidRPr="00834555">
        <w:rPr>
          <w:rFonts w:ascii="GHEA Grapalat" w:hAnsi="GHEA Grapalat"/>
          <w:sz w:val="20"/>
          <w:lang w:val="hy-AM"/>
        </w:rPr>
        <w:t xml:space="preserve"> </w:t>
      </w:r>
      <w:r w:rsidRPr="00834555">
        <w:rPr>
          <w:rFonts w:ascii="GHEA Grapalat" w:hAnsi="GHEA Grapalat" w:cs="Sylfaen"/>
          <w:sz w:val="20"/>
          <w:lang w:val="hy-AM"/>
        </w:rPr>
        <w:t>Ապրանքը</w:t>
      </w:r>
      <w:r w:rsidRPr="00834555">
        <w:rPr>
          <w:rFonts w:ascii="GHEA Grapalat" w:hAnsi="GHEA Grapalat"/>
          <w:sz w:val="20"/>
          <w:lang w:val="hy-AM"/>
        </w:rPr>
        <w:t xml:space="preserve"> </w:t>
      </w:r>
      <w:r w:rsidRPr="00834555">
        <w:rPr>
          <w:rFonts w:ascii="GHEA Grapalat" w:hAnsi="GHEA Grapalat" w:cs="Sylfaen"/>
          <w:sz w:val="20"/>
          <w:lang w:val="hy-AM"/>
        </w:rPr>
        <w:t>հասցնում</w:t>
      </w:r>
      <w:r w:rsidRPr="00834555">
        <w:rPr>
          <w:rFonts w:ascii="GHEA Grapalat" w:hAnsi="GHEA Grapalat"/>
          <w:sz w:val="20"/>
          <w:lang w:val="hy-AM"/>
        </w:rPr>
        <w:t xml:space="preserve"> </w:t>
      </w:r>
      <w:r w:rsidRPr="00834555">
        <w:rPr>
          <w:rFonts w:ascii="GHEA Grapalat" w:hAnsi="GHEA Grapalat" w:cs="Sylfaen"/>
          <w:sz w:val="20"/>
          <w:lang w:val="hy-AM"/>
        </w:rPr>
        <w:t>է</w:t>
      </w:r>
      <w:r w:rsidRPr="00834555">
        <w:rPr>
          <w:rFonts w:ascii="GHEA Grapalat" w:hAnsi="GHEA Grapalat"/>
          <w:sz w:val="20"/>
          <w:lang w:val="hy-AM"/>
        </w:rPr>
        <w:t xml:space="preserve"> </w:t>
      </w:r>
      <w:r w:rsidRPr="00834555">
        <w:rPr>
          <w:rFonts w:ascii="GHEA Grapalat" w:hAnsi="GHEA Grapalat" w:cs="Sylfaen"/>
          <w:sz w:val="20"/>
          <w:lang w:val="hy-AM"/>
        </w:rPr>
        <w:t>Գնորդի</w:t>
      </w:r>
      <w:r w:rsidRPr="00834555">
        <w:rPr>
          <w:rFonts w:ascii="GHEA Grapalat" w:hAnsi="GHEA Grapalat"/>
          <w:sz w:val="20"/>
          <w:lang w:val="hy-AM"/>
        </w:rPr>
        <w:t xml:space="preserve"> </w:t>
      </w:r>
      <w:r w:rsidRPr="00834555">
        <w:rPr>
          <w:rFonts w:ascii="GHEA Grapalat" w:hAnsi="GHEA Grapalat" w:cs="Sylfaen"/>
          <w:sz w:val="20"/>
          <w:lang w:val="hy-AM"/>
        </w:rPr>
        <w:t>պահեստ</w:t>
      </w:r>
      <w:r w:rsidRPr="00834555">
        <w:rPr>
          <w:rFonts w:ascii="GHEA Grapalat" w:hAnsi="GHEA Grapalat"/>
          <w:sz w:val="20"/>
          <w:lang w:val="hy-AM"/>
        </w:rPr>
        <w:t xml:space="preserve">, </w:t>
      </w:r>
      <w:r w:rsidRPr="00834555">
        <w:rPr>
          <w:rFonts w:ascii="GHEA Grapalat" w:hAnsi="GHEA Grapalat" w:cs="Sylfaen"/>
          <w:sz w:val="20"/>
          <w:lang w:val="hy-AM"/>
        </w:rPr>
        <w:t>որը</w:t>
      </w:r>
      <w:r w:rsidRPr="00834555">
        <w:rPr>
          <w:rFonts w:ascii="GHEA Grapalat" w:hAnsi="GHEA Grapalat"/>
          <w:sz w:val="20"/>
          <w:lang w:val="hy-AM"/>
        </w:rPr>
        <w:t xml:space="preserve"> </w:t>
      </w:r>
      <w:r w:rsidRPr="00834555">
        <w:rPr>
          <w:rFonts w:ascii="GHEA Grapalat" w:hAnsi="GHEA Grapalat" w:cs="Sylfaen"/>
          <w:sz w:val="20"/>
          <w:lang w:val="hy-AM"/>
        </w:rPr>
        <w:t>գտնվում</w:t>
      </w:r>
      <w:r w:rsidRPr="00834555">
        <w:rPr>
          <w:rFonts w:ascii="GHEA Grapalat" w:hAnsi="GHEA Grapalat"/>
          <w:sz w:val="20"/>
          <w:lang w:val="hy-AM"/>
        </w:rPr>
        <w:t xml:space="preserve"> </w:t>
      </w:r>
      <w:r w:rsidRPr="00834555">
        <w:rPr>
          <w:rFonts w:ascii="GHEA Grapalat" w:hAnsi="GHEA Grapalat" w:cs="Sylfaen"/>
          <w:sz w:val="20"/>
          <w:lang w:val="hy-AM"/>
        </w:rPr>
        <w:t>է</w:t>
      </w:r>
      <w:r w:rsidRPr="00834555">
        <w:rPr>
          <w:rFonts w:ascii="GHEA Grapalat" w:hAnsi="GHEA Grapalat"/>
          <w:sz w:val="20"/>
          <w:lang w:val="hy-AM"/>
        </w:rPr>
        <w:t xml:space="preserve">` </w:t>
      </w:r>
      <w:r w:rsidRPr="00834555">
        <w:rPr>
          <w:rFonts w:ascii="GHEA Grapalat" w:hAnsi="GHEA Grapalat" w:cs="Sylfaen"/>
          <w:b/>
          <w:sz w:val="20"/>
          <w:lang w:val="hy-AM"/>
        </w:rPr>
        <w:t>ք</w:t>
      </w:r>
      <w:r w:rsidRPr="00834555">
        <w:rPr>
          <w:rFonts w:ascii="GHEA Grapalat" w:hAnsi="GHEA Grapalat"/>
          <w:b/>
          <w:sz w:val="20"/>
          <w:lang w:val="hy-AM"/>
        </w:rPr>
        <w:t xml:space="preserve">. </w:t>
      </w:r>
      <w:r w:rsidRPr="00834555">
        <w:rPr>
          <w:rFonts w:ascii="GHEA Grapalat" w:hAnsi="GHEA Grapalat" w:cs="Sylfaen"/>
          <w:b/>
          <w:sz w:val="20"/>
          <w:lang w:val="hy-AM"/>
        </w:rPr>
        <w:t>Երևան</w:t>
      </w:r>
      <w:r w:rsidRPr="00834555">
        <w:rPr>
          <w:rFonts w:ascii="GHEA Grapalat" w:hAnsi="GHEA Grapalat"/>
          <w:b/>
          <w:sz w:val="20"/>
          <w:lang w:val="hy-AM"/>
        </w:rPr>
        <w:t xml:space="preserve">, </w:t>
      </w:r>
      <w:r w:rsidRPr="00834555">
        <w:rPr>
          <w:rFonts w:ascii="GHEA Grapalat" w:hAnsi="GHEA Grapalat" w:cs="Sylfaen"/>
          <w:b/>
          <w:sz w:val="20"/>
          <w:lang w:val="hy-AM"/>
        </w:rPr>
        <w:t>Մասիսի</w:t>
      </w:r>
      <w:r w:rsidRPr="00834555">
        <w:rPr>
          <w:rFonts w:ascii="GHEA Grapalat" w:hAnsi="GHEA Grapalat"/>
          <w:b/>
          <w:sz w:val="20"/>
          <w:lang w:val="hy-AM"/>
        </w:rPr>
        <w:t xml:space="preserve"> 102 </w:t>
      </w:r>
      <w:r w:rsidRPr="00834555">
        <w:rPr>
          <w:rFonts w:ascii="GHEA Grapalat" w:hAnsi="GHEA Grapalat" w:cs="Sylfaen"/>
          <w:b/>
          <w:sz w:val="20"/>
          <w:lang w:val="hy-AM"/>
        </w:rPr>
        <w:t>հասցեում</w:t>
      </w:r>
      <w:r w:rsidRPr="00834555">
        <w:rPr>
          <w:rFonts w:ascii="GHEA Grapalat" w:hAnsi="GHEA Grapalat" w:cs="Tahoma"/>
          <w:sz w:val="20"/>
          <w:lang w:val="hy-AM"/>
        </w:rPr>
        <w:t>։</w:t>
      </w:r>
    </w:p>
    <w:p w14:paraId="707981DB" w14:textId="77777777" w:rsidR="00147DD7" w:rsidRPr="00AE2768" w:rsidRDefault="00147DD7" w:rsidP="00147DD7">
      <w:pPr>
        <w:ind w:firstLine="709"/>
        <w:jc w:val="both"/>
        <w:rPr>
          <w:rFonts w:ascii="GHEA Grapalat" w:hAnsi="GHEA Grapalat" w:cs="Times Armenian"/>
          <w:sz w:val="20"/>
          <w:lang w:val="hy-AM"/>
        </w:rPr>
      </w:pPr>
    </w:p>
    <w:p w14:paraId="6CB00B3A" w14:textId="77777777" w:rsidR="00642BF3" w:rsidRPr="00AE2768" w:rsidRDefault="00642BF3" w:rsidP="00642BF3">
      <w:pPr>
        <w:ind w:firstLine="709"/>
        <w:jc w:val="both"/>
        <w:rPr>
          <w:rFonts w:ascii="GHEA Grapalat" w:hAnsi="GHEA Grapalat" w:cs="Times Armenian"/>
          <w:sz w:val="20"/>
          <w:lang w:val="hy-AM"/>
        </w:rPr>
      </w:pPr>
    </w:p>
    <w:p w14:paraId="38AB9826" w14:textId="77777777" w:rsidR="00642BF3" w:rsidRPr="00AE2768" w:rsidRDefault="00642BF3" w:rsidP="00642BF3">
      <w:pPr>
        <w:ind w:firstLine="709"/>
        <w:jc w:val="both"/>
        <w:rPr>
          <w:rFonts w:ascii="GHEA Grapalat" w:hAnsi="GHEA Grapalat"/>
          <w:b/>
          <w:sz w:val="20"/>
          <w:lang w:val="hy-AM"/>
        </w:rPr>
      </w:pPr>
      <w:r w:rsidRPr="00AE2768">
        <w:rPr>
          <w:rFonts w:ascii="GHEA Grapalat" w:hAnsi="GHEA Grapalat"/>
          <w:sz w:val="20"/>
          <w:lang w:val="hy-AM"/>
        </w:rPr>
        <w:tab/>
      </w:r>
      <w:r w:rsidRPr="00AE2768">
        <w:rPr>
          <w:rFonts w:ascii="GHEA Grapalat" w:hAnsi="GHEA Grapalat"/>
          <w:b/>
          <w:sz w:val="20"/>
          <w:lang w:val="hy-AM"/>
        </w:rPr>
        <w:t>2. ԿՈՂՄԵՐԻ ԻՐԱՎՈՒՆՔՆԵՐԸ ԵՎ ՊԱՐՏԱԿԱՆՈՒԹՅՈՒՆՆԵՐԸ</w:t>
      </w:r>
    </w:p>
    <w:p w14:paraId="29F8A8D2" w14:textId="77777777" w:rsidR="00642BF3" w:rsidRPr="00AE2768" w:rsidRDefault="00642BF3" w:rsidP="00656939">
      <w:pPr>
        <w:ind w:firstLine="708"/>
        <w:jc w:val="both"/>
        <w:rPr>
          <w:rFonts w:ascii="GHEA Grapalat" w:hAnsi="GHEA Grapalat"/>
          <w:b/>
          <w:sz w:val="20"/>
          <w:lang w:val="hy-AM"/>
        </w:rPr>
      </w:pPr>
      <w:r w:rsidRPr="00AE2768">
        <w:rPr>
          <w:rFonts w:ascii="GHEA Grapalat" w:hAnsi="GHEA Grapalat"/>
          <w:b/>
          <w:sz w:val="20"/>
          <w:lang w:val="hy-AM"/>
        </w:rPr>
        <w:t>2.1 Գնորդն իրավունք ունի`</w:t>
      </w:r>
    </w:p>
    <w:p w14:paraId="437150E9" w14:textId="77777777" w:rsidR="00642BF3" w:rsidRPr="00AE2768" w:rsidRDefault="00642BF3" w:rsidP="00656939">
      <w:pPr>
        <w:ind w:firstLine="708"/>
        <w:jc w:val="both"/>
        <w:rPr>
          <w:rFonts w:ascii="GHEA Grapalat" w:hAnsi="GHEA Grapalat"/>
          <w:sz w:val="20"/>
          <w:lang w:val="hy-AM"/>
        </w:rPr>
      </w:pPr>
      <w:r w:rsidRPr="00AE2768">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2F58FE">
        <w:rPr>
          <w:rFonts w:ascii="GHEA Grapalat" w:hAnsi="GHEA Grapalat"/>
          <w:sz w:val="20"/>
          <w:u w:val="single"/>
          <w:lang w:val="hy-AM"/>
        </w:rPr>
        <w:t xml:space="preserve">7 </w:t>
      </w:r>
      <w:r w:rsidRPr="00AE2768">
        <w:rPr>
          <w:rFonts w:ascii="GHEA Grapalat" w:hAnsi="GHEA Grapalat"/>
          <w:sz w:val="20"/>
          <w:lang w:val="hy-AM"/>
        </w:rPr>
        <w:t xml:space="preserve"> օրից ավելի:</w:t>
      </w:r>
    </w:p>
    <w:p w14:paraId="6D39E591" w14:textId="77777777" w:rsidR="00642BF3" w:rsidRPr="00AE2768" w:rsidRDefault="00642BF3" w:rsidP="00656939">
      <w:pPr>
        <w:ind w:firstLine="708"/>
        <w:jc w:val="both"/>
        <w:rPr>
          <w:rFonts w:ascii="GHEA Grapalat" w:hAnsi="GHEA Grapalat"/>
          <w:sz w:val="20"/>
          <w:lang w:val="hy-AM"/>
        </w:rPr>
      </w:pPr>
      <w:r w:rsidRPr="00AE2768">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28CD3B"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ա) պահանջել հատուցելու ապրանքի անպատշաճ որակի լինելու պատճառով իր կատարած ծախսերը.</w:t>
      </w:r>
    </w:p>
    <w:p w14:paraId="75563D74"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08806FFF"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գ) հրաժարվել պայմանագիրը կատարելուց և պահանջել վերադարձնելու ապրանքի համար վճարված գումարը:</w:t>
      </w:r>
    </w:p>
    <w:p w14:paraId="42554FFF" w14:textId="77777777" w:rsidR="00642BF3" w:rsidRPr="00AE2768" w:rsidRDefault="00642BF3" w:rsidP="00656939">
      <w:pPr>
        <w:ind w:firstLine="708"/>
        <w:jc w:val="both"/>
        <w:rPr>
          <w:rFonts w:ascii="GHEA Grapalat" w:hAnsi="GHEA Grapalat"/>
          <w:sz w:val="20"/>
          <w:lang w:val="hy-AM"/>
        </w:rPr>
      </w:pPr>
      <w:r w:rsidRPr="00AE2768">
        <w:rPr>
          <w:rFonts w:ascii="GHEA Grapalat" w:hAnsi="GHEA Grapalat"/>
          <w:sz w:val="20"/>
          <w:lang w:val="hy-AM"/>
        </w:rPr>
        <w:t xml:space="preserve">2.1.3 Եթե հանձնվել է պայմանագրով որոշվածից պակաս քանակի ապրանք, ապա` </w:t>
      </w:r>
    </w:p>
    <w:p w14:paraId="5DEAB29E"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ա)  պահանջել լրացնելու ապրանքի պակաս հանձնված քանակը,</w:t>
      </w:r>
    </w:p>
    <w:p w14:paraId="0FD32E18"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339C0844"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2.1.4 Եթե հանձնվել է տեսակի պայմանի խախտմամբ ապրանք,  իր ընտրությամբ`</w:t>
      </w:r>
    </w:p>
    <w:p w14:paraId="03F5DF5D"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0A86B147"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6C4BB700"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2FB85C68"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lastRenderedPageBreak/>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EBDE0B7"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562ABA3" w14:textId="77777777" w:rsidR="00642BF3" w:rsidRPr="00AE2768" w:rsidRDefault="00642BF3" w:rsidP="00642BF3">
      <w:pPr>
        <w:tabs>
          <w:tab w:val="left" w:pos="720"/>
        </w:tabs>
        <w:ind w:firstLine="709"/>
        <w:jc w:val="both"/>
        <w:rPr>
          <w:rFonts w:ascii="GHEA Grapalat" w:hAnsi="GHEA Grapalat"/>
          <w:sz w:val="20"/>
          <w:lang w:val="hy-AM"/>
        </w:rPr>
      </w:pPr>
      <w:r w:rsidRPr="00AE2768">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155F8048" w14:textId="77777777" w:rsidR="00642BF3" w:rsidRPr="00AE2768" w:rsidRDefault="00642BF3" w:rsidP="00642BF3">
      <w:pPr>
        <w:tabs>
          <w:tab w:val="left" w:pos="720"/>
        </w:tabs>
        <w:ind w:firstLine="709"/>
        <w:jc w:val="both"/>
        <w:rPr>
          <w:rFonts w:ascii="GHEA Grapalat" w:hAnsi="GHEA Grapalat"/>
          <w:sz w:val="20"/>
          <w:lang w:val="hy-AM"/>
        </w:rPr>
      </w:pPr>
      <w:r w:rsidRPr="00AE2768">
        <w:rPr>
          <w:rFonts w:ascii="GHEA Grapalat" w:hAnsi="GHEA Grapalat"/>
          <w:sz w:val="20"/>
          <w:lang w:val="hy-AM"/>
        </w:rPr>
        <w:tab/>
        <w:t>2.1.7.1 Վաճառողի կողմից պայմանագիրը խախտելն էական է համարվում, եթե`</w:t>
      </w:r>
    </w:p>
    <w:p w14:paraId="0BC90B7F" w14:textId="77777777" w:rsidR="00642BF3" w:rsidRPr="00AE2768" w:rsidRDefault="00642BF3" w:rsidP="00642BF3">
      <w:pPr>
        <w:tabs>
          <w:tab w:val="left" w:pos="720"/>
        </w:tabs>
        <w:ind w:firstLine="709"/>
        <w:jc w:val="both"/>
        <w:rPr>
          <w:rFonts w:ascii="GHEA Grapalat" w:hAnsi="GHEA Grapalat"/>
          <w:sz w:val="20"/>
          <w:lang w:val="hy-AM"/>
        </w:rPr>
      </w:pPr>
      <w:r w:rsidRPr="00AE2768">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3ACAC999" w14:textId="77777777" w:rsidR="00642BF3" w:rsidRPr="00AE2768" w:rsidRDefault="00642BF3" w:rsidP="00642BF3">
      <w:pPr>
        <w:tabs>
          <w:tab w:val="left" w:pos="720"/>
        </w:tabs>
        <w:ind w:firstLine="709"/>
        <w:jc w:val="both"/>
        <w:rPr>
          <w:rFonts w:ascii="GHEA Grapalat" w:hAnsi="GHEA Grapalat"/>
          <w:sz w:val="20"/>
          <w:lang w:val="hy-AM"/>
        </w:rPr>
      </w:pPr>
      <w:r w:rsidRPr="00AE2768">
        <w:rPr>
          <w:rFonts w:ascii="GHEA Grapalat" w:hAnsi="GHEA Grapalat"/>
          <w:sz w:val="20"/>
          <w:lang w:val="hy-AM"/>
        </w:rPr>
        <w:tab/>
        <w:t xml:space="preserve">բ) ապրանքի մատակարարման ժամկետները խախտվել են </w:t>
      </w:r>
      <w:r w:rsidRPr="002F58FE">
        <w:rPr>
          <w:rFonts w:ascii="GHEA Grapalat" w:hAnsi="GHEA Grapalat"/>
          <w:sz w:val="20"/>
          <w:u w:val="single"/>
          <w:lang w:val="hy-AM"/>
        </w:rPr>
        <w:t>7</w:t>
      </w:r>
      <w:r w:rsidRPr="00AE2768">
        <w:rPr>
          <w:rFonts w:ascii="GHEA Grapalat" w:hAnsi="GHEA Grapalat"/>
          <w:sz w:val="20"/>
          <w:lang w:val="hy-AM"/>
        </w:rPr>
        <w:t xml:space="preserve"> օրից ավելի,</w:t>
      </w:r>
    </w:p>
    <w:p w14:paraId="10A4D0D8" w14:textId="77777777" w:rsidR="00642BF3" w:rsidRPr="00AE2768" w:rsidRDefault="00642BF3" w:rsidP="00642BF3">
      <w:pPr>
        <w:tabs>
          <w:tab w:val="left" w:pos="720"/>
        </w:tabs>
        <w:ind w:firstLine="709"/>
        <w:jc w:val="both"/>
        <w:rPr>
          <w:rFonts w:ascii="GHEA Grapalat" w:hAnsi="GHEA Grapalat"/>
          <w:sz w:val="20"/>
          <w:lang w:val="hy-AM"/>
        </w:rPr>
      </w:pPr>
      <w:r w:rsidRPr="00AE2768">
        <w:rPr>
          <w:rFonts w:ascii="GHEA Grapalat" w:hAnsi="GHEA Grapalat"/>
          <w:sz w:val="20"/>
          <w:lang w:val="hy-AM"/>
        </w:rPr>
        <w:t>2.1.8 Զննել ապրանքը և հայտնաբերված թերությունների մասին անհապաղ տեղեկացնել Վաճառողին։</w:t>
      </w:r>
    </w:p>
    <w:p w14:paraId="1DECB547" w14:textId="77777777" w:rsidR="00642BF3" w:rsidRPr="00AE2768" w:rsidRDefault="00642BF3" w:rsidP="00642BF3">
      <w:pPr>
        <w:tabs>
          <w:tab w:val="left" w:pos="720"/>
        </w:tabs>
        <w:ind w:firstLine="709"/>
        <w:jc w:val="both"/>
        <w:rPr>
          <w:rFonts w:ascii="GHEA Grapalat" w:hAnsi="GHEA Grapalat"/>
          <w:sz w:val="12"/>
          <w:szCs w:val="12"/>
          <w:lang w:val="hy-AM"/>
        </w:rPr>
      </w:pPr>
    </w:p>
    <w:p w14:paraId="1CF33139" w14:textId="77777777" w:rsidR="00642BF3" w:rsidRPr="00AE2768" w:rsidRDefault="00642BF3" w:rsidP="00642BF3">
      <w:pPr>
        <w:ind w:firstLine="709"/>
        <w:jc w:val="both"/>
        <w:rPr>
          <w:rFonts w:ascii="GHEA Grapalat" w:hAnsi="GHEA Grapalat"/>
          <w:b/>
          <w:sz w:val="20"/>
          <w:lang w:val="hy-AM"/>
        </w:rPr>
      </w:pPr>
      <w:r w:rsidRPr="00AE2768">
        <w:rPr>
          <w:rFonts w:ascii="GHEA Grapalat" w:hAnsi="GHEA Grapalat"/>
          <w:b/>
          <w:sz w:val="20"/>
          <w:lang w:val="hy-AM"/>
        </w:rPr>
        <w:t>2.2 Գնորդը պարտավոր է`</w:t>
      </w:r>
    </w:p>
    <w:p w14:paraId="38B415AC"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6FB049A3"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5905F078"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14:paraId="53E707FB"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612A0099"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14:paraId="2365D450" w14:textId="77777777" w:rsidR="00642BF3" w:rsidRPr="00AE2768" w:rsidRDefault="00642BF3" w:rsidP="00642BF3">
      <w:pPr>
        <w:ind w:firstLine="709"/>
        <w:jc w:val="both"/>
        <w:rPr>
          <w:rFonts w:ascii="GHEA Grapalat" w:hAnsi="GHEA Grapalat"/>
          <w:sz w:val="20"/>
          <w:lang w:val="hy-AM"/>
        </w:rPr>
      </w:pPr>
    </w:p>
    <w:p w14:paraId="148EB5AA" w14:textId="77777777" w:rsidR="00642BF3" w:rsidRPr="00AE2768" w:rsidRDefault="00642BF3" w:rsidP="00642BF3">
      <w:pPr>
        <w:ind w:firstLine="709"/>
        <w:jc w:val="both"/>
        <w:rPr>
          <w:rFonts w:ascii="GHEA Grapalat" w:hAnsi="GHEA Grapalat"/>
          <w:b/>
          <w:sz w:val="20"/>
          <w:lang w:val="hy-AM"/>
        </w:rPr>
      </w:pPr>
      <w:r w:rsidRPr="00AE2768">
        <w:rPr>
          <w:rFonts w:ascii="GHEA Grapalat" w:hAnsi="GHEA Grapalat"/>
          <w:b/>
          <w:sz w:val="20"/>
          <w:lang w:val="hy-AM"/>
        </w:rPr>
        <w:t>2.3 Վաճառողն իրավունք ունի`</w:t>
      </w:r>
    </w:p>
    <w:p w14:paraId="41DC01DD"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2.3.1 Գնորդից պահանջել ընդունելու պայմանագրով նախատեսված </w:t>
      </w:r>
      <w:r w:rsidRPr="00AE2768">
        <w:rPr>
          <w:rFonts w:ascii="GHEA Grapalat" w:hAnsi="GHEA Grapalat" w:cs="Sylfaen"/>
          <w:sz w:val="20"/>
          <w:lang w:val="hy-AM"/>
        </w:rPr>
        <w:t>կար</w:t>
      </w:r>
      <w:r w:rsidRPr="00AE2768">
        <w:rPr>
          <w:rFonts w:ascii="GHEA Grapalat" w:hAnsi="GHEA Grapalat" w:cs="Times Armenian"/>
          <w:sz w:val="20"/>
          <w:lang w:val="hy-AM"/>
        </w:rPr>
        <w:t>գ</w:t>
      </w:r>
      <w:r w:rsidRPr="00AE2768">
        <w:rPr>
          <w:rFonts w:ascii="GHEA Grapalat" w:hAnsi="GHEA Grapalat" w:cs="Sylfaen"/>
          <w:sz w:val="20"/>
          <w:lang w:val="hy-AM"/>
        </w:rPr>
        <w:t>ով</w:t>
      </w:r>
      <w:r w:rsidRPr="00AE2768">
        <w:rPr>
          <w:rFonts w:ascii="GHEA Grapalat" w:hAnsi="GHEA Grapalat" w:cs="Times Armenian"/>
          <w:sz w:val="20"/>
          <w:lang w:val="hy-AM"/>
        </w:rPr>
        <w:t xml:space="preserve">, </w:t>
      </w:r>
      <w:r w:rsidRPr="00AE2768">
        <w:rPr>
          <w:rFonts w:ascii="GHEA Grapalat" w:hAnsi="GHEA Grapalat" w:cs="Sylfaen"/>
          <w:sz w:val="20"/>
          <w:lang w:val="hy-AM"/>
        </w:rPr>
        <w:t>ծավալներով,</w:t>
      </w:r>
      <w:r w:rsidRPr="00AE2768">
        <w:rPr>
          <w:rFonts w:ascii="GHEA Grapalat" w:hAnsi="GHEA Grapalat" w:cs="Times Armenian"/>
          <w:sz w:val="20"/>
          <w:lang w:val="hy-AM"/>
        </w:rPr>
        <w:t xml:space="preserve"> ժամկետներում և հասցեով</w:t>
      </w:r>
      <w:r w:rsidRPr="00AE2768">
        <w:rPr>
          <w:rFonts w:ascii="GHEA Grapalat" w:hAnsi="GHEA Grapalat"/>
          <w:sz w:val="20"/>
          <w:lang w:val="hy-AM"/>
        </w:rPr>
        <w:t xml:space="preserve"> մատակարարված ապրանքը: </w:t>
      </w:r>
    </w:p>
    <w:p w14:paraId="30406396"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2.3.2 Գնորդից պահանջել վճարելու պայմանագրով նախատեսված </w:t>
      </w:r>
      <w:r w:rsidRPr="00AE2768">
        <w:rPr>
          <w:rFonts w:ascii="GHEA Grapalat" w:hAnsi="GHEA Grapalat" w:cs="Sylfaen"/>
          <w:sz w:val="20"/>
          <w:lang w:val="hy-AM"/>
        </w:rPr>
        <w:t>կար</w:t>
      </w:r>
      <w:r w:rsidRPr="00AE2768">
        <w:rPr>
          <w:rFonts w:ascii="GHEA Grapalat" w:hAnsi="GHEA Grapalat" w:cs="Times Armenian"/>
          <w:sz w:val="20"/>
          <w:lang w:val="hy-AM"/>
        </w:rPr>
        <w:t>գ</w:t>
      </w:r>
      <w:r w:rsidRPr="00AE2768">
        <w:rPr>
          <w:rFonts w:ascii="GHEA Grapalat" w:hAnsi="GHEA Grapalat" w:cs="Sylfaen"/>
          <w:sz w:val="20"/>
          <w:lang w:val="hy-AM"/>
        </w:rPr>
        <w:t>ով</w:t>
      </w:r>
      <w:r w:rsidRPr="00AE2768">
        <w:rPr>
          <w:rFonts w:ascii="GHEA Grapalat" w:hAnsi="GHEA Grapalat" w:cs="Times Armenian"/>
          <w:sz w:val="20"/>
          <w:lang w:val="hy-AM"/>
        </w:rPr>
        <w:t xml:space="preserve">, </w:t>
      </w:r>
      <w:r w:rsidRPr="00AE2768">
        <w:rPr>
          <w:rFonts w:ascii="GHEA Grapalat" w:hAnsi="GHEA Grapalat" w:cs="Sylfaen"/>
          <w:sz w:val="20"/>
          <w:lang w:val="hy-AM"/>
        </w:rPr>
        <w:t>ծավալներով,</w:t>
      </w:r>
      <w:r w:rsidRPr="00AE2768">
        <w:rPr>
          <w:rFonts w:ascii="GHEA Grapalat" w:hAnsi="GHEA Grapalat" w:cs="Times Armenian"/>
          <w:sz w:val="20"/>
          <w:lang w:val="hy-AM"/>
        </w:rPr>
        <w:t xml:space="preserve"> ժամկետներում և հասցեով</w:t>
      </w:r>
      <w:r w:rsidRPr="00AE2768">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31394557"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2.3.3 Միակողմանի լուծել պայմանագիրը (լրիվ կամ մասնակի), եթե Գնորդն էականորեն խախտել է պայմանագիրը:</w:t>
      </w:r>
    </w:p>
    <w:p w14:paraId="7D25D7E5"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14:paraId="2FD85C5C"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2.3.4 Գնորդի համաձայնությամբ վաղաժամկետ մատակարարել ապրանքը։ </w:t>
      </w:r>
    </w:p>
    <w:p w14:paraId="1A5C0C1E" w14:textId="77777777" w:rsidR="00642BF3" w:rsidRPr="00AE2768" w:rsidRDefault="00642BF3" w:rsidP="00642BF3">
      <w:pPr>
        <w:ind w:firstLine="709"/>
        <w:jc w:val="both"/>
        <w:rPr>
          <w:rFonts w:ascii="GHEA Grapalat" w:hAnsi="GHEA Grapalat"/>
          <w:sz w:val="20"/>
          <w:lang w:val="hy-AM"/>
        </w:rPr>
      </w:pPr>
    </w:p>
    <w:p w14:paraId="58499471" w14:textId="77777777" w:rsidR="00642BF3" w:rsidRPr="00AE2768" w:rsidRDefault="00642BF3" w:rsidP="00642BF3">
      <w:pPr>
        <w:ind w:firstLine="709"/>
        <w:jc w:val="both"/>
        <w:rPr>
          <w:rFonts w:ascii="GHEA Grapalat" w:hAnsi="GHEA Grapalat"/>
          <w:b/>
          <w:sz w:val="20"/>
          <w:lang w:val="hy-AM"/>
        </w:rPr>
      </w:pPr>
      <w:r w:rsidRPr="00AE2768">
        <w:rPr>
          <w:rFonts w:ascii="GHEA Grapalat" w:hAnsi="GHEA Grapalat"/>
          <w:b/>
          <w:sz w:val="20"/>
          <w:lang w:val="hy-AM"/>
        </w:rPr>
        <w:t>2.4 Վաճառողը պարտավոր է`</w:t>
      </w:r>
    </w:p>
    <w:p w14:paraId="19D0A013"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2.4.1 Գնորդին հանձնել ապրանքը` պայմանագրով նախատեսված կարգով, </w:t>
      </w:r>
      <w:r w:rsidRPr="00AE2768">
        <w:rPr>
          <w:rFonts w:ascii="GHEA Grapalat" w:hAnsi="GHEA Grapalat" w:cs="Sylfaen"/>
          <w:sz w:val="20"/>
          <w:lang w:val="hy-AM"/>
        </w:rPr>
        <w:t>ծավալներով,</w:t>
      </w:r>
      <w:r w:rsidRPr="00AE2768">
        <w:rPr>
          <w:rFonts w:ascii="GHEA Grapalat" w:hAnsi="GHEA Grapalat" w:cs="Times Armenian"/>
          <w:sz w:val="20"/>
          <w:lang w:val="hy-AM"/>
        </w:rPr>
        <w:t xml:space="preserve"> ժամկետներում և հասցեով:</w:t>
      </w:r>
    </w:p>
    <w:p w14:paraId="7399B764"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6B1D63E6"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2.4.3 Գնորդին հանձնել երրորդ անձանց իրավունքներից ազատ ապրանք:</w:t>
      </w:r>
    </w:p>
    <w:p w14:paraId="618E5009"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BA14F40"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666A05E4"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0C70EC26"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lastRenderedPageBreak/>
        <w:t>2.4.8 Պայմանագրով նախատեսված դեպքերում վճարել պայմանագրի 6.2 և 6.3  կետերով նախատեսված տույժը և տուգանքը։</w:t>
      </w:r>
    </w:p>
    <w:p w14:paraId="63202BFE"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2.4.9 Գնորդին հանձնել ապրանքի պատկանելիքները և համապատասխան փաստաթղթերը։</w:t>
      </w:r>
    </w:p>
    <w:p w14:paraId="6444A655"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14:paraId="38ADFCC5"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14:paraId="05C6EF02" w14:textId="77777777" w:rsidR="00642BF3" w:rsidRPr="00AE2768" w:rsidRDefault="00642BF3" w:rsidP="00642BF3">
      <w:pPr>
        <w:ind w:firstLine="709"/>
        <w:jc w:val="both"/>
        <w:rPr>
          <w:rFonts w:ascii="GHEA Grapalat" w:hAnsi="GHEA Grapalat"/>
          <w:lang w:val="hy-AM"/>
        </w:rPr>
      </w:pPr>
    </w:p>
    <w:p w14:paraId="3BCBC03F" w14:textId="77777777" w:rsidR="00642BF3" w:rsidRPr="00AE2768" w:rsidRDefault="00642BF3" w:rsidP="00642BF3">
      <w:pPr>
        <w:ind w:firstLine="709"/>
        <w:jc w:val="center"/>
        <w:rPr>
          <w:rFonts w:ascii="GHEA Grapalat" w:hAnsi="GHEA Grapalat"/>
          <w:b/>
          <w:sz w:val="20"/>
          <w:lang w:val="hy-AM"/>
        </w:rPr>
      </w:pPr>
      <w:r w:rsidRPr="00AE2768">
        <w:rPr>
          <w:rFonts w:ascii="GHEA Grapalat" w:hAnsi="GHEA Grapalat"/>
          <w:b/>
          <w:sz w:val="20"/>
          <w:lang w:val="hy-AM"/>
        </w:rPr>
        <w:t>3. ՊԱՅՄԱՆԱԳՐԻ ԳԻՆԸ ԵՎ ՎՃԱՐՄԱՆ ԿԱՐԳԸ</w:t>
      </w:r>
    </w:p>
    <w:p w14:paraId="129B0449" w14:textId="77777777" w:rsidR="00642BF3" w:rsidRPr="00752623" w:rsidRDefault="00642BF3" w:rsidP="00642BF3">
      <w:pPr>
        <w:ind w:firstLine="709"/>
        <w:jc w:val="both"/>
        <w:rPr>
          <w:rFonts w:ascii="GHEA Grapalat" w:hAnsi="GHEA Grapalat"/>
          <w:sz w:val="20"/>
          <w:lang w:val="hy-AM"/>
        </w:rPr>
      </w:pPr>
      <w:r w:rsidRPr="002F58FE">
        <w:rPr>
          <w:rFonts w:ascii="GHEA Grapalat" w:hAnsi="GHEA Grapalat"/>
          <w:sz w:val="20"/>
          <w:lang w:val="hy-AM"/>
        </w:rPr>
        <w:t>3</w:t>
      </w:r>
      <w:r w:rsidRPr="00752623">
        <w:rPr>
          <w:rFonts w:ascii="GHEA Grapalat" w:hAnsi="GHEA Grapalat"/>
          <w:sz w:val="20"/>
          <w:lang w:val="hy-AM"/>
        </w:rPr>
        <w:t xml:space="preserve">.1  </w:t>
      </w:r>
      <w:r w:rsidRPr="00A7209A">
        <w:rPr>
          <w:rFonts w:ascii="GHEA Grapalat" w:hAnsi="GHEA Grapalat"/>
          <w:sz w:val="20"/>
          <w:lang w:val="hy-AM"/>
        </w:rPr>
        <w:t>Պայմանագրի</w:t>
      </w:r>
      <w:r w:rsidRPr="00D52874">
        <w:rPr>
          <w:rFonts w:ascii="GHEA Grapalat" w:hAnsi="GHEA Grapalat"/>
          <w:sz w:val="20"/>
          <w:lang w:val="hy-AM"/>
        </w:rPr>
        <w:t xml:space="preserve"> </w:t>
      </w:r>
      <w:r w:rsidRPr="00A7209A">
        <w:rPr>
          <w:rFonts w:ascii="GHEA Grapalat" w:hAnsi="GHEA Grapalat"/>
          <w:sz w:val="20"/>
          <w:lang w:val="hy-AM"/>
        </w:rPr>
        <w:t>գինը</w:t>
      </w:r>
      <w:r w:rsidRPr="00D52874">
        <w:rPr>
          <w:rFonts w:ascii="GHEA Grapalat" w:hAnsi="GHEA Grapalat"/>
          <w:sz w:val="20"/>
          <w:lang w:val="hy-AM"/>
        </w:rPr>
        <w:t xml:space="preserve"> </w:t>
      </w:r>
      <w:r w:rsidRPr="00A7209A">
        <w:rPr>
          <w:rFonts w:ascii="GHEA Grapalat" w:hAnsi="GHEA Grapalat"/>
          <w:sz w:val="20"/>
          <w:lang w:val="hy-AM"/>
        </w:rPr>
        <w:t>կազմում</w:t>
      </w:r>
      <w:r w:rsidRPr="00752623">
        <w:rPr>
          <w:rFonts w:ascii="GHEA Grapalat" w:hAnsi="GHEA Grapalat"/>
          <w:sz w:val="20"/>
          <w:lang w:val="hy-AM"/>
        </w:rPr>
        <w:t xml:space="preserve"> </w:t>
      </w:r>
      <w:r w:rsidRPr="00A7209A">
        <w:rPr>
          <w:rFonts w:ascii="GHEA Grapalat" w:hAnsi="GHEA Grapalat"/>
          <w:sz w:val="20"/>
          <w:lang w:val="hy-AM"/>
        </w:rPr>
        <w:t>է</w:t>
      </w:r>
      <w:r w:rsidRPr="00D52874">
        <w:rPr>
          <w:rFonts w:ascii="GHEA Grapalat" w:hAnsi="GHEA Grapalat"/>
          <w:sz w:val="20"/>
          <w:lang w:val="hy-AM"/>
        </w:rPr>
        <w:t xml:space="preserve"> </w:t>
      </w:r>
      <w:r w:rsidRPr="00752623">
        <w:rPr>
          <w:rFonts w:ascii="GHEA Grapalat" w:hAnsi="GHEA Grapalat"/>
          <w:sz w:val="20"/>
          <w:lang w:val="hy-AM"/>
        </w:rPr>
        <w:t xml:space="preserve">________________ </w:t>
      </w:r>
      <w:r w:rsidRPr="00A7209A">
        <w:rPr>
          <w:rFonts w:ascii="GHEA Grapalat" w:hAnsi="GHEA Grapalat"/>
          <w:sz w:val="20"/>
          <w:lang w:val="hy-AM"/>
        </w:rPr>
        <w:t>ՀՀ</w:t>
      </w:r>
      <w:r w:rsidRPr="00752623">
        <w:rPr>
          <w:rFonts w:ascii="GHEA Grapalat" w:hAnsi="GHEA Grapalat"/>
          <w:sz w:val="20"/>
          <w:lang w:val="hy-AM"/>
        </w:rPr>
        <w:t xml:space="preserve"> </w:t>
      </w:r>
      <w:r w:rsidRPr="00A7209A">
        <w:rPr>
          <w:rFonts w:ascii="GHEA Grapalat" w:hAnsi="GHEA Grapalat"/>
          <w:sz w:val="20"/>
          <w:lang w:val="hy-AM"/>
        </w:rPr>
        <w:t>դրամ</w:t>
      </w:r>
      <w:r w:rsidRPr="00752623">
        <w:rPr>
          <w:rFonts w:ascii="GHEA Grapalat" w:hAnsi="GHEA Grapalat"/>
          <w:sz w:val="20"/>
          <w:lang w:val="hy-AM"/>
        </w:rPr>
        <w:t xml:space="preserve">, </w:t>
      </w:r>
      <w:r w:rsidRPr="00A7209A">
        <w:rPr>
          <w:rFonts w:ascii="GHEA Grapalat" w:hAnsi="GHEA Grapalat"/>
          <w:sz w:val="20"/>
          <w:lang w:val="hy-AM"/>
        </w:rPr>
        <w:t>ներառյալ</w:t>
      </w:r>
      <w:r w:rsidRPr="00752623">
        <w:rPr>
          <w:rFonts w:ascii="GHEA Grapalat" w:hAnsi="GHEA Grapalat"/>
          <w:sz w:val="20"/>
          <w:lang w:val="hy-AM"/>
        </w:rPr>
        <w:t xml:space="preserve"> </w:t>
      </w:r>
      <w:r w:rsidRPr="00A7209A">
        <w:rPr>
          <w:rFonts w:ascii="GHEA Grapalat" w:hAnsi="GHEA Grapalat"/>
          <w:sz w:val="20"/>
          <w:lang w:val="hy-AM"/>
        </w:rPr>
        <w:t>ԱԱՀ</w:t>
      </w:r>
      <w:r w:rsidRPr="00752623">
        <w:rPr>
          <w:rFonts w:ascii="GHEA Grapalat" w:hAnsi="GHEA Grapalat"/>
          <w:sz w:val="20"/>
          <w:lang w:val="hy-AM"/>
        </w:rPr>
        <w:t>-</w:t>
      </w:r>
      <w:r w:rsidRPr="00A7209A">
        <w:rPr>
          <w:rFonts w:ascii="GHEA Grapalat" w:hAnsi="GHEA Grapalat"/>
          <w:sz w:val="20"/>
          <w:lang w:val="hy-AM"/>
        </w:rPr>
        <w:t>ն</w:t>
      </w:r>
      <w:r w:rsidRPr="00A7209A">
        <w:footnoteReference w:id="19"/>
      </w:r>
      <w:r w:rsidRPr="00A7209A">
        <w:rPr>
          <w:rFonts w:ascii="GHEA Grapalat" w:hAnsi="GHEA Grapalat"/>
          <w:sz w:val="20"/>
          <w:lang w:val="hy-AM"/>
        </w:rPr>
        <w:t>։</w:t>
      </w:r>
      <w:r w:rsidRPr="00752623">
        <w:rPr>
          <w:rFonts w:ascii="GHEA Grapalat" w:hAnsi="GHEA Grapalat"/>
          <w:sz w:val="20"/>
          <w:lang w:val="hy-AM"/>
        </w:rPr>
        <w:t xml:space="preserve"> </w:t>
      </w:r>
      <w:r w:rsidRPr="00A7209A">
        <w:rPr>
          <w:rFonts w:ascii="GHEA Grapalat" w:hAnsi="GHEA Grapalat"/>
          <w:sz w:val="20"/>
          <w:lang w:val="hy-AM"/>
        </w:rPr>
        <w:t>Պայմանագրի</w:t>
      </w:r>
      <w:r w:rsidRPr="00D52874">
        <w:rPr>
          <w:rFonts w:ascii="GHEA Grapalat" w:hAnsi="GHEA Grapalat"/>
          <w:sz w:val="20"/>
          <w:lang w:val="hy-AM"/>
        </w:rPr>
        <w:t xml:space="preserve"> </w:t>
      </w:r>
      <w:r w:rsidRPr="00A7209A">
        <w:rPr>
          <w:rFonts w:ascii="GHEA Grapalat" w:hAnsi="GHEA Grapalat"/>
          <w:sz w:val="20"/>
          <w:lang w:val="hy-AM"/>
        </w:rPr>
        <w:t>գինը</w:t>
      </w:r>
      <w:r w:rsidRPr="00752623">
        <w:rPr>
          <w:rFonts w:ascii="GHEA Grapalat" w:hAnsi="GHEA Grapalat"/>
          <w:sz w:val="20"/>
          <w:lang w:val="hy-AM"/>
        </w:rPr>
        <w:t xml:space="preserve"> </w:t>
      </w:r>
      <w:r w:rsidRPr="00A7209A">
        <w:rPr>
          <w:rFonts w:ascii="GHEA Grapalat" w:hAnsi="GHEA Grapalat"/>
          <w:sz w:val="20"/>
          <w:lang w:val="hy-AM"/>
        </w:rPr>
        <w:t>ներառում</w:t>
      </w:r>
      <w:r w:rsidRPr="00752623">
        <w:rPr>
          <w:rFonts w:ascii="GHEA Grapalat" w:hAnsi="GHEA Grapalat"/>
          <w:sz w:val="20"/>
          <w:lang w:val="hy-AM"/>
        </w:rPr>
        <w:t xml:space="preserve"> </w:t>
      </w:r>
      <w:r w:rsidRPr="00A7209A">
        <w:rPr>
          <w:rFonts w:ascii="GHEA Grapalat" w:hAnsi="GHEA Grapalat"/>
          <w:sz w:val="20"/>
          <w:lang w:val="hy-AM"/>
        </w:rPr>
        <w:t>է</w:t>
      </w:r>
      <w:r w:rsidRPr="00752623">
        <w:rPr>
          <w:rFonts w:ascii="GHEA Grapalat" w:hAnsi="GHEA Grapalat"/>
          <w:sz w:val="20"/>
          <w:lang w:val="hy-AM"/>
        </w:rPr>
        <w:t xml:space="preserve"> </w:t>
      </w:r>
      <w:r w:rsidRPr="00A7209A">
        <w:rPr>
          <w:rFonts w:ascii="GHEA Grapalat" w:hAnsi="GHEA Grapalat"/>
          <w:sz w:val="20"/>
          <w:lang w:val="hy-AM"/>
        </w:rPr>
        <w:t>պայմանագրի</w:t>
      </w:r>
      <w:r w:rsidRPr="00D52874">
        <w:rPr>
          <w:rFonts w:ascii="GHEA Grapalat" w:hAnsi="GHEA Grapalat"/>
          <w:sz w:val="20"/>
          <w:lang w:val="hy-AM"/>
        </w:rPr>
        <w:t xml:space="preserve"> </w:t>
      </w:r>
      <w:r w:rsidRPr="00A7209A">
        <w:rPr>
          <w:rFonts w:ascii="GHEA Grapalat" w:hAnsi="GHEA Grapalat"/>
          <w:sz w:val="20"/>
          <w:lang w:val="hy-AM"/>
        </w:rPr>
        <w:t>կատարումն</w:t>
      </w:r>
      <w:r w:rsidRPr="00D52874">
        <w:rPr>
          <w:rFonts w:ascii="GHEA Grapalat" w:hAnsi="GHEA Grapalat"/>
          <w:sz w:val="20"/>
          <w:lang w:val="hy-AM"/>
        </w:rPr>
        <w:t xml:space="preserve"> </w:t>
      </w:r>
      <w:r w:rsidRPr="00A7209A">
        <w:rPr>
          <w:rFonts w:ascii="GHEA Grapalat" w:hAnsi="GHEA Grapalat"/>
          <w:sz w:val="20"/>
          <w:lang w:val="hy-AM"/>
        </w:rPr>
        <w:t>ապահովելու</w:t>
      </w:r>
      <w:r w:rsidRPr="00D52874">
        <w:rPr>
          <w:rFonts w:ascii="GHEA Grapalat" w:hAnsi="GHEA Grapalat"/>
          <w:sz w:val="20"/>
          <w:lang w:val="hy-AM"/>
        </w:rPr>
        <w:t xml:space="preserve"> </w:t>
      </w:r>
      <w:r w:rsidRPr="00A7209A">
        <w:rPr>
          <w:rFonts w:ascii="GHEA Grapalat" w:hAnsi="GHEA Grapalat"/>
          <w:sz w:val="20"/>
          <w:lang w:val="hy-AM"/>
        </w:rPr>
        <w:t>նպատակով</w:t>
      </w:r>
      <w:r w:rsidRPr="00D52874">
        <w:rPr>
          <w:rFonts w:ascii="GHEA Grapalat" w:hAnsi="GHEA Grapalat"/>
          <w:sz w:val="20"/>
          <w:lang w:val="hy-AM"/>
        </w:rPr>
        <w:t xml:space="preserve"> </w:t>
      </w:r>
      <w:r w:rsidRPr="00A7209A">
        <w:rPr>
          <w:rFonts w:ascii="GHEA Grapalat" w:hAnsi="GHEA Grapalat"/>
          <w:sz w:val="20"/>
          <w:lang w:val="hy-AM"/>
        </w:rPr>
        <w:t>Վաճառողի</w:t>
      </w:r>
      <w:r w:rsidRPr="00D52874">
        <w:rPr>
          <w:rFonts w:ascii="GHEA Grapalat" w:hAnsi="GHEA Grapalat"/>
          <w:sz w:val="20"/>
          <w:lang w:val="hy-AM"/>
        </w:rPr>
        <w:t xml:space="preserve"> </w:t>
      </w:r>
      <w:r w:rsidRPr="00A7209A">
        <w:rPr>
          <w:rFonts w:ascii="GHEA Grapalat" w:hAnsi="GHEA Grapalat"/>
          <w:sz w:val="20"/>
          <w:lang w:val="hy-AM"/>
        </w:rPr>
        <w:t>կողմից</w:t>
      </w:r>
      <w:r w:rsidRPr="00D52874">
        <w:rPr>
          <w:rFonts w:ascii="GHEA Grapalat" w:hAnsi="GHEA Grapalat"/>
          <w:sz w:val="20"/>
          <w:lang w:val="hy-AM"/>
        </w:rPr>
        <w:t xml:space="preserve"> </w:t>
      </w:r>
      <w:r w:rsidRPr="00A7209A">
        <w:rPr>
          <w:rFonts w:ascii="GHEA Grapalat" w:hAnsi="GHEA Grapalat"/>
          <w:sz w:val="20"/>
          <w:lang w:val="hy-AM"/>
        </w:rPr>
        <w:t>կատարվելիք</w:t>
      </w:r>
      <w:r w:rsidRPr="00D52874">
        <w:rPr>
          <w:rFonts w:ascii="GHEA Grapalat" w:hAnsi="GHEA Grapalat"/>
          <w:sz w:val="20"/>
          <w:lang w:val="hy-AM"/>
        </w:rPr>
        <w:t xml:space="preserve"> </w:t>
      </w:r>
      <w:r w:rsidRPr="00A7209A">
        <w:rPr>
          <w:rFonts w:ascii="GHEA Grapalat" w:hAnsi="GHEA Grapalat"/>
          <w:sz w:val="20"/>
          <w:lang w:val="hy-AM"/>
        </w:rPr>
        <w:t>բոլոր</w:t>
      </w:r>
      <w:r w:rsidRPr="00D52874">
        <w:rPr>
          <w:rFonts w:ascii="GHEA Grapalat" w:hAnsi="GHEA Grapalat"/>
          <w:sz w:val="20"/>
          <w:lang w:val="hy-AM"/>
        </w:rPr>
        <w:t xml:space="preserve"> </w:t>
      </w:r>
      <w:r w:rsidRPr="00A7209A">
        <w:rPr>
          <w:rFonts w:ascii="GHEA Grapalat" w:hAnsi="GHEA Grapalat"/>
          <w:sz w:val="20"/>
          <w:lang w:val="hy-AM"/>
        </w:rPr>
        <w:t>վճարները</w:t>
      </w:r>
      <w:r w:rsidRPr="00D52874">
        <w:rPr>
          <w:rFonts w:ascii="GHEA Grapalat" w:hAnsi="GHEA Grapalat"/>
          <w:sz w:val="20"/>
          <w:lang w:val="hy-AM"/>
        </w:rPr>
        <w:t xml:space="preserve"> (</w:t>
      </w:r>
      <w:r w:rsidRPr="00A7209A">
        <w:rPr>
          <w:rFonts w:ascii="GHEA Grapalat" w:hAnsi="GHEA Grapalat"/>
          <w:sz w:val="20"/>
          <w:lang w:val="hy-AM"/>
        </w:rPr>
        <w:t>ծախսերը</w:t>
      </w:r>
      <w:r w:rsidRPr="00D52874">
        <w:rPr>
          <w:rFonts w:ascii="GHEA Grapalat" w:hAnsi="GHEA Grapalat"/>
          <w:sz w:val="20"/>
          <w:lang w:val="hy-AM"/>
        </w:rPr>
        <w:t xml:space="preserve">), </w:t>
      </w:r>
      <w:r w:rsidRPr="00A7209A">
        <w:rPr>
          <w:rFonts w:ascii="GHEA Grapalat" w:hAnsi="GHEA Grapalat"/>
          <w:sz w:val="20"/>
          <w:lang w:val="hy-AM"/>
        </w:rPr>
        <w:t>այդ</w:t>
      </w:r>
      <w:r w:rsidRPr="00D52874">
        <w:rPr>
          <w:rFonts w:ascii="GHEA Grapalat" w:hAnsi="GHEA Grapalat"/>
          <w:sz w:val="20"/>
          <w:lang w:val="hy-AM"/>
        </w:rPr>
        <w:t xml:space="preserve"> </w:t>
      </w:r>
      <w:r w:rsidRPr="00A7209A">
        <w:rPr>
          <w:rFonts w:ascii="GHEA Grapalat" w:hAnsi="GHEA Grapalat"/>
          <w:sz w:val="20"/>
          <w:lang w:val="hy-AM"/>
        </w:rPr>
        <w:t>թվում</w:t>
      </w:r>
      <w:r w:rsidRPr="00D52874">
        <w:rPr>
          <w:rFonts w:ascii="GHEA Grapalat" w:hAnsi="GHEA Grapalat"/>
          <w:sz w:val="20"/>
          <w:lang w:val="hy-AM"/>
        </w:rPr>
        <w:t xml:space="preserve">` </w:t>
      </w:r>
      <w:r w:rsidRPr="00A7209A">
        <w:rPr>
          <w:rFonts w:ascii="GHEA Grapalat" w:hAnsi="GHEA Grapalat"/>
          <w:sz w:val="20"/>
          <w:lang w:val="hy-AM"/>
        </w:rPr>
        <w:t>հարկերը</w:t>
      </w:r>
      <w:r w:rsidRPr="00D52874">
        <w:rPr>
          <w:rFonts w:ascii="GHEA Grapalat" w:hAnsi="GHEA Grapalat"/>
          <w:sz w:val="20"/>
          <w:lang w:val="hy-AM"/>
        </w:rPr>
        <w:t xml:space="preserve">, </w:t>
      </w:r>
      <w:r w:rsidRPr="00A7209A">
        <w:rPr>
          <w:rFonts w:ascii="GHEA Grapalat" w:hAnsi="GHEA Grapalat"/>
          <w:sz w:val="20"/>
          <w:lang w:val="hy-AM"/>
        </w:rPr>
        <w:t>տուրքերը</w:t>
      </w:r>
      <w:r w:rsidRPr="00D52874">
        <w:rPr>
          <w:rFonts w:ascii="GHEA Grapalat" w:hAnsi="GHEA Grapalat"/>
          <w:sz w:val="20"/>
          <w:lang w:val="hy-AM"/>
        </w:rPr>
        <w:t xml:space="preserve">, </w:t>
      </w:r>
      <w:r w:rsidRPr="00A7209A">
        <w:rPr>
          <w:rFonts w:ascii="GHEA Grapalat" w:hAnsi="GHEA Grapalat"/>
          <w:sz w:val="20"/>
          <w:lang w:val="hy-AM"/>
        </w:rPr>
        <w:t>փոխադրման</w:t>
      </w:r>
      <w:r w:rsidRPr="00D52874">
        <w:rPr>
          <w:rFonts w:ascii="GHEA Grapalat" w:hAnsi="GHEA Grapalat"/>
          <w:sz w:val="20"/>
          <w:lang w:val="hy-AM"/>
        </w:rPr>
        <w:t xml:space="preserve">, </w:t>
      </w:r>
      <w:r w:rsidRPr="00A7209A">
        <w:rPr>
          <w:rFonts w:ascii="GHEA Grapalat" w:hAnsi="GHEA Grapalat"/>
          <w:sz w:val="20"/>
          <w:lang w:val="hy-AM"/>
        </w:rPr>
        <w:t>ապահովագրման</w:t>
      </w:r>
      <w:r w:rsidRPr="00D52874">
        <w:rPr>
          <w:rFonts w:ascii="GHEA Grapalat" w:hAnsi="GHEA Grapalat"/>
          <w:sz w:val="20"/>
          <w:lang w:val="hy-AM"/>
        </w:rPr>
        <w:t xml:space="preserve"> </w:t>
      </w:r>
      <w:r w:rsidRPr="00A7209A">
        <w:rPr>
          <w:rFonts w:ascii="GHEA Grapalat" w:hAnsi="GHEA Grapalat"/>
          <w:sz w:val="20"/>
          <w:lang w:val="hy-AM"/>
        </w:rPr>
        <w:t>ծախսերը</w:t>
      </w:r>
      <w:r w:rsidRPr="00D52874">
        <w:rPr>
          <w:rFonts w:ascii="GHEA Grapalat" w:hAnsi="GHEA Grapalat"/>
          <w:sz w:val="20"/>
          <w:lang w:val="hy-AM"/>
        </w:rPr>
        <w:t xml:space="preserve">, </w:t>
      </w:r>
      <w:r w:rsidRPr="00A7209A">
        <w:rPr>
          <w:rFonts w:ascii="GHEA Grapalat" w:hAnsi="GHEA Grapalat"/>
          <w:sz w:val="20"/>
          <w:lang w:val="hy-AM"/>
        </w:rPr>
        <w:t>պարգևավճարները</w:t>
      </w:r>
      <w:r w:rsidRPr="00D52874">
        <w:rPr>
          <w:rFonts w:ascii="GHEA Grapalat" w:hAnsi="GHEA Grapalat"/>
          <w:sz w:val="20"/>
          <w:lang w:val="hy-AM"/>
        </w:rPr>
        <w:t xml:space="preserve"> </w:t>
      </w:r>
      <w:r w:rsidRPr="00A7209A">
        <w:rPr>
          <w:rFonts w:ascii="GHEA Grapalat" w:hAnsi="GHEA Grapalat"/>
          <w:sz w:val="20"/>
          <w:lang w:val="hy-AM"/>
        </w:rPr>
        <w:t>և</w:t>
      </w:r>
      <w:r w:rsidRPr="00D52874">
        <w:rPr>
          <w:rFonts w:ascii="GHEA Grapalat" w:hAnsi="GHEA Grapalat"/>
          <w:sz w:val="20"/>
          <w:lang w:val="hy-AM"/>
        </w:rPr>
        <w:t xml:space="preserve"> </w:t>
      </w:r>
      <w:r w:rsidRPr="00A7209A">
        <w:rPr>
          <w:rFonts w:ascii="GHEA Grapalat" w:hAnsi="GHEA Grapalat"/>
          <w:sz w:val="20"/>
          <w:lang w:val="hy-AM"/>
        </w:rPr>
        <w:t>ակնկալվող</w:t>
      </w:r>
      <w:r w:rsidRPr="00D52874">
        <w:rPr>
          <w:rFonts w:ascii="GHEA Grapalat" w:hAnsi="GHEA Grapalat"/>
          <w:sz w:val="20"/>
          <w:lang w:val="hy-AM"/>
        </w:rPr>
        <w:t xml:space="preserve"> </w:t>
      </w:r>
      <w:r w:rsidRPr="00A7209A">
        <w:rPr>
          <w:rFonts w:ascii="GHEA Grapalat" w:hAnsi="GHEA Grapalat"/>
          <w:sz w:val="20"/>
          <w:lang w:val="hy-AM"/>
        </w:rPr>
        <w:t>շահույթը։</w:t>
      </w:r>
    </w:p>
    <w:p w14:paraId="60001E5D" w14:textId="77777777" w:rsidR="00642BF3" w:rsidRPr="00A7209A" w:rsidRDefault="00642BF3" w:rsidP="00642BF3">
      <w:pPr>
        <w:ind w:firstLine="720"/>
        <w:jc w:val="both"/>
        <w:rPr>
          <w:rFonts w:ascii="GHEA Grapalat" w:hAnsi="GHEA Grapalat"/>
          <w:sz w:val="20"/>
          <w:lang w:val="hy-AM"/>
        </w:rPr>
      </w:pPr>
      <w:r w:rsidRPr="00A7209A">
        <w:rPr>
          <w:rFonts w:ascii="GHEA Grapalat" w:hAnsi="GHEA Grapalat"/>
          <w:sz w:val="20"/>
          <w:lang w:val="hy-AM"/>
        </w:rPr>
        <w:t>Ապրանքի մատակարարման գինը կայուն է և Վաճառողն իրավունք չունի պահանջել ավելացնելու, իսկ Գնորդը նվազեցնելու այդ գինը։</w:t>
      </w:r>
    </w:p>
    <w:p w14:paraId="7F99B850" w14:textId="77777777" w:rsidR="00642BF3" w:rsidRPr="00203C48" w:rsidRDefault="00642BF3" w:rsidP="00642BF3">
      <w:pPr>
        <w:ind w:firstLine="709"/>
        <w:jc w:val="both"/>
        <w:rPr>
          <w:rFonts w:ascii="Sylfaen" w:hAnsi="Sylfaen" w:cs="Sylfaen"/>
          <w:b/>
          <w:sz w:val="22"/>
          <w:szCs w:val="22"/>
          <w:lang w:val="hy-AM"/>
        </w:rPr>
      </w:pPr>
      <w:r w:rsidRPr="00D52874">
        <w:rPr>
          <w:rFonts w:ascii="GHEA Grapalat" w:hAnsi="GHEA Grapalat"/>
          <w:sz w:val="20"/>
          <w:lang w:val="hy-AM"/>
        </w:rPr>
        <w:t>3</w:t>
      </w:r>
      <w:r w:rsidRPr="00752623">
        <w:rPr>
          <w:rFonts w:ascii="GHEA Grapalat" w:hAnsi="GHEA Grapalat"/>
          <w:sz w:val="20"/>
          <w:lang w:val="hy-AM"/>
        </w:rPr>
        <w:t>.</w:t>
      </w:r>
      <w:r w:rsidRPr="005A2C08">
        <w:rPr>
          <w:rFonts w:ascii="GHEA Grapalat" w:hAnsi="GHEA Grapalat"/>
          <w:sz w:val="20"/>
          <w:lang w:val="hy-AM"/>
        </w:rPr>
        <w:t>2</w:t>
      </w:r>
      <w:r w:rsidRPr="00752623">
        <w:rPr>
          <w:rFonts w:ascii="GHEA Grapalat" w:hAnsi="GHEA Grapalat"/>
          <w:sz w:val="20"/>
          <w:lang w:val="hy-AM"/>
        </w:rPr>
        <w:t xml:space="preserve"> </w:t>
      </w:r>
      <w:r w:rsidRPr="00A7209A">
        <w:rPr>
          <w:rFonts w:ascii="GHEA Grapalat" w:hAnsi="GHEA Grapalat"/>
          <w:sz w:val="20"/>
          <w:lang w:val="hy-AM"/>
        </w:rPr>
        <w:t>Գնորդն</w:t>
      </w:r>
      <w:r w:rsidRPr="00CA4BE4">
        <w:rPr>
          <w:rFonts w:ascii="GHEA Grapalat" w:hAnsi="GHEA Grapalat"/>
          <w:sz w:val="20"/>
          <w:lang w:val="hy-AM"/>
        </w:rPr>
        <w:t xml:space="preserve"> </w:t>
      </w:r>
      <w:r w:rsidRPr="00A7209A">
        <w:rPr>
          <w:rFonts w:ascii="GHEA Grapalat" w:hAnsi="GHEA Grapalat"/>
          <w:sz w:val="20"/>
          <w:lang w:val="hy-AM"/>
        </w:rPr>
        <w:t>իրեն</w:t>
      </w:r>
      <w:r w:rsidRPr="00CA4BE4">
        <w:rPr>
          <w:rFonts w:ascii="GHEA Grapalat" w:hAnsi="GHEA Grapalat"/>
          <w:sz w:val="20"/>
          <w:lang w:val="hy-AM"/>
        </w:rPr>
        <w:t xml:space="preserve"> </w:t>
      </w:r>
      <w:r w:rsidRPr="00A7209A">
        <w:rPr>
          <w:rFonts w:ascii="GHEA Grapalat" w:hAnsi="GHEA Grapalat"/>
          <w:sz w:val="20"/>
          <w:lang w:val="hy-AM"/>
        </w:rPr>
        <w:t>մատակարարված</w:t>
      </w:r>
      <w:r w:rsidRPr="00CA4BE4">
        <w:rPr>
          <w:rFonts w:ascii="GHEA Grapalat" w:hAnsi="GHEA Grapalat"/>
          <w:sz w:val="20"/>
          <w:lang w:val="hy-AM"/>
        </w:rPr>
        <w:t xml:space="preserve"> </w:t>
      </w:r>
      <w:r w:rsidRPr="00A7209A">
        <w:rPr>
          <w:rFonts w:ascii="GHEA Grapalat" w:hAnsi="GHEA Grapalat"/>
          <w:sz w:val="20"/>
          <w:lang w:val="hy-AM"/>
        </w:rPr>
        <w:t>Ապրանքի</w:t>
      </w:r>
      <w:r w:rsidRPr="00CA4BE4">
        <w:rPr>
          <w:rFonts w:ascii="GHEA Grapalat" w:hAnsi="GHEA Grapalat"/>
          <w:sz w:val="20"/>
          <w:lang w:val="hy-AM"/>
        </w:rPr>
        <w:t xml:space="preserve"> </w:t>
      </w:r>
      <w:r w:rsidRPr="00A7209A">
        <w:rPr>
          <w:rFonts w:ascii="GHEA Grapalat" w:hAnsi="GHEA Grapalat"/>
          <w:sz w:val="20"/>
          <w:lang w:val="hy-AM"/>
        </w:rPr>
        <w:t>դիմաց</w:t>
      </w:r>
      <w:r w:rsidRPr="00CA4BE4">
        <w:rPr>
          <w:rFonts w:ascii="GHEA Grapalat" w:hAnsi="GHEA Grapalat"/>
          <w:sz w:val="20"/>
          <w:lang w:val="hy-AM"/>
        </w:rPr>
        <w:t xml:space="preserve"> </w:t>
      </w:r>
      <w:r w:rsidRPr="00A7209A">
        <w:rPr>
          <w:rFonts w:ascii="GHEA Grapalat" w:hAnsi="GHEA Grapalat"/>
          <w:sz w:val="20"/>
          <w:lang w:val="hy-AM"/>
        </w:rPr>
        <w:t>վճարում</w:t>
      </w:r>
      <w:r w:rsidRPr="00CA4BE4">
        <w:rPr>
          <w:rFonts w:ascii="GHEA Grapalat" w:hAnsi="GHEA Grapalat"/>
          <w:sz w:val="20"/>
          <w:lang w:val="hy-AM"/>
        </w:rPr>
        <w:t xml:space="preserve"> </w:t>
      </w:r>
      <w:r w:rsidRPr="00A7209A">
        <w:rPr>
          <w:rFonts w:ascii="GHEA Grapalat" w:hAnsi="GHEA Grapalat"/>
          <w:sz w:val="20"/>
          <w:lang w:val="hy-AM"/>
        </w:rPr>
        <w:t>է</w:t>
      </w:r>
      <w:r w:rsidRPr="00CA4BE4">
        <w:rPr>
          <w:rFonts w:ascii="GHEA Grapalat" w:hAnsi="GHEA Grapalat"/>
          <w:sz w:val="20"/>
          <w:lang w:val="hy-AM"/>
        </w:rPr>
        <w:t xml:space="preserve"> </w:t>
      </w:r>
      <w:r w:rsidRPr="00A7209A">
        <w:rPr>
          <w:rFonts w:ascii="GHEA Grapalat" w:hAnsi="GHEA Grapalat"/>
          <w:sz w:val="20"/>
          <w:lang w:val="hy-AM"/>
        </w:rPr>
        <w:t>ՀՀ</w:t>
      </w:r>
      <w:r w:rsidRPr="00CA4BE4">
        <w:rPr>
          <w:rFonts w:ascii="GHEA Grapalat" w:hAnsi="GHEA Grapalat"/>
          <w:sz w:val="20"/>
          <w:lang w:val="hy-AM"/>
        </w:rPr>
        <w:t xml:space="preserve"> </w:t>
      </w:r>
      <w:r w:rsidRPr="00A7209A">
        <w:rPr>
          <w:rFonts w:ascii="GHEA Grapalat" w:hAnsi="GHEA Grapalat"/>
          <w:sz w:val="20"/>
          <w:lang w:val="hy-AM"/>
        </w:rPr>
        <w:t>դրամով</w:t>
      </w:r>
      <w:r w:rsidRPr="00CA4BE4">
        <w:rPr>
          <w:rFonts w:ascii="GHEA Grapalat" w:hAnsi="GHEA Grapalat"/>
          <w:sz w:val="20"/>
          <w:lang w:val="hy-AM"/>
        </w:rPr>
        <w:t xml:space="preserve"> </w:t>
      </w:r>
      <w:r w:rsidRPr="00A7209A">
        <w:rPr>
          <w:rFonts w:ascii="GHEA Grapalat" w:hAnsi="GHEA Grapalat"/>
          <w:sz w:val="20"/>
          <w:lang w:val="hy-AM"/>
        </w:rPr>
        <w:t>անկանխիկ</w:t>
      </w:r>
      <w:r w:rsidRPr="00CA4BE4">
        <w:rPr>
          <w:rFonts w:ascii="GHEA Grapalat" w:hAnsi="GHEA Grapalat"/>
          <w:sz w:val="20"/>
          <w:lang w:val="hy-AM"/>
        </w:rPr>
        <w:t xml:space="preserve">` </w:t>
      </w:r>
      <w:r w:rsidRPr="00A7209A">
        <w:rPr>
          <w:rFonts w:ascii="GHEA Grapalat" w:hAnsi="GHEA Grapalat"/>
          <w:sz w:val="20"/>
          <w:lang w:val="hy-AM"/>
        </w:rPr>
        <w:t>դրամական</w:t>
      </w:r>
      <w:r w:rsidRPr="00CA4BE4">
        <w:rPr>
          <w:rFonts w:ascii="GHEA Grapalat" w:hAnsi="GHEA Grapalat"/>
          <w:sz w:val="20"/>
          <w:lang w:val="hy-AM"/>
        </w:rPr>
        <w:t xml:space="preserve"> </w:t>
      </w:r>
      <w:r w:rsidRPr="00A7209A">
        <w:rPr>
          <w:rFonts w:ascii="GHEA Grapalat" w:hAnsi="GHEA Grapalat"/>
          <w:sz w:val="20"/>
          <w:lang w:val="hy-AM"/>
        </w:rPr>
        <w:t>միջոցները</w:t>
      </w:r>
      <w:r w:rsidRPr="00CA4BE4">
        <w:rPr>
          <w:rFonts w:ascii="GHEA Grapalat" w:hAnsi="GHEA Grapalat"/>
          <w:sz w:val="20"/>
          <w:lang w:val="hy-AM"/>
        </w:rPr>
        <w:t xml:space="preserve"> </w:t>
      </w:r>
      <w:r w:rsidRPr="00A7209A">
        <w:rPr>
          <w:rFonts w:ascii="GHEA Grapalat" w:hAnsi="GHEA Grapalat"/>
          <w:sz w:val="20"/>
          <w:lang w:val="hy-AM"/>
        </w:rPr>
        <w:t>Վաճառողի</w:t>
      </w:r>
      <w:r w:rsidRPr="00CA4BE4">
        <w:rPr>
          <w:rFonts w:ascii="GHEA Grapalat" w:hAnsi="GHEA Grapalat"/>
          <w:sz w:val="20"/>
          <w:lang w:val="hy-AM"/>
        </w:rPr>
        <w:t xml:space="preserve"> </w:t>
      </w:r>
      <w:r w:rsidRPr="00A7209A">
        <w:rPr>
          <w:rFonts w:ascii="GHEA Grapalat" w:hAnsi="GHEA Grapalat"/>
          <w:sz w:val="20"/>
          <w:lang w:val="hy-AM"/>
        </w:rPr>
        <w:t>հաշվարկային</w:t>
      </w:r>
      <w:r w:rsidRPr="00CA4BE4">
        <w:rPr>
          <w:rFonts w:ascii="GHEA Grapalat" w:hAnsi="GHEA Grapalat"/>
          <w:sz w:val="20"/>
          <w:lang w:val="hy-AM"/>
        </w:rPr>
        <w:t xml:space="preserve"> </w:t>
      </w:r>
      <w:r w:rsidRPr="00A7209A">
        <w:rPr>
          <w:rFonts w:ascii="GHEA Grapalat" w:hAnsi="GHEA Grapalat"/>
          <w:sz w:val="20"/>
          <w:lang w:val="hy-AM"/>
        </w:rPr>
        <w:t>հաշվին</w:t>
      </w:r>
      <w:r w:rsidRPr="00CA4BE4">
        <w:rPr>
          <w:rFonts w:ascii="GHEA Grapalat" w:hAnsi="GHEA Grapalat"/>
          <w:sz w:val="20"/>
          <w:lang w:val="hy-AM"/>
        </w:rPr>
        <w:t xml:space="preserve"> </w:t>
      </w:r>
      <w:r w:rsidRPr="00A7209A">
        <w:rPr>
          <w:rFonts w:ascii="GHEA Grapalat" w:hAnsi="GHEA Grapalat"/>
          <w:sz w:val="20"/>
          <w:lang w:val="hy-AM"/>
        </w:rPr>
        <w:t>փոխանցելու</w:t>
      </w:r>
      <w:r w:rsidRPr="00CA4BE4">
        <w:rPr>
          <w:rFonts w:ascii="GHEA Grapalat" w:hAnsi="GHEA Grapalat"/>
          <w:sz w:val="20"/>
          <w:lang w:val="hy-AM"/>
        </w:rPr>
        <w:t xml:space="preserve"> </w:t>
      </w:r>
      <w:r w:rsidRPr="00A7209A">
        <w:rPr>
          <w:rFonts w:ascii="GHEA Grapalat" w:hAnsi="GHEA Grapalat"/>
          <w:sz w:val="20"/>
          <w:lang w:val="hy-AM"/>
        </w:rPr>
        <w:t>միջոցով։</w:t>
      </w:r>
      <w:r w:rsidRPr="00CA4BE4">
        <w:rPr>
          <w:rFonts w:ascii="GHEA Grapalat" w:hAnsi="GHEA Grapalat"/>
          <w:sz w:val="20"/>
          <w:lang w:val="hy-AM"/>
        </w:rPr>
        <w:t xml:space="preserve"> </w:t>
      </w:r>
      <w:r w:rsidRPr="00A7209A">
        <w:rPr>
          <w:rFonts w:ascii="GHEA Grapalat" w:hAnsi="GHEA Grapalat"/>
          <w:sz w:val="20"/>
          <w:lang w:val="hy-AM"/>
        </w:rPr>
        <w:t>Դրամական</w:t>
      </w:r>
      <w:r w:rsidRPr="00CA4BE4">
        <w:rPr>
          <w:rFonts w:ascii="GHEA Grapalat" w:hAnsi="GHEA Grapalat"/>
          <w:sz w:val="20"/>
          <w:lang w:val="hy-AM"/>
        </w:rPr>
        <w:t xml:space="preserve"> </w:t>
      </w:r>
      <w:r w:rsidRPr="00A7209A">
        <w:rPr>
          <w:rFonts w:ascii="GHEA Grapalat" w:hAnsi="GHEA Grapalat"/>
          <w:sz w:val="20"/>
          <w:lang w:val="hy-AM"/>
        </w:rPr>
        <w:t>միջոցների</w:t>
      </w:r>
      <w:r w:rsidRPr="00CA4BE4">
        <w:rPr>
          <w:rFonts w:ascii="GHEA Grapalat" w:hAnsi="GHEA Grapalat"/>
          <w:sz w:val="20"/>
          <w:lang w:val="hy-AM"/>
        </w:rPr>
        <w:t xml:space="preserve"> </w:t>
      </w:r>
      <w:r w:rsidRPr="00A7209A">
        <w:rPr>
          <w:rFonts w:ascii="GHEA Grapalat" w:hAnsi="GHEA Grapalat"/>
          <w:sz w:val="20"/>
          <w:lang w:val="hy-AM"/>
        </w:rPr>
        <w:t>փոխանցումը</w:t>
      </w:r>
      <w:r w:rsidRPr="00CA4BE4">
        <w:rPr>
          <w:rFonts w:ascii="GHEA Grapalat" w:hAnsi="GHEA Grapalat"/>
          <w:sz w:val="20"/>
          <w:lang w:val="hy-AM"/>
        </w:rPr>
        <w:t xml:space="preserve"> </w:t>
      </w:r>
      <w:r w:rsidRPr="00A7209A">
        <w:rPr>
          <w:rFonts w:ascii="GHEA Grapalat" w:hAnsi="GHEA Grapalat"/>
          <w:sz w:val="20"/>
          <w:lang w:val="hy-AM"/>
        </w:rPr>
        <w:t>կատարվում</w:t>
      </w:r>
      <w:r w:rsidRPr="00CA4BE4">
        <w:rPr>
          <w:rFonts w:ascii="GHEA Grapalat" w:hAnsi="GHEA Grapalat"/>
          <w:sz w:val="20"/>
          <w:lang w:val="hy-AM"/>
        </w:rPr>
        <w:t xml:space="preserve"> </w:t>
      </w:r>
      <w:r w:rsidRPr="00A7209A">
        <w:rPr>
          <w:rFonts w:ascii="GHEA Grapalat" w:hAnsi="GHEA Grapalat"/>
          <w:sz w:val="20"/>
          <w:lang w:val="hy-AM"/>
        </w:rPr>
        <w:t>է</w:t>
      </w:r>
      <w:r w:rsidRPr="00CA4BE4">
        <w:rPr>
          <w:rFonts w:ascii="GHEA Grapalat" w:hAnsi="GHEA Grapalat"/>
          <w:sz w:val="20"/>
          <w:lang w:val="hy-AM"/>
        </w:rPr>
        <w:t xml:space="preserve"> </w:t>
      </w:r>
      <w:r w:rsidRPr="00A7209A">
        <w:rPr>
          <w:rFonts w:ascii="GHEA Grapalat" w:hAnsi="GHEA Grapalat"/>
          <w:sz w:val="20"/>
          <w:lang w:val="hy-AM"/>
        </w:rPr>
        <w:t>հանձման</w:t>
      </w:r>
      <w:r w:rsidRPr="00CA4BE4">
        <w:rPr>
          <w:rFonts w:ascii="GHEA Grapalat" w:hAnsi="GHEA Grapalat"/>
          <w:sz w:val="20"/>
          <w:lang w:val="hy-AM"/>
        </w:rPr>
        <w:t>-</w:t>
      </w:r>
      <w:r w:rsidRPr="00A7209A">
        <w:rPr>
          <w:rFonts w:ascii="GHEA Grapalat" w:hAnsi="GHEA Grapalat"/>
          <w:sz w:val="20"/>
          <w:lang w:val="hy-AM"/>
        </w:rPr>
        <w:t>ընդունման</w:t>
      </w:r>
      <w:r w:rsidRPr="00CA4BE4">
        <w:rPr>
          <w:rFonts w:ascii="GHEA Grapalat" w:hAnsi="GHEA Grapalat"/>
          <w:sz w:val="20"/>
          <w:lang w:val="hy-AM"/>
        </w:rPr>
        <w:t xml:space="preserve"> </w:t>
      </w:r>
      <w:r w:rsidRPr="00A7209A">
        <w:rPr>
          <w:rFonts w:ascii="GHEA Grapalat" w:hAnsi="GHEA Grapalat"/>
          <w:sz w:val="20"/>
          <w:lang w:val="hy-AM"/>
        </w:rPr>
        <w:t>արձանագրության</w:t>
      </w:r>
      <w:r w:rsidRPr="00CA4BE4">
        <w:rPr>
          <w:rFonts w:ascii="GHEA Grapalat" w:hAnsi="GHEA Grapalat"/>
          <w:sz w:val="20"/>
          <w:lang w:val="hy-AM"/>
        </w:rPr>
        <w:t xml:space="preserve"> </w:t>
      </w:r>
      <w:r w:rsidRPr="00A7209A">
        <w:rPr>
          <w:rFonts w:ascii="GHEA Grapalat" w:hAnsi="GHEA Grapalat"/>
          <w:sz w:val="20"/>
          <w:lang w:val="hy-AM"/>
        </w:rPr>
        <w:t>հիման</w:t>
      </w:r>
      <w:r w:rsidRPr="00CA4BE4">
        <w:rPr>
          <w:rFonts w:ascii="GHEA Grapalat" w:hAnsi="GHEA Grapalat"/>
          <w:sz w:val="20"/>
          <w:lang w:val="hy-AM"/>
        </w:rPr>
        <w:t xml:space="preserve"> </w:t>
      </w:r>
      <w:r w:rsidRPr="00A7209A">
        <w:rPr>
          <w:rFonts w:ascii="GHEA Grapalat" w:hAnsi="GHEA Grapalat"/>
          <w:sz w:val="20"/>
          <w:lang w:val="hy-AM"/>
        </w:rPr>
        <w:t>վրա</w:t>
      </w:r>
      <w:r w:rsidRPr="00CA4BE4">
        <w:rPr>
          <w:rFonts w:ascii="GHEA Grapalat" w:hAnsi="GHEA Grapalat"/>
          <w:sz w:val="20"/>
          <w:lang w:val="hy-AM"/>
        </w:rPr>
        <w:t xml:space="preserve">` </w:t>
      </w:r>
      <w:r w:rsidRPr="00A7209A">
        <w:rPr>
          <w:rFonts w:ascii="GHEA Grapalat" w:hAnsi="GHEA Grapalat"/>
          <w:sz w:val="20"/>
          <w:lang w:val="hy-AM"/>
        </w:rPr>
        <w:t>վճարումն</w:t>
      </w:r>
      <w:r w:rsidRPr="00CA4BE4">
        <w:rPr>
          <w:rFonts w:ascii="GHEA Grapalat" w:hAnsi="GHEA Grapalat"/>
          <w:sz w:val="20"/>
          <w:lang w:val="hy-AM"/>
        </w:rPr>
        <w:t xml:space="preserve"> </w:t>
      </w:r>
      <w:r w:rsidRPr="00A7209A">
        <w:rPr>
          <w:rFonts w:ascii="GHEA Grapalat" w:hAnsi="GHEA Grapalat"/>
          <w:sz w:val="20"/>
          <w:lang w:val="hy-AM"/>
        </w:rPr>
        <w:t>իրականացվում</w:t>
      </w:r>
      <w:r w:rsidRPr="00CA4BE4">
        <w:rPr>
          <w:rFonts w:ascii="GHEA Grapalat" w:hAnsi="GHEA Grapalat"/>
          <w:sz w:val="20"/>
          <w:lang w:val="hy-AM"/>
        </w:rPr>
        <w:t xml:space="preserve"> </w:t>
      </w:r>
      <w:r w:rsidRPr="00A7209A">
        <w:rPr>
          <w:rFonts w:ascii="GHEA Grapalat" w:hAnsi="GHEA Grapalat"/>
          <w:sz w:val="20"/>
          <w:lang w:val="hy-AM"/>
        </w:rPr>
        <w:t>է</w:t>
      </w:r>
      <w:r w:rsidRPr="00CA4BE4">
        <w:rPr>
          <w:rFonts w:ascii="GHEA Grapalat" w:hAnsi="GHEA Grapalat"/>
          <w:sz w:val="20"/>
          <w:lang w:val="hy-AM"/>
        </w:rPr>
        <w:t xml:space="preserve"> </w:t>
      </w:r>
      <w:r w:rsidRPr="00A7209A">
        <w:rPr>
          <w:rFonts w:ascii="GHEA Grapalat" w:hAnsi="GHEA Grapalat"/>
          <w:sz w:val="20"/>
          <w:lang w:val="hy-AM"/>
        </w:rPr>
        <w:t>ապրանքը</w:t>
      </w:r>
      <w:r w:rsidRPr="00CA4BE4">
        <w:rPr>
          <w:rFonts w:ascii="GHEA Grapalat" w:hAnsi="GHEA Grapalat"/>
          <w:sz w:val="20"/>
          <w:lang w:val="hy-AM"/>
        </w:rPr>
        <w:t xml:space="preserve"> </w:t>
      </w:r>
      <w:r w:rsidRPr="008C1D39">
        <w:rPr>
          <w:rFonts w:ascii="GHEA Grapalat" w:hAnsi="GHEA Grapalat"/>
          <w:sz w:val="20"/>
          <w:lang w:val="hy-AM"/>
        </w:rPr>
        <w:t>Գ</w:t>
      </w:r>
      <w:r>
        <w:rPr>
          <w:rFonts w:ascii="GHEA Grapalat" w:hAnsi="GHEA Grapalat"/>
          <w:sz w:val="20"/>
          <w:lang w:val="hy-AM"/>
        </w:rPr>
        <w:t>նորդի</w:t>
      </w:r>
      <w:r w:rsidRPr="008C1D39">
        <w:rPr>
          <w:rFonts w:ascii="GHEA Grapalat" w:hAnsi="GHEA Grapalat"/>
          <w:sz w:val="20"/>
          <w:lang w:val="hy-AM"/>
        </w:rPr>
        <w:t xml:space="preserve"> կողմից ընդունվելու </w:t>
      </w:r>
      <w:r w:rsidRPr="00A7209A">
        <w:rPr>
          <w:rFonts w:ascii="GHEA Grapalat" w:hAnsi="GHEA Grapalat"/>
          <w:sz w:val="20"/>
          <w:lang w:val="hy-AM"/>
        </w:rPr>
        <w:t>պահից`</w:t>
      </w:r>
      <w:r w:rsidRPr="00922817">
        <w:rPr>
          <w:rFonts w:ascii="Sylfaen" w:hAnsi="Sylfaen"/>
          <w:sz w:val="22"/>
          <w:szCs w:val="22"/>
          <w:lang w:val="hy-AM"/>
        </w:rPr>
        <w:t xml:space="preserve"> </w:t>
      </w:r>
      <w:r>
        <w:rPr>
          <w:rFonts w:ascii="Sylfaen" w:hAnsi="Sylfaen"/>
          <w:b/>
          <w:sz w:val="22"/>
          <w:szCs w:val="22"/>
          <w:lang w:val="hy-AM"/>
        </w:rPr>
        <w:t>5</w:t>
      </w:r>
      <w:r w:rsidRPr="00922817">
        <w:rPr>
          <w:rFonts w:ascii="Sylfaen" w:hAnsi="Sylfaen"/>
          <w:b/>
          <w:sz w:val="22"/>
          <w:szCs w:val="22"/>
          <w:lang w:val="hy-AM"/>
        </w:rPr>
        <w:t>(</w:t>
      </w:r>
      <w:r>
        <w:rPr>
          <w:rFonts w:ascii="Sylfaen" w:hAnsi="Sylfaen" w:cs="Sylfaen"/>
          <w:b/>
          <w:sz w:val="22"/>
          <w:szCs w:val="22"/>
          <w:lang w:val="hy-AM"/>
        </w:rPr>
        <w:t>հինգ</w:t>
      </w:r>
      <w:r w:rsidRPr="00922817">
        <w:rPr>
          <w:rFonts w:ascii="Sylfaen" w:hAnsi="Sylfaen"/>
          <w:b/>
          <w:sz w:val="22"/>
          <w:szCs w:val="22"/>
          <w:lang w:val="hy-AM"/>
        </w:rPr>
        <w:t>)</w:t>
      </w:r>
      <w:r w:rsidRPr="003C0619">
        <w:rPr>
          <w:rFonts w:ascii="Sylfaen" w:hAnsi="Sylfaen"/>
          <w:b/>
          <w:sz w:val="22"/>
          <w:szCs w:val="22"/>
          <w:lang w:val="hy-AM"/>
        </w:rPr>
        <w:t xml:space="preserve"> աշխատանքային</w:t>
      </w:r>
      <w:r w:rsidRPr="00922817">
        <w:rPr>
          <w:rFonts w:ascii="Sylfaen" w:hAnsi="Sylfaen"/>
          <w:b/>
          <w:sz w:val="22"/>
          <w:szCs w:val="22"/>
          <w:lang w:val="hy-AM"/>
        </w:rPr>
        <w:t xml:space="preserve"> </w:t>
      </w:r>
      <w:r w:rsidRPr="00922817">
        <w:rPr>
          <w:rFonts w:ascii="Sylfaen" w:hAnsi="Sylfaen" w:cs="Sylfaen"/>
          <w:b/>
          <w:sz w:val="22"/>
          <w:szCs w:val="22"/>
          <w:lang w:val="hy-AM"/>
        </w:rPr>
        <w:t>օրվա</w:t>
      </w:r>
      <w:r w:rsidRPr="00922817">
        <w:rPr>
          <w:rFonts w:ascii="Sylfaen" w:hAnsi="Sylfaen"/>
          <w:b/>
          <w:sz w:val="22"/>
          <w:szCs w:val="22"/>
          <w:lang w:val="hy-AM"/>
        </w:rPr>
        <w:t xml:space="preserve"> </w:t>
      </w:r>
      <w:r w:rsidRPr="00922817">
        <w:rPr>
          <w:rFonts w:ascii="Sylfaen" w:hAnsi="Sylfaen" w:cs="Sylfaen"/>
          <w:b/>
          <w:sz w:val="22"/>
          <w:szCs w:val="22"/>
          <w:lang w:val="hy-AM"/>
        </w:rPr>
        <w:t>ընթացքում</w:t>
      </w:r>
      <w:r w:rsidRPr="002F58FE">
        <w:rPr>
          <w:rFonts w:ascii="Sylfaen" w:hAnsi="Sylfaen" w:cs="Sylfaen"/>
          <w:b/>
          <w:sz w:val="22"/>
          <w:szCs w:val="22"/>
          <w:lang w:val="hy-AM"/>
        </w:rPr>
        <w:t xml:space="preserve"> </w:t>
      </w:r>
      <w:r w:rsidRPr="00203C48">
        <w:rPr>
          <w:rFonts w:ascii="Sylfaen" w:hAnsi="Sylfaen" w:cs="Sylfaen"/>
          <w:b/>
          <w:sz w:val="22"/>
          <w:szCs w:val="22"/>
          <w:lang w:val="hy-AM"/>
        </w:rPr>
        <w:t>(հավելված N2):</w:t>
      </w:r>
    </w:p>
    <w:p w14:paraId="4740CFCC" w14:textId="77777777" w:rsidR="00642BF3" w:rsidRPr="002F58FE" w:rsidRDefault="00642BF3" w:rsidP="00642BF3">
      <w:pPr>
        <w:ind w:firstLine="709"/>
        <w:jc w:val="both"/>
        <w:rPr>
          <w:rFonts w:ascii="GHEA Grapalat" w:hAnsi="GHEA Grapalat"/>
          <w:b/>
          <w:sz w:val="20"/>
          <w:lang w:val="hy-AM"/>
        </w:rPr>
      </w:pPr>
    </w:p>
    <w:p w14:paraId="1C708CF8" w14:textId="77777777" w:rsidR="00642BF3" w:rsidRPr="00AE2768" w:rsidRDefault="00642BF3" w:rsidP="00642BF3">
      <w:pPr>
        <w:ind w:firstLine="709"/>
        <w:jc w:val="center"/>
        <w:rPr>
          <w:rFonts w:ascii="GHEA Grapalat" w:hAnsi="GHEA Grapalat"/>
          <w:b/>
          <w:sz w:val="20"/>
          <w:lang w:val="hy-AM"/>
        </w:rPr>
      </w:pPr>
      <w:r w:rsidRPr="00AE2768">
        <w:rPr>
          <w:rFonts w:ascii="GHEA Grapalat" w:hAnsi="GHEA Grapalat"/>
          <w:b/>
          <w:sz w:val="20"/>
          <w:lang w:val="hy-AM"/>
        </w:rPr>
        <w:t>4. ԱՊՐԱՆՔԻ ՈՐԱԿԸ ԵՎ ԵՐԱՇԽԻՔԸ</w:t>
      </w:r>
    </w:p>
    <w:p w14:paraId="24DCC0FD" w14:textId="6C67532E" w:rsidR="00642BF3" w:rsidRPr="002F58FE" w:rsidRDefault="00642BF3" w:rsidP="00642BF3">
      <w:pPr>
        <w:ind w:firstLine="709"/>
        <w:jc w:val="both"/>
        <w:rPr>
          <w:rFonts w:ascii="GHEA Grapalat" w:hAnsi="GHEA Grapalat"/>
          <w:sz w:val="20"/>
          <w:lang w:val="hy-AM"/>
        </w:rPr>
      </w:pPr>
      <w:r w:rsidRPr="00AE2768">
        <w:rPr>
          <w:rFonts w:ascii="GHEA Grapalat" w:hAnsi="GHEA Grapalat"/>
          <w:sz w:val="20"/>
          <w:lang w:val="hy-AM"/>
        </w:rPr>
        <w:t>4.1 Վաճառո</w:t>
      </w:r>
      <w:r w:rsidR="00AB1008">
        <w:rPr>
          <w:rFonts w:ascii="GHEA Grapalat" w:hAnsi="GHEA Grapalat"/>
          <w:sz w:val="20"/>
          <w:lang w:val="hy-AM"/>
        </w:rPr>
        <w:t>ղը երաշխավորում է մատակարարված ա</w:t>
      </w:r>
      <w:r w:rsidRPr="00AE2768">
        <w:rPr>
          <w:rFonts w:ascii="GHEA Grapalat" w:hAnsi="GHEA Grapalat"/>
          <w:sz w:val="20"/>
          <w:lang w:val="hy-AM"/>
        </w:rPr>
        <w:t>պրանքի որակի համապատասխանությունը պետական ստանդարտի պահանջներին։</w:t>
      </w:r>
      <w:r w:rsidRPr="002F58FE">
        <w:rPr>
          <w:rFonts w:ascii="GHEA Grapalat" w:hAnsi="GHEA Grapalat"/>
          <w:sz w:val="20"/>
          <w:lang w:val="hy-AM"/>
        </w:rPr>
        <w:t xml:space="preserve"> </w:t>
      </w:r>
    </w:p>
    <w:p w14:paraId="43E47AE8" w14:textId="77777777" w:rsidR="00642BF3" w:rsidRPr="00AE2768" w:rsidRDefault="00642BF3" w:rsidP="00642BF3">
      <w:pPr>
        <w:ind w:firstLine="702"/>
        <w:jc w:val="both"/>
        <w:rPr>
          <w:rFonts w:ascii="GHEA Grapalat" w:hAnsi="GHEA Grapalat" w:cs="Sylfaen"/>
          <w:sz w:val="20"/>
          <w:lang w:val="pt-BR"/>
        </w:rPr>
      </w:pPr>
      <w:r w:rsidRPr="00AE2768">
        <w:rPr>
          <w:rFonts w:ascii="GHEA Grapalat" w:hAnsi="GHEA Grapalat" w:cs="Times Armenian"/>
          <w:sz w:val="20"/>
          <w:lang w:val="pt-BR"/>
        </w:rPr>
        <w:t xml:space="preserve">4.2 </w:t>
      </w:r>
      <w:r w:rsidRPr="00AE2768">
        <w:rPr>
          <w:rFonts w:ascii="GHEA Grapalat" w:hAnsi="GHEA Grapalat" w:cs="Sylfaen"/>
          <w:sz w:val="20"/>
          <w:lang w:val="pt-BR"/>
        </w:rPr>
        <w:t>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GHEA Grapalat" w:hAnsi="GHEA Grapalat" w:cs="Sylfaen"/>
          <w:sz w:val="20"/>
          <w:vertAlign w:val="superscript"/>
          <w:lang w:val="pt-BR"/>
        </w:rPr>
        <w:t>19</w:t>
      </w:r>
      <w:r w:rsidRPr="00AE2768">
        <w:rPr>
          <w:rFonts w:ascii="GHEA Grapalat" w:hAnsi="GHEA Grapalat" w:cs="Sylfaen"/>
          <w:color w:val="FFFFFF"/>
          <w:sz w:val="20"/>
          <w:vertAlign w:val="superscript"/>
          <w:lang w:val="pt-BR"/>
        </w:rPr>
        <w:t>31</w:t>
      </w:r>
      <w:r w:rsidRPr="00AE2768">
        <w:rPr>
          <w:rStyle w:val="FootnoteReference"/>
          <w:rFonts w:ascii="GHEA Grapalat" w:hAnsi="GHEA Grapalat" w:cs="Sylfaen"/>
          <w:color w:val="FFFFFF"/>
          <w:sz w:val="20"/>
          <w:lang w:val="pt-BR"/>
        </w:rPr>
        <w:footnoteReference w:id="20"/>
      </w:r>
    </w:p>
    <w:p w14:paraId="2F4BFDAF" w14:textId="77777777" w:rsidR="00642BF3" w:rsidRPr="00AE2768" w:rsidRDefault="00642BF3" w:rsidP="00642BF3">
      <w:pPr>
        <w:ind w:firstLine="709"/>
        <w:jc w:val="both"/>
        <w:rPr>
          <w:rFonts w:ascii="GHEA Grapalat" w:hAnsi="GHEA Grapalat"/>
          <w:sz w:val="20"/>
          <w:lang w:val="hy-AM"/>
        </w:rPr>
      </w:pPr>
    </w:p>
    <w:p w14:paraId="114FEF87" w14:textId="77777777" w:rsidR="00642BF3" w:rsidRPr="00AE2768" w:rsidRDefault="00642BF3" w:rsidP="00642BF3">
      <w:pPr>
        <w:ind w:firstLine="709"/>
        <w:jc w:val="center"/>
        <w:rPr>
          <w:rFonts w:ascii="GHEA Grapalat" w:hAnsi="GHEA Grapalat"/>
          <w:b/>
          <w:sz w:val="20"/>
          <w:lang w:val="hy-AM"/>
        </w:rPr>
      </w:pPr>
      <w:r w:rsidRPr="00AE2768">
        <w:rPr>
          <w:rFonts w:ascii="GHEA Grapalat" w:hAnsi="GHEA Grapalat"/>
          <w:b/>
          <w:sz w:val="20"/>
          <w:lang w:val="hy-AM"/>
        </w:rPr>
        <w:t>5. ԱՊՐԱՆՔԻ ՀԱՆՁՆՈՒՄԸ ԵՎ ԸՆԴՈՒՆՈՒՄԸ</w:t>
      </w:r>
    </w:p>
    <w:p w14:paraId="42A4D66D" w14:textId="77777777" w:rsidR="00642BF3" w:rsidRPr="00AE2768" w:rsidRDefault="00642BF3" w:rsidP="00642BF3">
      <w:pPr>
        <w:ind w:firstLine="720"/>
        <w:jc w:val="both"/>
        <w:rPr>
          <w:rFonts w:ascii="GHEA Grapalat" w:hAnsi="GHEA Grapalat" w:cs="Sylfaen"/>
          <w:sz w:val="20"/>
          <w:lang w:val="hy-AM"/>
        </w:rPr>
      </w:pPr>
      <w:r w:rsidRPr="00AE2768">
        <w:rPr>
          <w:rFonts w:ascii="GHEA Grapalat" w:hAnsi="GHEA Grapalat"/>
          <w:sz w:val="20"/>
          <w:lang w:val="hy-AM"/>
        </w:rPr>
        <w:t xml:space="preserve">5.1 Մատակարարված ապրանքն </w:t>
      </w:r>
      <w:r w:rsidRPr="00AE2768">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48C2D8E8" w14:textId="77777777" w:rsidR="00642BF3" w:rsidRPr="00AE2768" w:rsidRDefault="00642BF3" w:rsidP="00642BF3">
      <w:pPr>
        <w:ind w:firstLine="720"/>
        <w:jc w:val="both"/>
        <w:rPr>
          <w:rFonts w:ascii="GHEA Grapalat" w:hAnsi="GHEA Grapalat" w:cs="Sylfaen"/>
          <w:sz w:val="20"/>
          <w:szCs w:val="20"/>
          <w:lang w:val="hy-AM"/>
        </w:rPr>
      </w:pPr>
      <w:r w:rsidRPr="00AE2768">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Pr="002F58FE">
        <w:rPr>
          <w:rFonts w:ascii="GHEA Grapalat" w:hAnsi="GHEA Grapalat" w:cs="Sylfaen"/>
          <w:sz w:val="20"/>
          <w:szCs w:val="20"/>
          <w:lang w:val="hy-AM"/>
        </w:rPr>
        <w:t xml:space="preserve"> և </w:t>
      </w:r>
      <w:r w:rsidRPr="00AE2768">
        <w:rPr>
          <w:rFonts w:ascii="GHEA Grapalat" w:hAnsi="GHEA Grapalat" w:cs="Sylfaen"/>
          <w:sz w:val="20"/>
          <w:szCs w:val="20"/>
          <w:lang w:val="hy-AM"/>
        </w:rPr>
        <w:t>հանձնման-ընդունման արձանագրությ</w:t>
      </w:r>
      <w:r w:rsidRPr="002F58FE">
        <w:rPr>
          <w:rFonts w:ascii="GHEA Grapalat" w:hAnsi="GHEA Grapalat" w:cs="Sylfaen"/>
          <w:sz w:val="20"/>
          <w:szCs w:val="20"/>
          <w:lang w:val="hy-AM"/>
        </w:rPr>
        <w:t xml:space="preserve">ան </w:t>
      </w:r>
      <w:r w:rsidRPr="002F58FE">
        <w:rPr>
          <w:rFonts w:ascii="GHEA Grapalat" w:hAnsi="GHEA Grapalat" w:cs="Sylfaen"/>
          <w:sz w:val="20"/>
          <w:szCs w:val="20"/>
          <w:u w:val="single"/>
          <w:lang w:val="hy-AM"/>
        </w:rPr>
        <w:t>2</w:t>
      </w:r>
      <w:r w:rsidRPr="002F58FE">
        <w:rPr>
          <w:rFonts w:ascii="GHEA Grapalat" w:hAnsi="GHEA Grapalat" w:cs="Sylfaen"/>
          <w:sz w:val="20"/>
          <w:szCs w:val="20"/>
          <w:lang w:val="hy-AM"/>
        </w:rPr>
        <w:t xml:space="preserve"> օրինակ</w:t>
      </w:r>
      <w:r w:rsidRPr="00AE2768">
        <w:rPr>
          <w:rFonts w:ascii="GHEA Grapalat" w:hAnsi="GHEA Grapalat" w:cs="Sylfaen"/>
          <w:sz w:val="20"/>
          <w:szCs w:val="20"/>
          <w:lang w:val="hy-AM"/>
        </w:rPr>
        <w:t xml:space="preserve"> (հավելված N 3): </w:t>
      </w:r>
    </w:p>
    <w:p w14:paraId="760816CB" w14:textId="77777777" w:rsidR="00642BF3" w:rsidRPr="00AE2768" w:rsidRDefault="00642BF3" w:rsidP="00642BF3">
      <w:pPr>
        <w:ind w:firstLine="720"/>
        <w:jc w:val="both"/>
        <w:rPr>
          <w:rFonts w:ascii="GHEA Grapalat" w:hAnsi="GHEA Grapalat" w:cs="Sylfaen"/>
          <w:sz w:val="20"/>
          <w:lang w:val="hy-AM"/>
        </w:rPr>
      </w:pPr>
      <w:r w:rsidRPr="00AE2768">
        <w:rPr>
          <w:rFonts w:ascii="GHEA Grapalat" w:hAnsi="GHEA Grapalat" w:cs="Sylfaen"/>
          <w:sz w:val="20"/>
          <w:lang w:val="hy-AM"/>
        </w:rPr>
        <w:t xml:space="preserve">5.2 Հանձնման-ընդունման արձանագրությունը ստորագրվում է, եթե </w:t>
      </w:r>
      <w:r w:rsidRPr="00AE2768">
        <w:rPr>
          <w:rFonts w:ascii="GHEA Grapalat" w:hAnsi="GHEA Grapalat"/>
          <w:sz w:val="20"/>
          <w:lang w:val="pt-BR"/>
        </w:rPr>
        <w:t xml:space="preserve">մատակարարված ապրանքը </w:t>
      </w:r>
      <w:r w:rsidRPr="00AE2768">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2F5F53C5" w14:textId="77777777" w:rsidR="00642BF3" w:rsidRPr="00AE2768" w:rsidRDefault="00642BF3" w:rsidP="00642BF3">
      <w:pPr>
        <w:ind w:firstLine="720"/>
        <w:jc w:val="both"/>
        <w:rPr>
          <w:rFonts w:ascii="GHEA Grapalat" w:hAnsi="GHEA Grapalat" w:cs="Sylfaen"/>
          <w:sz w:val="20"/>
          <w:lang w:val="hy-AM"/>
        </w:rPr>
      </w:pPr>
      <w:r w:rsidRPr="00AE2768">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771D874D" w14:textId="77777777" w:rsidR="00642BF3" w:rsidRPr="00AE2768" w:rsidRDefault="00642BF3" w:rsidP="00642BF3">
      <w:pPr>
        <w:ind w:firstLine="720"/>
        <w:jc w:val="both"/>
        <w:rPr>
          <w:rFonts w:ascii="GHEA Grapalat" w:hAnsi="GHEA Grapalat" w:cs="Sylfaen"/>
          <w:sz w:val="20"/>
          <w:lang w:val="hy-AM"/>
        </w:rPr>
      </w:pPr>
      <w:r w:rsidRPr="00AE2768">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42DC93E7" w14:textId="77777777" w:rsidR="00642BF3" w:rsidRPr="00AE2768" w:rsidRDefault="00642BF3" w:rsidP="00642BF3">
      <w:pPr>
        <w:ind w:firstLine="540"/>
        <w:jc w:val="both"/>
        <w:rPr>
          <w:rFonts w:ascii="GHEA Grapalat" w:hAnsi="GHEA Grapalat"/>
          <w:sz w:val="20"/>
          <w:lang w:val="hy-AM"/>
        </w:rPr>
      </w:pPr>
      <w:r w:rsidRPr="00AE2768">
        <w:rPr>
          <w:rFonts w:ascii="GHEA Grapalat" w:hAnsi="GHEA Grapalat"/>
          <w:sz w:val="20"/>
          <w:lang w:val="hy-AM"/>
        </w:rPr>
        <w:t xml:space="preserve">5.3 Գնորդը հանձնման-ընդունման արձանագրությունը ստանալու </w:t>
      </w:r>
      <w:r w:rsidRPr="00AE2768">
        <w:rPr>
          <w:rFonts w:ascii="GHEA Grapalat" w:hAnsi="GHEA Grapalat" w:cs="Sylfaen"/>
          <w:sz w:val="20"/>
          <w:szCs w:val="20"/>
          <w:lang w:val="hy-AM"/>
        </w:rPr>
        <w:t xml:space="preserve">օրվան հաջորդող աշխատանքային օրվանից հաշված </w:t>
      </w:r>
      <w:r w:rsidRPr="00D62501">
        <w:rPr>
          <w:rFonts w:ascii="GHEA Grapalat" w:hAnsi="GHEA Grapalat" w:cs="Sylfaen"/>
          <w:sz w:val="20"/>
          <w:szCs w:val="20"/>
          <w:lang w:val="hy-AM"/>
        </w:rPr>
        <w:t>20</w:t>
      </w:r>
      <w:r w:rsidRPr="00AE2768">
        <w:rPr>
          <w:rFonts w:ascii="GHEA Grapalat" w:hAnsi="GHEA Grapalat" w:cs="Sylfaen"/>
          <w:sz w:val="20"/>
          <w:szCs w:val="20"/>
          <w:lang w:val="hy-AM"/>
        </w:rPr>
        <w:t xml:space="preserve"> աշխատանքային օրվա ընթացքում </w:t>
      </w:r>
      <w:r w:rsidRPr="00AE2768">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2322D35F" w14:textId="77777777" w:rsidR="00642BF3" w:rsidRPr="00AE2768" w:rsidRDefault="00642BF3" w:rsidP="00642BF3">
      <w:pPr>
        <w:ind w:firstLine="720"/>
        <w:jc w:val="both"/>
        <w:rPr>
          <w:rFonts w:ascii="GHEA Grapalat" w:hAnsi="GHEA Grapalat" w:cs="Sylfaen"/>
          <w:sz w:val="20"/>
          <w:lang w:val="hy-AM"/>
        </w:rPr>
      </w:pPr>
      <w:r w:rsidRPr="00AE2768">
        <w:rPr>
          <w:rFonts w:ascii="GHEA Grapalat" w:hAnsi="GHEA Grapalat"/>
          <w:sz w:val="20"/>
          <w:lang w:val="hy-AM"/>
        </w:rPr>
        <w:t xml:space="preserve">5.4 </w:t>
      </w:r>
      <w:r w:rsidRPr="00AE2768">
        <w:rPr>
          <w:rFonts w:ascii="GHEA Grapalat" w:hAnsi="GHEA Grapalat" w:cs="Sylfaen"/>
          <w:sz w:val="20"/>
          <w:lang w:val="hy-AM"/>
        </w:rPr>
        <w:t>Եթե պայմանագրի 5.</w:t>
      </w:r>
      <w:r w:rsidRPr="002F58FE">
        <w:rPr>
          <w:rFonts w:ascii="GHEA Grapalat" w:hAnsi="GHEA Grapalat" w:cs="Sylfaen"/>
          <w:sz w:val="20"/>
          <w:lang w:val="hy-AM"/>
        </w:rPr>
        <w:t>3</w:t>
      </w:r>
      <w:r w:rsidRPr="00AE2768">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Pr="002F58FE">
        <w:rPr>
          <w:rFonts w:ascii="GHEA Grapalat" w:hAnsi="GHEA Grapalat" w:cs="Sylfaen"/>
          <w:sz w:val="20"/>
          <w:lang w:val="hy-AM"/>
        </w:rPr>
        <w:t>3</w:t>
      </w:r>
      <w:r w:rsidRPr="00AE2768">
        <w:rPr>
          <w:rFonts w:ascii="GHEA Grapalat" w:hAnsi="GHEA Grapalat" w:cs="Sylfaen"/>
          <w:sz w:val="20"/>
          <w:lang w:val="hy-AM"/>
        </w:rPr>
        <w:t xml:space="preserve"> կետով սահման</w:t>
      </w:r>
      <w:r w:rsidRPr="00AE2768">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E2768">
        <w:rPr>
          <w:rFonts w:ascii="GHEA Grapalat" w:hAnsi="GHEA Grapalat" w:cs="Sylfaen"/>
          <w:sz w:val="20"/>
          <w:lang w:val="hy-AM"/>
        </w:rPr>
        <w:softHyphen/>
        <w:t xml:space="preserve">գրությունը: </w:t>
      </w:r>
    </w:p>
    <w:p w14:paraId="0A139DCF" w14:textId="77777777" w:rsidR="00642BF3" w:rsidRPr="00AE2768" w:rsidRDefault="00642BF3" w:rsidP="00642BF3">
      <w:pPr>
        <w:ind w:firstLine="720"/>
        <w:jc w:val="both"/>
        <w:rPr>
          <w:rFonts w:ascii="GHEA Grapalat" w:hAnsi="GHEA Grapalat" w:cs="Sylfaen"/>
          <w:sz w:val="20"/>
          <w:lang w:val="hy-AM"/>
        </w:rPr>
      </w:pPr>
    </w:p>
    <w:p w14:paraId="2D99CDD1" w14:textId="77777777" w:rsidR="00642BF3" w:rsidRPr="00AE2768" w:rsidRDefault="00642BF3" w:rsidP="00642BF3">
      <w:pPr>
        <w:ind w:firstLine="709"/>
        <w:jc w:val="center"/>
        <w:rPr>
          <w:rFonts w:ascii="GHEA Grapalat" w:hAnsi="GHEA Grapalat"/>
          <w:b/>
          <w:sz w:val="20"/>
          <w:lang w:val="hy-AM"/>
        </w:rPr>
      </w:pPr>
      <w:r w:rsidRPr="00AE2768">
        <w:rPr>
          <w:rFonts w:ascii="GHEA Grapalat" w:hAnsi="GHEA Grapalat"/>
          <w:b/>
          <w:sz w:val="20"/>
          <w:lang w:val="hy-AM"/>
        </w:rPr>
        <w:lastRenderedPageBreak/>
        <w:t>6. ԿՈՂՄԵՐԻ ՊԱՏԱՍԽԱՆԱՏՎՈՒԹՅՈՒՆԸ</w:t>
      </w:r>
    </w:p>
    <w:p w14:paraId="00798693"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512C58FE"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w:t>
      </w:r>
      <w:r w:rsidRPr="00AE2768">
        <w:rPr>
          <w:rFonts w:ascii="GHEA Grapalat" w:hAnsi="GHEA Grapalat" w:cs="Sylfaen"/>
          <w:sz w:val="20"/>
          <w:lang w:val="hy-AM"/>
        </w:rPr>
        <w:t>(զրո ամբողջ հինգ հարյուրերրորդական) տոկոսի</w:t>
      </w:r>
      <w:r w:rsidRPr="00AE2768">
        <w:rPr>
          <w:rFonts w:ascii="GHEA Grapalat" w:hAnsi="GHEA Grapalat"/>
          <w:sz w:val="20"/>
          <w:lang w:val="hy-AM"/>
        </w:rPr>
        <w:t xml:space="preserve">  չափով։</w:t>
      </w:r>
    </w:p>
    <w:p w14:paraId="2D5EECD4"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E2768">
        <w:rPr>
          <w:rFonts w:ascii="GHEA Grapalat" w:hAnsi="GHEA Grapalat" w:cs="Sylfaen"/>
          <w:sz w:val="20"/>
          <w:lang w:val="hy-AM"/>
        </w:rPr>
        <w:t>(զրո ամբողջ հինգ տասնորդական) տոկոսի</w:t>
      </w:r>
      <w:r w:rsidRPr="00AE2768" w:rsidDel="009B7E9C">
        <w:rPr>
          <w:rFonts w:ascii="GHEA Grapalat" w:hAnsi="GHEA Grapalat"/>
          <w:sz w:val="20"/>
          <w:lang w:val="hy-AM"/>
        </w:rPr>
        <w:t xml:space="preserve"> </w:t>
      </w:r>
      <w:r w:rsidRPr="00AE2768">
        <w:rPr>
          <w:rFonts w:ascii="GHEA Grapalat" w:hAnsi="GHEA Grapalat"/>
          <w:sz w:val="20"/>
          <w:lang w:val="hy-AM"/>
        </w:rPr>
        <w:t xml:space="preserve"> չափով:</w:t>
      </w:r>
      <w:r w:rsidRPr="002F58FE">
        <w:rPr>
          <w:rFonts w:ascii="GHEA Grapalat" w:hAnsi="GHEA Grapalat"/>
          <w:sz w:val="20"/>
          <w:vertAlign w:val="superscript"/>
          <w:lang w:val="hy-AM"/>
        </w:rPr>
        <w:t>20</w:t>
      </w:r>
      <w:r w:rsidRPr="00AE2768">
        <w:rPr>
          <w:rFonts w:ascii="GHEA Grapalat" w:hAnsi="GHEA Grapalat"/>
          <w:color w:val="FFFFFF"/>
          <w:sz w:val="20"/>
          <w:vertAlign w:val="superscript"/>
          <w:lang w:val="hy-AM"/>
        </w:rPr>
        <w:t>32</w:t>
      </w:r>
      <w:r w:rsidRPr="00AE2768">
        <w:rPr>
          <w:rStyle w:val="FootnoteReference"/>
          <w:rFonts w:ascii="GHEA Grapalat" w:hAnsi="GHEA Grapalat"/>
          <w:color w:val="FFFFFF"/>
          <w:sz w:val="20"/>
          <w:lang w:val="hy-AM"/>
        </w:rPr>
        <w:footnoteReference w:id="21"/>
      </w:r>
      <w:r w:rsidRPr="00AE2768">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2DB05D2E"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61F37138" w14:textId="357CED09"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sidRPr="00AE2768">
        <w:rPr>
          <w:rFonts w:ascii="GHEA Grapalat" w:hAnsi="GHEA Grapalat" w:cs="Sylfaen"/>
          <w:sz w:val="20"/>
          <w:lang w:val="hy-AM"/>
        </w:rPr>
        <w:t xml:space="preserve">(զրո ամբողջ հինգ </w:t>
      </w:r>
      <w:r w:rsidR="00EE631A">
        <w:rPr>
          <w:rFonts w:ascii="GHEA Grapalat" w:hAnsi="GHEA Grapalat" w:cs="Sylfaen"/>
          <w:sz w:val="20"/>
          <w:lang w:val="hy-AM"/>
        </w:rPr>
        <w:t>հարյուրե</w:t>
      </w:r>
      <w:r w:rsidRPr="00AE2768">
        <w:rPr>
          <w:rFonts w:ascii="GHEA Grapalat" w:hAnsi="GHEA Grapalat" w:cs="Sylfaen"/>
          <w:sz w:val="20"/>
          <w:lang w:val="hy-AM"/>
        </w:rPr>
        <w:t>րորդական) տոկոսի</w:t>
      </w:r>
      <w:r w:rsidRPr="00AE2768">
        <w:rPr>
          <w:rFonts w:ascii="GHEA Grapalat" w:hAnsi="GHEA Grapalat"/>
          <w:sz w:val="20"/>
          <w:lang w:val="hy-AM"/>
        </w:rPr>
        <w:t xml:space="preserve">  չափով։</w:t>
      </w:r>
    </w:p>
    <w:p w14:paraId="534B646F"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0E58D02B"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0036ACEF" w14:textId="77777777" w:rsidR="00642BF3" w:rsidRPr="00AE2768" w:rsidRDefault="00642BF3" w:rsidP="00642BF3">
      <w:pPr>
        <w:ind w:firstLine="709"/>
        <w:jc w:val="both"/>
        <w:rPr>
          <w:rFonts w:ascii="GHEA Grapalat" w:hAnsi="GHEA Grapalat"/>
          <w:sz w:val="20"/>
          <w:lang w:val="hy-AM"/>
        </w:rPr>
      </w:pPr>
    </w:p>
    <w:p w14:paraId="4C94FFDA" w14:textId="77777777" w:rsidR="00642BF3" w:rsidRPr="00AE2768" w:rsidRDefault="00642BF3" w:rsidP="00642BF3">
      <w:pPr>
        <w:ind w:firstLine="709"/>
        <w:jc w:val="center"/>
        <w:rPr>
          <w:rFonts w:ascii="GHEA Grapalat" w:hAnsi="GHEA Grapalat"/>
          <w:b/>
          <w:sz w:val="20"/>
          <w:lang w:val="hy-AM"/>
        </w:rPr>
      </w:pPr>
      <w:r w:rsidRPr="00AE2768">
        <w:rPr>
          <w:rFonts w:ascii="GHEA Grapalat" w:hAnsi="GHEA Grapalat"/>
          <w:b/>
          <w:sz w:val="20"/>
          <w:lang w:val="hy-AM"/>
        </w:rPr>
        <w:t>7. ԱՆՀԱՂԹԱՀԱՐԵԼԻ ՈՒԺԻ ԱԶԴԵՑՈՒԹՅՈՒՆԸ (ՖՈՐՍ-ՄԱԺՈՐ)</w:t>
      </w:r>
    </w:p>
    <w:p w14:paraId="0B281C6D"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1CD73560" w14:textId="77777777" w:rsidR="00642BF3" w:rsidRPr="00AE2768" w:rsidRDefault="00642BF3" w:rsidP="00642BF3">
      <w:pPr>
        <w:ind w:firstLine="709"/>
        <w:jc w:val="both"/>
        <w:rPr>
          <w:rFonts w:ascii="GHEA Grapalat" w:hAnsi="GHEA Grapalat"/>
          <w:sz w:val="20"/>
          <w:lang w:val="hy-AM"/>
        </w:rPr>
      </w:pPr>
    </w:p>
    <w:p w14:paraId="07276B10" w14:textId="77777777" w:rsidR="00642BF3" w:rsidRPr="001E680E" w:rsidRDefault="00642BF3" w:rsidP="00642BF3">
      <w:pPr>
        <w:ind w:firstLine="709"/>
        <w:jc w:val="center"/>
        <w:rPr>
          <w:rFonts w:ascii="GHEA Grapalat" w:hAnsi="GHEA Grapalat"/>
          <w:b/>
          <w:sz w:val="20"/>
          <w:lang w:val="hy-AM"/>
        </w:rPr>
      </w:pPr>
      <w:r w:rsidRPr="001E680E">
        <w:rPr>
          <w:rFonts w:ascii="GHEA Grapalat" w:hAnsi="GHEA Grapalat"/>
          <w:b/>
          <w:sz w:val="20"/>
          <w:lang w:val="hy-AM"/>
        </w:rPr>
        <w:t>8. ԱՅԼ ՊԱՅՄԱՆՆԵՐ</w:t>
      </w:r>
    </w:p>
    <w:p w14:paraId="7E13BA4A" w14:textId="302E7BD3" w:rsidR="00850578" w:rsidRPr="00BD6A13" w:rsidRDefault="00850578" w:rsidP="00850578">
      <w:pPr>
        <w:tabs>
          <w:tab w:val="left" w:pos="1276"/>
        </w:tabs>
        <w:ind w:firstLine="720"/>
        <w:jc w:val="both"/>
        <w:rPr>
          <w:rFonts w:ascii="GHEA Grapalat" w:hAnsi="GHEA Grapalat" w:cs="Sylfaen"/>
          <w:sz w:val="20"/>
          <w:szCs w:val="20"/>
          <w:lang w:val="hy-AM"/>
        </w:rPr>
      </w:pPr>
      <w:r w:rsidRPr="001E680E">
        <w:rPr>
          <w:rFonts w:ascii="GHEA Grapalat" w:hAnsi="GHEA Grapalat" w:cs="Sylfaen"/>
          <w:sz w:val="20"/>
          <w:lang w:val="hy-AM"/>
        </w:rPr>
        <w:t>8.</w:t>
      </w:r>
      <w:r w:rsidRPr="00BD6A13">
        <w:rPr>
          <w:rFonts w:ascii="GHEA Grapalat" w:hAnsi="GHEA Grapalat" w:cs="Sylfaen"/>
          <w:sz w:val="20"/>
          <w:szCs w:val="20"/>
          <w:lang w:val="hy-AM"/>
        </w:rPr>
        <w:t>1 Պայմանագիրն ուժի մեջ է մտնում Կողմերի ստորագրման պահից և գործում է մինչև 202</w:t>
      </w:r>
      <w:r w:rsidR="006C2CC2" w:rsidRPr="00CB46E3">
        <w:rPr>
          <w:rFonts w:ascii="GHEA Grapalat" w:hAnsi="GHEA Grapalat" w:cs="Sylfaen"/>
          <w:sz w:val="20"/>
          <w:szCs w:val="20"/>
          <w:lang w:val="hy-AM"/>
        </w:rPr>
        <w:t>6</w:t>
      </w:r>
      <w:r w:rsidRPr="00BD6A13">
        <w:rPr>
          <w:rFonts w:ascii="GHEA Grapalat" w:hAnsi="GHEA Grapalat" w:cs="Sylfaen"/>
          <w:sz w:val="20"/>
          <w:szCs w:val="20"/>
          <w:lang w:val="hy-AM"/>
        </w:rPr>
        <w:t>թ-ի դեկտեմբերի 30-ը կամ մինչև կողմերի Պայմանագրով ստանձնած պարտավորությունների ողջ ծավալով կատարումը, բայց ոչ ուշ, քան 202</w:t>
      </w:r>
      <w:r w:rsidR="006C2CC2" w:rsidRPr="00CB46E3">
        <w:rPr>
          <w:rFonts w:ascii="GHEA Grapalat" w:hAnsi="GHEA Grapalat" w:cs="Sylfaen"/>
          <w:sz w:val="20"/>
          <w:szCs w:val="20"/>
          <w:lang w:val="hy-AM"/>
        </w:rPr>
        <w:t>7</w:t>
      </w:r>
      <w:r w:rsidRPr="00BD6A13">
        <w:rPr>
          <w:rFonts w:ascii="GHEA Grapalat" w:hAnsi="GHEA Grapalat" w:cs="Sylfaen"/>
          <w:sz w:val="20"/>
          <w:szCs w:val="20"/>
          <w:lang w:val="hy-AM"/>
        </w:rPr>
        <w:t xml:space="preserve"> թվականի հունվարի 31-ը։ </w:t>
      </w:r>
    </w:p>
    <w:p w14:paraId="55DEB599" w14:textId="7E761DAA" w:rsidR="00850578" w:rsidRPr="00BD6A13" w:rsidRDefault="00850578" w:rsidP="00850578">
      <w:pPr>
        <w:tabs>
          <w:tab w:val="left" w:pos="1276"/>
        </w:tabs>
        <w:ind w:firstLine="720"/>
        <w:jc w:val="both"/>
        <w:rPr>
          <w:rFonts w:ascii="GHEA Grapalat" w:hAnsi="GHEA Grapalat" w:cs="Sylfaen"/>
          <w:b/>
          <w:sz w:val="20"/>
          <w:szCs w:val="20"/>
          <w:lang w:val="hy-AM"/>
        </w:rPr>
      </w:pPr>
      <w:r w:rsidRPr="00BD6A13">
        <w:rPr>
          <w:rStyle w:val="FootnoteReference"/>
          <w:rFonts w:ascii="GHEA Grapalat" w:hAnsi="GHEA Grapalat" w:cs="Sylfaen"/>
          <w:color w:val="FFFFFF"/>
          <w:sz w:val="20"/>
          <w:szCs w:val="20"/>
          <w:lang w:val="hy-AM"/>
        </w:rPr>
        <w:footnoteReference w:id="22"/>
      </w:r>
      <w:r w:rsidRPr="00BD6A13">
        <w:rPr>
          <w:rFonts w:ascii="GHEA Grapalat" w:hAnsi="GHEA Grapalat" w:cs="Sylfaen"/>
          <w:b/>
          <w:sz w:val="20"/>
          <w:szCs w:val="20"/>
          <w:lang w:val="hy-AM"/>
        </w:rPr>
        <w:t>8.1.1  Պայմանագրով նախատեսված չափաբաժինը և դրանով սահմանված քանակները և ծավալները Պատվիրատուն կարող է ամբողջությամբ չպատվիրել գնումների մասին օրենսդրությամբ  սահմանված կարգով և այդ չպատվիրված մասով պայմանագիրը համարվելու է Կողմերի համար լուծված` պայմանագրի գործողության ժամկետի ավարտով, բայց ոչ ուշ, քան  202</w:t>
      </w:r>
      <w:r w:rsidR="006C2CC2" w:rsidRPr="00CB46E3">
        <w:rPr>
          <w:rFonts w:ascii="GHEA Grapalat" w:hAnsi="GHEA Grapalat" w:cs="Sylfaen"/>
          <w:b/>
          <w:sz w:val="20"/>
          <w:szCs w:val="20"/>
          <w:lang w:val="hy-AM"/>
        </w:rPr>
        <w:t>7</w:t>
      </w:r>
      <w:r w:rsidRPr="00BD6A13">
        <w:rPr>
          <w:rFonts w:ascii="GHEA Grapalat" w:hAnsi="GHEA Grapalat" w:cs="Sylfaen"/>
          <w:b/>
          <w:sz w:val="20"/>
          <w:szCs w:val="20"/>
          <w:lang w:val="hy-AM"/>
        </w:rPr>
        <w:t xml:space="preserve"> թ.-նի հունվարի 31-ը:</w:t>
      </w:r>
    </w:p>
    <w:p w14:paraId="50C4A5AF" w14:textId="77777777" w:rsidR="00642BF3" w:rsidRPr="001E680E" w:rsidRDefault="00642BF3" w:rsidP="00642BF3">
      <w:pPr>
        <w:tabs>
          <w:tab w:val="left" w:pos="1276"/>
        </w:tabs>
        <w:ind w:firstLine="720"/>
        <w:jc w:val="both"/>
        <w:rPr>
          <w:rFonts w:ascii="GHEA Grapalat" w:hAnsi="GHEA Grapalat" w:cs="Sylfaen"/>
          <w:sz w:val="20"/>
          <w:lang w:val="hy-AM"/>
        </w:rPr>
      </w:pPr>
      <w:r w:rsidRPr="001E680E">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23151739" w14:textId="77777777" w:rsidR="00642BF3" w:rsidRPr="00AE2768" w:rsidRDefault="00642BF3" w:rsidP="00642BF3">
      <w:pPr>
        <w:shd w:val="clear" w:color="auto" w:fill="FFFFFF"/>
        <w:ind w:firstLine="720"/>
        <w:jc w:val="both"/>
        <w:rPr>
          <w:rFonts w:ascii="GHEA Grapalat" w:hAnsi="GHEA Grapalat"/>
          <w:color w:val="000000"/>
          <w:lang w:val="hy-AM"/>
        </w:rPr>
      </w:pPr>
      <w:r w:rsidRPr="001E680E">
        <w:rPr>
          <w:rFonts w:ascii="GHEA Grapalat" w:hAnsi="GHEA Grapalat" w:cs="Sylfaen"/>
          <w:sz w:val="20"/>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w:t>
      </w:r>
      <w:r w:rsidRPr="001E680E">
        <w:rPr>
          <w:rFonts w:ascii="GHEA Grapalat" w:hAnsi="GHEA Grapalat" w:cs="Sylfaen"/>
          <w:sz w:val="20"/>
          <w:lang w:val="hy-AM"/>
        </w:rPr>
        <w:lastRenderedPageBreak/>
        <w:t>Վաճառողը ներկայացրել է կեղծ փաստաթղթեր (տեղեկություններ և տվյալներ), կամ վերջինիս ընտրված</w:t>
      </w:r>
      <w:r w:rsidRPr="00AE2768">
        <w:rPr>
          <w:rFonts w:ascii="GHEA Grapalat" w:hAnsi="GHEA Grapalat" w:cs="Sylfaen"/>
          <w:sz w:val="20"/>
          <w:lang w:val="hy-AM"/>
        </w:rPr>
        <w:t xml:space="preserve">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AE2768">
        <w:rPr>
          <w:rFonts w:ascii="GHEA Grapalat" w:hAnsi="GHEA Grapalat"/>
          <w:color w:val="000000"/>
          <w:lang w:val="hy-AM"/>
        </w:rPr>
        <w:t xml:space="preserve"> </w:t>
      </w:r>
    </w:p>
    <w:p w14:paraId="7B28A7B7" w14:textId="77777777" w:rsidR="00642BF3" w:rsidRPr="00AE2768" w:rsidRDefault="00642BF3" w:rsidP="00642BF3">
      <w:pPr>
        <w:tabs>
          <w:tab w:val="left" w:pos="1276"/>
        </w:tabs>
        <w:ind w:firstLine="720"/>
        <w:jc w:val="both"/>
        <w:rPr>
          <w:rFonts w:ascii="GHEA Grapalat" w:hAnsi="GHEA Grapalat" w:cs="Sylfaen"/>
          <w:sz w:val="20"/>
          <w:lang w:val="hy-AM"/>
        </w:rPr>
      </w:pPr>
      <w:r w:rsidRPr="00AE2768">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61B718A8" w14:textId="77777777" w:rsidR="00642BF3" w:rsidRPr="00AE2768" w:rsidRDefault="00642BF3" w:rsidP="00642BF3">
      <w:pPr>
        <w:tabs>
          <w:tab w:val="left" w:pos="1276"/>
        </w:tabs>
        <w:ind w:firstLine="720"/>
        <w:jc w:val="both"/>
        <w:rPr>
          <w:rFonts w:ascii="GHEA Grapalat" w:hAnsi="GHEA Grapalat" w:cs="Sylfaen"/>
          <w:sz w:val="20"/>
          <w:lang w:val="hy-AM"/>
        </w:rPr>
      </w:pPr>
      <w:r w:rsidRPr="00AE2768">
        <w:rPr>
          <w:rFonts w:ascii="GHEA Grapalat" w:hAnsi="GHEA Grapalat" w:cs="Sylfaen"/>
          <w:sz w:val="20"/>
          <w:lang w:val="hy-AM"/>
        </w:rPr>
        <w:t>8.5</w:t>
      </w:r>
      <w:r w:rsidRPr="00AE2768">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14:paraId="4839C491" w14:textId="77777777" w:rsidR="00642BF3" w:rsidRPr="00AE2768" w:rsidRDefault="00642BF3" w:rsidP="00642BF3">
      <w:pPr>
        <w:tabs>
          <w:tab w:val="left" w:pos="1276"/>
        </w:tabs>
        <w:ind w:firstLine="720"/>
        <w:jc w:val="both"/>
        <w:rPr>
          <w:rFonts w:ascii="GHEA Grapalat" w:hAnsi="GHEA Grapalat" w:cs="Sylfaen"/>
          <w:sz w:val="20"/>
          <w:lang w:val="hy-AM"/>
        </w:rPr>
      </w:pPr>
      <w:r w:rsidRPr="00AE2768">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14:paraId="6B36B8DA" w14:textId="77777777" w:rsidR="00642BF3" w:rsidRPr="00AE2768" w:rsidRDefault="00642BF3" w:rsidP="00642BF3">
      <w:pPr>
        <w:tabs>
          <w:tab w:val="left" w:pos="1276"/>
        </w:tabs>
        <w:ind w:firstLine="720"/>
        <w:jc w:val="both"/>
        <w:rPr>
          <w:rFonts w:ascii="GHEA Grapalat" w:hAnsi="GHEA Grapalat" w:cs="Times Armenian"/>
          <w:sz w:val="20"/>
          <w:lang w:val="hy-AM"/>
        </w:rPr>
      </w:pPr>
      <w:r w:rsidRPr="00AE2768">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2D5E7CA8" w14:textId="77777777" w:rsidR="00642BF3" w:rsidRPr="00AE2768" w:rsidRDefault="00642BF3" w:rsidP="00642BF3">
      <w:pPr>
        <w:tabs>
          <w:tab w:val="left" w:pos="1276"/>
        </w:tabs>
        <w:ind w:firstLine="720"/>
        <w:jc w:val="both"/>
        <w:rPr>
          <w:rFonts w:ascii="GHEA Grapalat" w:hAnsi="GHEA Grapalat"/>
          <w:sz w:val="20"/>
          <w:lang w:val="hy-AM"/>
        </w:rPr>
      </w:pPr>
      <w:r w:rsidRPr="00AE2768">
        <w:rPr>
          <w:rFonts w:ascii="GHEA Grapalat" w:hAnsi="GHEA Grapalat"/>
          <w:sz w:val="20"/>
          <w:lang w:val="pt-BR"/>
        </w:rPr>
        <w:t>8.6 Եթե պայմանագիրն  իրականացվ</w:t>
      </w:r>
      <w:r w:rsidRPr="00AE2768">
        <w:rPr>
          <w:rFonts w:ascii="GHEA Grapalat" w:hAnsi="GHEA Grapalat"/>
          <w:sz w:val="20"/>
          <w:lang w:val="hy-AM"/>
        </w:rPr>
        <w:t>ում է</w:t>
      </w:r>
      <w:r w:rsidRPr="00AE2768">
        <w:rPr>
          <w:rFonts w:ascii="GHEA Grapalat" w:hAnsi="GHEA Grapalat"/>
          <w:sz w:val="20"/>
          <w:lang w:val="pt-BR"/>
        </w:rPr>
        <w:t xml:space="preserve"> գործակալության պայմանագիր կնքելու միջոցով.</w:t>
      </w:r>
    </w:p>
    <w:p w14:paraId="1CE0FD71" w14:textId="77777777" w:rsidR="00642BF3" w:rsidRPr="00AE2768" w:rsidRDefault="00642BF3" w:rsidP="00642BF3">
      <w:pPr>
        <w:tabs>
          <w:tab w:val="left" w:pos="1276"/>
        </w:tabs>
        <w:ind w:firstLine="720"/>
        <w:jc w:val="both"/>
        <w:rPr>
          <w:rFonts w:ascii="GHEA Grapalat" w:hAnsi="GHEA Grapalat"/>
          <w:sz w:val="20"/>
          <w:lang w:val="pt-BR"/>
        </w:rPr>
      </w:pPr>
      <w:r w:rsidRPr="00AE2768">
        <w:rPr>
          <w:rFonts w:ascii="GHEA Grapalat" w:hAnsi="GHEA Grapalat"/>
          <w:sz w:val="20"/>
          <w:lang w:val="hy-AM"/>
        </w:rPr>
        <w:t>1)</w:t>
      </w:r>
      <w:r w:rsidRPr="00AE2768">
        <w:rPr>
          <w:rFonts w:ascii="GHEA Grapalat" w:hAnsi="GHEA Grapalat"/>
          <w:sz w:val="20"/>
          <w:lang w:val="pt-BR"/>
        </w:rPr>
        <w:t xml:space="preserve"> Վաճառ</w:t>
      </w:r>
      <w:r w:rsidRPr="00AE2768">
        <w:rPr>
          <w:rFonts w:ascii="GHEA Grapalat" w:hAnsi="GHEA Grapalat"/>
          <w:sz w:val="20"/>
          <w:lang w:val="hy-AM"/>
        </w:rPr>
        <w:t>ողը</w:t>
      </w:r>
      <w:r w:rsidRPr="00AE2768">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E67ABAB" w14:textId="77777777" w:rsidR="00642BF3" w:rsidRPr="00AE2768" w:rsidRDefault="00642BF3" w:rsidP="00642BF3">
      <w:pPr>
        <w:tabs>
          <w:tab w:val="left" w:pos="1276"/>
        </w:tabs>
        <w:ind w:firstLine="720"/>
        <w:jc w:val="both"/>
        <w:rPr>
          <w:rFonts w:ascii="GHEA Grapalat" w:hAnsi="GHEA Grapalat"/>
          <w:sz w:val="20"/>
          <w:lang w:val="pt-BR"/>
        </w:rPr>
      </w:pPr>
      <w:r w:rsidRPr="00AE2768">
        <w:rPr>
          <w:rFonts w:ascii="GHEA Grapalat" w:hAnsi="GHEA Grapalat"/>
          <w:sz w:val="20"/>
          <w:lang w:val="pt-BR"/>
        </w:rPr>
        <w:t>2) պայմանագրի կատարման ընթացքում գործակալի փոփոխման դեպքում Վաճառ</w:t>
      </w:r>
      <w:r w:rsidRPr="00AE2768">
        <w:rPr>
          <w:rFonts w:ascii="GHEA Grapalat" w:hAnsi="GHEA Grapalat"/>
          <w:sz w:val="20"/>
          <w:lang w:val="hy-AM"/>
        </w:rPr>
        <w:t>ող</w:t>
      </w:r>
      <w:r w:rsidRPr="00AE2768">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Fonts w:ascii="GHEA Grapalat" w:hAnsi="GHEA Grapalat"/>
          <w:sz w:val="20"/>
          <w:vertAlign w:val="superscript"/>
          <w:lang w:val="pt-BR"/>
        </w:rPr>
        <w:t>22</w:t>
      </w:r>
      <w:r w:rsidRPr="00AE2768">
        <w:rPr>
          <w:rStyle w:val="FootnoteReference"/>
          <w:rFonts w:ascii="GHEA Grapalat" w:hAnsi="GHEA Grapalat"/>
          <w:color w:val="FFFFFF"/>
          <w:sz w:val="20"/>
          <w:lang w:val="pt-BR"/>
        </w:rPr>
        <w:footnoteReference w:id="23"/>
      </w:r>
    </w:p>
    <w:p w14:paraId="6A31B43B" w14:textId="77777777" w:rsidR="00642BF3" w:rsidRPr="00AE2768" w:rsidRDefault="00642BF3" w:rsidP="00642BF3">
      <w:pPr>
        <w:tabs>
          <w:tab w:val="left" w:pos="1276"/>
        </w:tabs>
        <w:ind w:firstLine="720"/>
        <w:jc w:val="both"/>
        <w:rPr>
          <w:rFonts w:ascii="GHEA Grapalat" w:hAnsi="GHEA Grapalat"/>
          <w:sz w:val="20"/>
          <w:lang w:val="pt-BR"/>
        </w:rPr>
      </w:pPr>
      <w:r w:rsidRPr="00AE2768">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Fonts w:ascii="GHEA Grapalat" w:hAnsi="GHEA Grapalat"/>
          <w:sz w:val="20"/>
          <w:vertAlign w:val="superscript"/>
          <w:lang w:val="pt-BR"/>
        </w:rPr>
        <w:t>23</w:t>
      </w:r>
      <w:r w:rsidRPr="00AE2768">
        <w:rPr>
          <w:rStyle w:val="FootnoteReference"/>
          <w:rFonts w:ascii="GHEA Grapalat" w:hAnsi="GHEA Grapalat"/>
          <w:color w:val="FFFFFF"/>
          <w:sz w:val="20"/>
          <w:lang w:val="pt-BR"/>
        </w:rPr>
        <w:footnoteReference w:id="24"/>
      </w:r>
    </w:p>
    <w:p w14:paraId="0FDC380B" w14:textId="77777777" w:rsidR="00642BF3" w:rsidRPr="00AE2768" w:rsidRDefault="00642BF3" w:rsidP="00642BF3">
      <w:pPr>
        <w:tabs>
          <w:tab w:val="left" w:pos="1276"/>
        </w:tabs>
        <w:ind w:firstLine="720"/>
        <w:jc w:val="both"/>
        <w:rPr>
          <w:rFonts w:ascii="GHEA Grapalat" w:hAnsi="GHEA Grapalat"/>
          <w:sz w:val="20"/>
          <w:lang w:val="pt-BR"/>
        </w:rPr>
      </w:pPr>
      <w:r w:rsidRPr="00AE2768">
        <w:rPr>
          <w:rFonts w:ascii="GHEA Grapalat" w:hAnsi="GHEA Grapalat" w:cs="Times Armenian"/>
          <w:sz w:val="20"/>
          <w:lang w:val="pt-BR"/>
        </w:rPr>
        <w:t>8</w:t>
      </w:r>
      <w:r w:rsidRPr="00AE2768">
        <w:rPr>
          <w:rFonts w:ascii="GHEA Grapalat" w:hAnsi="GHEA Grapalat" w:cs="Times Armenian"/>
          <w:sz w:val="20"/>
          <w:lang w:val="hy-AM"/>
        </w:rPr>
        <w:t>.</w:t>
      </w:r>
      <w:r w:rsidRPr="00AE2768">
        <w:rPr>
          <w:rFonts w:ascii="GHEA Grapalat" w:hAnsi="GHEA Grapalat" w:cs="Times Armenian"/>
          <w:sz w:val="20"/>
          <w:lang w:val="pt-BR"/>
        </w:rPr>
        <w:t>8</w:t>
      </w:r>
      <w:r w:rsidRPr="00AE2768">
        <w:rPr>
          <w:rFonts w:ascii="GHEA Grapalat" w:hAnsi="GHEA Grapalat" w:cs="Times Armenian"/>
          <w:sz w:val="20"/>
          <w:lang w:val="hy-AM"/>
        </w:rPr>
        <w:t xml:space="preserve"> Ա</w:t>
      </w:r>
      <w:r w:rsidRPr="00AE2768">
        <w:rPr>
          <w:rFonts w:ascii="GHEA Grapalat" w:hAnsi="GHEA Grapalat" w:cs="Times Armenian"/>
          <w:sz w:val="20"/>
        </w:rPr>
        <w:t>պր</w:t>
      </w:r>
      <w:r w:rsidRPr="00AE2768">
        <w:rPr>
          <w:rFonts w:ascii="GHEA Grapalat" w:hAnsi="GHEA Grapalat" w:cs="Times Armenian"/>
          <w:sz w:val="20"/>
          <w:lang w:val="hy-AM"/>
        </w:rPr>
        <w:t xml:space="preserve">անքի </w:t>
      </w:r>
      <w:r w:rsidRPr="00AE2768">
        <w:rPr>
          <w:rFonts w:ascii="GHEA Grapalat" w:hAnsi="GHEA Grapalat" w:cs="Times Armenian"/>
          <w:sz w:val="20"/>
        </w:rPr>
        <w:t>մատա</w:t>
      </w:r>
      <w:r w:rsidRPr="00AE2768">
        <w:rPr>
          <w:rFonts w:ascii="GHEA Grapalat" w:hAnsi="GHEA Grapalat" w:cs="Sylfaen"/>
          <w:sz w:val="20"/>
          <w:lang w:val="hy-AM"/>
        </w:rPr>
        <w:t>կա</w:t>
      </w:r>
      <w:r w:rsidRPr="00AE2768">
        <w:rPr>
          <w:rFonts w:ascii="GHEA Grapalat" w:hAnsi="GHEA Grapalat" w:cs="Sylfaen"/>
          <w:sz w:val="20"/>
        </w:rPr>
        <w:t>ր</w:t>
      </w:r>
      <w:r w:rsidRPr="00AE2768">
        <w:rPr>
          <w:rFonts w:ascii="GHEA Grapalat" w:hAnsi="GHEA Grapalat" w:cs="Sylfaen"/>
          <w:sz w:val="20"/>
          <w:lang w:val="hy-AM"/>
        </w:rPr>
        <w:t>արման</w:t>
      </w:r>
      <w:r w:rsidRPr="00AE2768">
        <w:rPr>
          <w:rFonts w:ascii="GHEA Grapalat" w:hAnsi="GHEA Grapalat" w:cs="Times Armenian"/>
          <w:sz w:val="20"/>
          <w:lang w:val="hy-AM"/>
        </w:rPr>
        <w:t xml:space="preserve"> </w:t>
      </w:r>
      <w:r w:rsidRPr="00AE2768">
        <w:rPr>
          <w:rFonts w:ascii="GHEA Grapalat" w:hAnsi="GHEA Grapalat" w:cs="Sylfaen"/>
          <w:sz w:val="20"/>
          <w:lang w:val="hy-AM"/>
        </w:rPr>
        <w:t>ժամկետը</w:t>
      </w:r>
      <w:r w:rsidRPr="00AE2768">
        <w:rPr>
          <w:rFonts w:ascii="GHEA Grapalat" w:hAnsi="GHEA Grapalat" w:cs="Times Armenian"/>
          <w:sz w:val="20"/>
          <w:lang w:val="hy-AM"/>
        </w:rPr>
        <w:t xml:space="preserve"> </w:t>
      </w:r>
      <w:r w:rsidRPr="00AE2768">
        <w:rPr>
          <w:rFonts w:ascii="GHEA Grapalat" w:hAnsi="GHEA Grapalat" w:cs="Sylfaen"/>
          <w:sz w:val="20"/>
          <w:lang w:val="hy-AM"/>
        </w:rPr>
        <w:t>կարող</w:t>
      </w:r>
      <w:r w:rsidRPr="00AE2768">
        <w:rPr>
          <w:rFonts w:ascii="GHEA Grapalat" w:hAnsi="GHEA Grapalat" w:cs="Times Armenian"/>
          <w:sz w:val="20"/>
          <w:lang w:val="hy-AM"/>
        </w:rPr>
        <w:t xml:space="preserve"> </w:t>
      </w:r>
      <w:r w:rsidRPr="00AE2768">
        <w:rPr>
          <w:rFonts w:ascii="GHEA Grapalat" w:hAnsi="GHEA Grapalat" w:cs="Sylfaen"/>
          <w:sz w:val="20"/>
          <w:lang w:val="hy-AM"/>
        </w:rPr>
        <w:t>է</w:t>
      </w:r>
      <w:r w:rsidRPr="00AE2768">
        <w:rPr>
          <w:rFonts w:ascii="GHEA Grapalat" w:hAnsi="GHEA Grapalat" w:cs="Times Armenian"/>
          <w:sz w:val="20"/>
          <w:lang w:val="hy-AM"/>
        </w:rPr>
        <w:t xml:space="preserve"> </w:t>
      </w:r>
      <w:r w:rsidRPr="00AE2768">
        <w:rPr>
          <w:rFonts w:ascii="GHEA Grapalat" w:hAnsi="GHEA Grapalat" w:cs="Sylfaen"/>
          <w:sz w:val="20"/>
          <w:lang w:val="hy-AM"/>
        </w:rPr>
        <w:t>երկարաձգվել</w:t>
      </w:r>
      <w:r w:rsidRPr="00AE2768">
        <w:rPr>
          <w:rFonts w:ascii="GHEA Grapalat" w:hAnsi="GHEA Grapalat" w:cs="Times Armenian"/>
          <w:sz w:val="20"/>
          <w:lang w:val="hy-AM"/>
        </w:rPr>
        <w:t xml:space="preserve"> </w:t>
      </w:r>
      <w:r w:rsidRPr="00AE2768">
        <w:rPr>
          <w:rFonts w:ascii="GHEA Grapalat" w:hAnsi="GHEA Grapalat" w:cs="Sylfaen"/>
          <w:sz w:val="20"/>
          <w:lang w:val="hy-AM"/>
        </w:rPr>
        <w:t>մինչև</w:t>
      </w:r>
      <w:r w:rsidRPr="00AE2768">
        <w:rPr>
          <w:rFonts w:ascii="GHEA Grapalat" w:hAnsi="GHEA Grapalat" w:cs="Times Armenian"/>
          <w:sz w:val="20"/>
          <w:lang w:val="hy-AM"/>
        </w:rPr>
        <w:t xml:space="preserve"> </w:t>
      </w:r>
      <w:r w:rsidRPr="00AE2768">
        <w:rPr>
          <w:rFonts w:ascii="GHEA Grapalat" w:hAnsi="GHEA Grapalat" w:cs="Times Armenian"/>
          <w:sz w:val="20"/>
        </w:rPr>
        <w:t>պ</w:t>
      </w:r>
      <w:r w:rsidRPr="00AE2768">
        <w:rPr>
          <w:rFonts w:ascii="GHEA Grapalat" w:hAnsi="GHEA Grapalat" w:cs="Times Armenian"/>
          <w:sz w:val="20"/>
          <w:lang w:val="hy-AM"/>
        </w:rPr>
        <w:t xml:space="preserve">այմանագրով </w:t>
      </w:r>
      <w:r w:rsidRPr="00AE2768">
        <w:rPr>
          <w:rFonts w:ascii="GHEA Grapalat" w:hAnsi="GHEA Grapalat" w:cs="Sylfaen"/>
          <w:sz w:val="20"/>
          <w:lang w:val="hy-AM"/>
        </w:rPr>
        <w:t>այդ</w:t>
      </w:r>
      <w:r w:rsidRPr="00AE2768">
        <w:rPr>
          <w:rFonts w:ascii="GHEA Grapalat" w:hAnsi="GHEA Grapalat" w:cs="Times Armenian"/>
          <w:sz w:val="20"/>
          <w:lang w:val="hy-AM"/>
        </w:rPr>
        <w:t xml:space="preserve"> </w:t>
      </w:r>
      <w:r w:rsidRPr="00AE2768">
        <w:rPr>
          <w:rFonts w:ascii="GHEA Grapalat" w:hAnsi="GHEA Grapalat" w:cs="Sylfaen"/>
          <w:sz w:val="20"/>
          <w:lang w:val="hy-AM"/>
        </w:rPr>
        <w:t>ժամկետը</w:t>
      </w:r>
      <w:r w:rsidRPr="00AE2768">
        <w:rPr>
          <w:rFonts w:ascii="GHEA Grapalat" w:hAnsi="GHEA Grapalat" w:cs="Times Armenian"/>
          <w:sz w:val="20"/>
          <w:lang w:val="hy-AM"/>
        </w:rPr>
        <w:t xml:space="preserve"> </w:t>
      </w:r>
      <w:r w:rsidRPr="00AE2768">
        <w:rPr>
          <w:rFonts w:ascii="GHEA Grapalat" w:hAnsi="GHEA Grapalat" w:cs="Sylfaen"/>
          <w:sz w:val="20"/>
          <w:lang w:val="hy-AM"/>
        </w:rPr>
        <w:t>լրանալը</w:t>
      </w:r>
      <w:r w:rsidRPr="00AE2768">
        <w:rPr>
          <w:rFonts w:ascii="GHEA Grapalat" w:hAnsi="GHEA Grapalat" w:cs="Sylfaen"/>
          <w:sz w:val="20"/>
          <w:lang w:val="pt-BR"/>
        </w:rPr>
        <w:t>`</w:t>
      </w:r>
      <w:r w:rsidRPr="00AE2768">
        <w:rPr>
          <w:rFonts w:ascii="GHEA Grapalat" w:hAnsi="GHEA Grapalat" w:cs="Times Armenian"/>
          <w:sz w:val="20"/>
          <w:lang w:val="hy-AM"/>
        </w:rPr>
        <w:t xml:space="preserve"> </w:t>
      </w:r>
      <w:r w:rsidRPr="00AE2768">
        <w:rPr>
          <w:rFonts w:ascii="GHEA Grapalat" w:hAnsi="GHEA Grapalat" w:cs="Times Armenian"/>
          <w:sz w:val="20"/>
        </w:rPr>
        <w:t>Վաճառողի</w:t>
      </w:r>
      <w:r w:rsidRPr="00AE2768">
        <w:rPr>
          <w:rFonts w:ascii="GHEA Grapalat" w:hAnsi="GHEA Grapalat" w:cs="Times Armenian"/>
          <w:sz w:val="20"/>
          <w:lang w:val="pt-BR"/>
        </w:rPr>
        <w:t xml:space="preserve"> </w:t>
      </w:r>
      <w:r w:rsidRPr="00AE2768">
        <w:rPr>
          <w:rFonts w:ascii="GHEA Grapalat" w:hAnsi="GHEA Grapalat" w:cs="Sylfaen"/>
          <w:sz w:val="20"/>
          <w:lang w:val="hy-AM"/>
        </w:rPr>
        <w:t>առաջարկության</w:t>
      </w:r>
      <w:r w:rsidRPr="00AE2768">
        <w:rPr>
          <w:rFonts w:ascii="GHEA Grapalat" w:hAnsi="GHEA Grapalat" w:cs="Times Armenian"/>
          <w:sz w:val="20"/>
          <w:lang w:val="hy-AM"/>
        </w:rPr>
        <w:t xml:space="preserve"> </w:t>
      </w:r>
      <w:r w:rsidRPr="00AE2768">
        <w:rPr>
          <w:rFonts w:ascii="GHEA Grapalat" w:hAnsi="GHEA Grapalat" w:cs="Sylfaen"/>
          <w:sz w:val="20"/>
          <w:lang w:val="hy-AM"/>
        </w:rPr>
        <w:t>առկայության</w:t>
      </w:r>
      <w:r w:rsidRPr="00AE2768">
        <w:rPr>
          <w:rFonts w:ascii="GHEA Grapalat" w:hAnsi="GHEA Grapalat" w:cs="Times Armenian"/>
          <w:sz w:val="20"/>
          <w:lang w:val="hy-AM"/>
        </w:rPr>
        <w:t xml:space="preserve"> </w:t>
      </w:r>
      <w:r w:rsidRPr="00AE2768">
        <w:rPr>
          <w:rFonts w:ascii="GHEA Grapalat" w:hAnsi="GHEA Grapalat" w:cs="Sylfaen"/>
          <w:sz w:val="20"/>
          <w:lang w:val="hy-AM"/>
        </w:rPr>
        <w:t>դեպքում</w:t>
      </w:r>
      <w:r w:rsidRPr="00AE2768">
        <w:rPr>
          <w:rFonts w:ascii="GHEA Grapalat" w:hAnsi="GHEA Grapalat" w:cs="Times Armenian"/>
          <w:sz w:val="20"/>
          <w:lang w:val="pt-BR"/>
        </w:rPr>
        <w:t>,</w:t>
      </w:r>
      <w:r w:rsidRPr="00AE2768">
        <w:rPr>
          <w:rFonts w:ascii="GHEA Grapalat" w:hAnsi="GHEA Grapalat" w:cs="Times Armenian"/>
          <w:sz w:val="20"/>
          <w:lang w:val="hy-AM"/>
        </w:rPr>
        <w:t xml:space="preserve"> </w:t>
      </w:r>
      <w:r w:rsidRPr="00AE2768">
        <w:rPr>
          <w:rFonts w:ascii="GHEA Grapalat" w:hAnsi="GHEA Grapalat" w:cs="Sylfaen"/>
          <w:sz w:val="20"/>
          <w:lang w:val="hy-AM"/>
        </w:rPr>
        <w:t>պայմանով</w:t>
      </w:r>
      <w:r w:rsidRPr="00AE2768">
        <w:rPr>
          <w:rFonts w:ascii="GHEA Grapalat" w:hAnsi="GHEA Grapalat" w:cs="Times Armenian"/>
          <w:sz w:val="20"/>
          <w:lang w:val="hy-AM"/>
        </w:rPr>
        <w:t xml:space="preserve">, </w:t>
      </w:r>
      <w:r w:rsidRPr="00AE2768">
        <w:rPr>
          <w:rFonts w:ascii="GHEA Grapalat" w:hAnsi="GHEA Grapalat" w:cs="Sylfaen"/>
          <w:sz w:val="20"/>
          <w:lang w:val="hy-AM"/>
        </w:rPr>
        <w:t>որ</w:t>
      </w:r>
      <w:r w:rsidRPr="00AE2768">
        <w:rPr>
          <w:rFonts w:ascii="GHEA Grapalat" w:hAnsi="GHEA Grapalat"/>
          <w:sz w:val="20"/>
          <w:lang w:val="hy-AM"/>
        </w:rPr>
        <w:t xml:space="preserve"> </w:t>
      </w:r>
      <w:r w:rsidRPr="00AE2768">
        <w:rPr>
          <w:rFonts w:ascii="GHEA Grapalat" w:hAnsi="GHEA Grapalat"/>
          <w:sz w:val="20"/>
        </w:rPr>
        <w:t>Գնորդ</w:t>
      </w:r>
      <w:r w:rsidRPr="00AE2768">
        <w:rPr>
          <w:rFonts w:ascii="GHEA Grapalat" w:hAnsi="GHEA Grapalat"/>
          <w:sz w:val="20"/>
          <w:lang w:val="hy-AM"/>
        </w:rPr>
        <w:t>ի</w:t>
      </w:r>
      <w:r w:rsidRPr="00AE2768">
        <w:rPr>
          <w:rFonts w:ascii="GHEA Grapalat" w:hAnsi="GHEA Grapalat" w:cs="Times Armenian"/>
          <w:sz w:val="20"/>
          <w:lang w:val="hy-AM"/>
        </w:rPr>
        <w:t xml:space="preserve"> </w:t>
      </w:r>
      <w:r w:rsidRPr="00AE2768">
        <w:rPr>
          <w:rFonts w:ascii="GHEA Grapalat" w:hAnsi="GHEA Grapalat" w:cs="Sylfaen"/>
          <w:sz w:val="20"/>
          <w:lang w:val="hy-AM"/>
        </w:rPr>
        <w:t>մոտ</w:t>
      </w:r>
      <w:r w:rsidRPr="00AE2768">
        <w:rPr>
          <w:rFonts w:ascii="GHEA Grapalat" w:hAnsi="GHEA Grapalat" w:cs="Times Armenian"/>
          <w:sz w:val="20"/>
          <w:lang w:val="hy-AM"/>
        </w:rPr>
        <w:t xml:space="preserve"> </w:t>
      </w:r>
      <w:r w:rsidRPr="00AE2768">
        <w:rPr>
          <w:rFonts w:ascii="GHEA Grapalat" w:hAnsi="GHEA Grapalat" w:cs="Sylfaen"/>
          <w:sz w:val="20"/>
          <w:lang w:val="hy-AM"/>
        </w:rPr>
        <w:t>չի</w:t>
      </w:r>
      <w:r w:rsidRPr="00AE2768">
        <w:rPr>
          <w:rFonts w:ascii="GHEA Grapalat" w:hAnsi="GHEA Grapalat" w:cs="Times Armenian"/>
          <w:sz w:val="20"/>
          <w:lang w:val="hy-AM"/>
        </w:rPr>
        <w:t xml:space="preserve"> </w:t>
      </w:r>
      <w:r w:rsidRPr="00AE2768">
        <w:rPr>
          <w:rFonts w:ascii="GHEA Grapalat" w:hAnsi="GHEA Grapalat" w:cs="Sylfaen"/>
          <w:sz w:val="20"/>
          <w:lang w:val="hy-AM"/>
        </w:rPr>
        <w:t>վերացել</w:t>
      </w:r>
      <w:r w:rsidRPr="00AE2768">
        <w:rPr>
          <w:rFonts w:ascii="GHEA Grapalat" w:hAnsi="GHEA Grapalat" w:cs="Times Armenian"/>
          <w:sz w:val="20"/>
          <w:lang w:val="hy-AM"/>
        </w:rPr>
        <w:t xml:space="preserve"> </w:t>
      </w:r>
      <w:r w:rsidRPr="00AE2768">
        <w:rPr>
          <w:rFonts w:ascii="GHEA Grapalat" w:hAnsi="GHEA Grapalat" w:cs="Times Armenian"/>
          <w:sz w:val="20"/>
        </w:rPr>
        <w:t>ապրանքի</w:t>
      </w:r>
      <w:r w:rsidRPr="00AE2768">
        <w:rPr>
          <w:rFonts w:ascii="GHEA Grapalat" w:hAnsi="GHEA Grapalat" w:cs="Times Armenian"/>
          <w:sz w:val="20"/>
          <w:lang w:val="pt-BR"/>
        </w:rPr>
        <w:t xml:space="preserve"> </w:t>
      </w:r>
      <w:r w:rsidRPr="00AE2768">
        <w:rPr>
          <w:rFonts w:ascii="GHEA Grapalat" w:hAnsi="GHEA Grapalat" w:cs="Sylfaen"/>
          <w:sz w:val="20"/>
          <w:lang w:val="hy-AM"/>
        </w:rPr>
        <w:t>օգտագործման</w:t>
      </w:r>
      <w:r w:rsidRPr="00AE2768">
        <w:rPr>
          <w:rFonts w:ascii="GHEA Grapalat" w:hAnsi="GHEA Grapalat" w:cs="Times Armenian"/>
          <w:sz w:val="20"/>
          <w:lang w:val="hy-AM"/>
        </w:rPr>
        <w:t xml:space="preserve"> </w:t>
      </w:r>
      <w:r w:rsidRPr="00AE2768">
        <w:rPr>
          <w:rFonts w:ascii="GHEA Grapalat" w:hAnsi="GHEA Grapalat" w:cs="Sylfaen"/>
          <w:sz w:val="20"/>
          <w:lang w:val="hy-AM"/>
        </w:rPr>
        <w:t>պահանջը</w:t>
      </w:r>
      <w:r w:rsidRPr="00AE2768">
        <w:rPr>
          <w:rFonts w:ascii="GHEA Grapalat" w:hAnsi="GHEA Grapalat" w:cs="Sylfaen"/>
          <w:sz w:val="20"/>
          <w:lang w:val="pt-BR"/>
        </w:rPr>
        <w:t xml:space="preserve">, </w:t>
      </w:r>
      <w:r w:rsidRPr="00AE2768">
        <w:rPr>
          <w:rFonts w:ascii="GHEA Grapalat" w:hAnsi="GHEA Grapalat" w:cs="Sylfaen"/>
          <w:sz w:val="20"/>
        </w:rPr>
        <w:t>իսկ</w:t>
      </w:r>
      <w:r w:rsidRPr="00AE2768">
        <w:rPr>
          <w:rFonts w:ascii="GHEA Grapalat" w:hAnsi="GHEA Grapalat" w:cs="Sylfaen"/>
          <w:sz w:val="20"/>
          <w:lang w:val="pt-BR"/>
        </w:rPr>
        <w:t xml:space="preserve"> </w:t>
      </w:r>
      <w:r w:rsidRPr="00AE2768">
        <w:rPr>
          <w:rFonts w:ascii="GHEA Grapalat" w:hAnsi="GHEA Grapalat" w:cs="Sylfaen"/>
          <w:sz w:val="20"/>
        </w:rPr>
        <w:t>Վաճառողի</w:t>
      </w:r>
      <w:r w:rsidRPr="00AE2768">
        <w:rPr>
          <w:rFonts w:ascii="GHEA Grapalat" w:hAnsi="GHEA Grapalat" w:cs="Sylfaen"/>
          <w:sz w:val="20"/>
          <w:lang w:val="pt-BR"/>
        </w:rPr>
        <w:t xml:space="preserve"> </w:t>
      </w:r>
      <w:r w:rsidRPr="00AE2768">
        <w:rPr>
          <w:rFonts w:ascii="GHEA Grapalat" w:hAnsi="GHEA Grapalat" w:cs="Sylfaen"/>
          <w:sz w:val="20"/>
        </w:rPr>
        <w:t>առաջարկությունը</w:t>
      </w:r>
      <w:r w:rsidRPr="00AE2768">
        <w:rPr>
          <w:rFonts w:ascii="GHEA Grapalat" w:hAnsi="GHEA Grapalat" w:cs="Sylfaen"/>
          <w:sz w:val="20"/>
          <w:lang w:val="pt-BR"/>
        </w:rPr>
        <w:t xml:space="preserve"> </w:t>
      </w:r>
      <w:r w:rsidRPr="00AE2768">
        <w:rPr>
          <w:rFonts w:ascii="GHEA Grapalat" w:hAnsi="GHEA Grapalat" w:cs="Sylfaen"/>
          <w:sz w:val="20"/>
        </w:rPr>
        <w:t>ներկայացվել</w:t>
      </w:r>
      <w:r w:rsidRPr="00AE2768">
        <w:rPr>
          <w:rFonts w:ascii="GHEA Grapalat" w:hAnsi="GHEA Grapalat" w:cs="Sylfaen"/>
          <w:sz w:val="20"/>
          <w:lang w:val="pt-BR"/>
        </w:rPr>
        <w:t xml:space="preserve"> </w:t>
      </w:r>
      <w:r w:rsidRPr="00AE2768">
        <w:rPr>
          <w:rFonts w:ascii="GHEA Grapalat" w:hAnsi="GHEA Grapalat" w:cs="Sylfaen"/>
          <w:sz w:val="20"/>
        </w:rPr>
        <w:t>է</w:t>
      </w:r>
      <w:r w:rsidRPr="00AE2768">
        <w:rPr>
          <w:rFonts w:ascii="GHEA Grapalat" w:hAnsi="GHEA Grapalat" w:cs="Sylfaen"/>
          <w:sz w:val="20"/>
          <w:lang w:val="pt-BR"/>
        </w:rPr>
        <w:t xml:space="preserve"> </w:t>
      </w:r>
      <w:r w:rsidRPr="00AE2768">
        <w:rPr>
          <w:rFonts w:ascii="GHEA Grapalat" w:hAnsi="GHEA Grapalat" w:cs="Sylfaen"/>
          <w:sz w:val="20"/>
        </w:rPr>
        <w:t>ոչ</w:t>
      </w:r>
      <w:r w:rsidRPr="00AE2768">
        <w:rPr>
          <w:rFonts w:ascii="GHEA Grapalat" w:hAnsi="GHEA Grapalat" w:cs="Sylfaen"/>
          <w:sz w:val="20"/>
          <w:lang w:val="pt-BR"/>
        </w:rPr>
        <w:t xml:space="preserve"> </w:t>
      </w:r>
      <w:r w:rsidRPr="00AE2768">
        <w:rPr>
          <w:rFonts w:ascii="GHEA Grapalat" w:hAnsi="GHEA Grapalat" w:cs="Sylfaen"/>
          <w:sz w:val="20"/>
        </w:rPr>
        <w:t>ուշ</w:t>
      </w:r>
      <w:r w:rsidRPr="00AE2768">
        <w:rPr>
          <w:rFonts w:ascii="GHEA Grapalat" w:hAnsi="GHEA Grapalat" w:cs="Sylfaen"/>
          <w:sz w:val="20"/>
          <w:lang w:val="pt-BR"/>
        </w:rPr>
        <w:t xml:space="preserve">, </w:t>
      </w:r>
      <w:r w:rsidRPr="00AE2768">
        <w:rPr>
          <w:rFonts w:ascii="GHEA Grapalat" w:hAnsi="GHEA Grapalat" w:cs="Sylfaen"/>
          <w:sz w:val="20"/>
        </w:rPr>
        <w:t>քան</w:t>
      </w:r>
      <w:r w:rsidRPr="00AE2768">
        <w:rPr>
          <w:rFonts w:ascii="GHEA Grapalat" w:hAnsi="GHEA Grapalat" w:cs="Sylfaen"/>
          <w:sz w:val="20"/>
          <w:lang w:val="pt-BR"/>
        </w:rPr>
        <w:t xml:space="preserve"> </w:t>
      </w:r>
      <w:r w:rsidRPr="00AE2768">
        <w:rPr>
          <w:rFonts w:ascii="GHEA Grapalat" w:hAnsi="GHEA Grapalat" w:cs="Sylfaen"/>
          <w:sz w:val="20"/>
        </w:rPr>
        <w:t>պայմանագրով</w:t>
      </w:r>
      <w:r w:rsidRPr="00AE2768">
        <w:rPr>
          <w:rFonts w:ascii="GHEA Grapalat" w:hAnsi="GHEA Grapalat" w:cs="Sylfaen"/>
          <w:sz w:val="20"/>
          <w:lang w:val="pt-BR"/>
        </w:rPr>
        <w:t xml:space="preserve"> </w:t>
      </w:r>
      <w:r w:rsidRPr="00AE2768">
        <w:rPr>
          <w:rFonts w:ascii="GHEA Grapalat" w:hAnsi="GHEA Grapalat" w:cs="Sylfaen"/>
          <w:sz w:val="20"/>
        </w:rPr>
        <w:t>ի</w:t>
      </w:r>
      <w:r w:rsidRPr="00AE2768">
        <w:rPr>
          <w:rFonts w:ascii="GHEA Grapalat" w:hAnsi="GHEA Grapalat" w:cs="Sylfaen"/>
          <w:sz w:val="20"/>
          <w:lang w:val="pt-BR"/>
        </w:rPr>
        <w:t xml:space="preserve"> </w:t>
      </w:r>
      <w:r w:rsidRPr="00AE2768">
        <w:rPr>
          <w:rFonts w:ascii="GHEA Grapalat" w:hAnsi="GHEA Grapalat" w:cs="Sylfaen"/>
          <w:sz w:val="20"/>
        </w:rPr>
        <w:t>սկզբանե</w:t>
      </w:r>
      <w:r w:rsidRPr="00AE2768">
        <w:rPr>
          <w:rFonts w:ascii="GHEA Grapalat" w:hAnsi="GHEA Grapalat" w:cs="Sylfaen"/>
          <w:sz w:val="20"/>
          <w:lang w:val="pt-BR"/>
        </w:rPr>
        <w:t xml:space="preserve"> </w:t>
      </w:r>
      <w:r w:rsidRPr="00AE2768">
        <w:rPr>
          <w:rFonts w:ascii="GHEA Grapalat" w:hAnsi="GHEA Grapalat" w:cs="Sylfaen"/>
          <w:sz w:val="20"/>
        </w:rPr>
        <w:t>մատակարարման</w:t>
      </w:r>
      <w:r w:rsidRPr="00AE2768">
        <w:rPr>
          <w:rFonts w:ascii="GHEA Grapalat" w:hAnsi="GHEA Grapalat" w:cs="Sylfaen"/>
          <w:sz w:val="20"/>
          <w:lang w:val="pt-BR"/>
        </w:rPr>
        <w:t xml:space="preserve"> </w:t>
      </w:r>
      <w:r w:rsidRPr="00AE2768">
        <w:rPr>
          <w:rFonts w:ascii="GHEA Grapalat" w:hAnsi="GHEA Grapalat" w:cs="Sylfaen"/>
          <w:sz w:val="20"/>
        </w:rPr>
        <w:t>համար</w:t>
      </w:r>
      <w:r w:rsidRPr="00AE2768">
        <w:rPr>
          <w:rFonts w:ascii="GHEA Grapalat" w:hAnsi="GHEA Grapalat" w:cs="Sylfaen"/>
          <w:sz w:val="20"/>
          <w:lang w:val="pt-BR"/>
        </w:rPr>
        <w:t xml:space="preserve"> </w:t>
      </w:r>
      <w:r w:rsidRPr="00AE2768">
        <w:rPr>
          <w:rFonts w:ascii="GHEA Grapalat" w:hAnsi="GHEA Grapalat" w:cs="Sylfaen"/>
          <w:sz w:val="20"/>
        </w:rPr>
        <w:t>սահմանված</w:t>
      </w:r>
      <w:r w:rsidRPr="00AE2768">
        <w:rPr>
          <w:rFonts w:ascii="GHEA Grapalat" w:hAnsi="GHEA Grapalat" w:cs="Sylfaen"/>
          <w:sz w:val="20"/>
          <w:lang w:val="pt-BR"/>
        </w:rPr>
        <w:t xml:space="preserve"> </w:t>
      </w:r>
      <w:r w:rsidRPr="00AE2768">
        <w:rPr>
          <w:rFonts w:ascii="GHEA Grapalat" w:hAnsi="GHEA Grapalat" w:cs="Sylfaen"/>
          <w:sz w:val="20"/>
        </w:rPr>
        <w:t>ժամկետը</w:t>
      </w:r>
      <w:r w:rsidRPr="00AE2768">
        <w:rPr>
          <w:rFonts w:ascii="GHEA Grapalat" w:hAnsi="GHEA Grapalat" w:cs="Sylfaen"/>
          <w:sz w:val="20"/>
          <w:lang w:val="pt-BR"/>
        </w:rPr>
        <w:t xml:space="preserve"> </w:t>
      </w:r>
      <w:r w:rsidRPr="00AE2768">
        <w:rPr>
          <w:rFonts w:ascii="GHEA Grapalat" w:hAnsi="GHEA Grapalat" w:cs="Sylfaen"/>
          <w:sz w:val="20"/>
        </w:rPr>
        <w:t>լրանալուց</w:t>
      </w:r>
      <w:r w:rsidRPr="00AE2768">
        <w:rPr>
          <w:rFonts w:ascii="GHEA Grapalat" w:hAnsi="GHEA Grapalat" w:cs="Sylfaen"/>
          <w:sz w:val="20"/>
          <w:lang w:val="pt-BR"/>
        </w:rPr>
        <w:t xml:space="preserve"> </w:t>
      </w:r>
      <w:r w:rsidRPr="00AE2768">
        <w:rPr>
          <w:rFonts w:ascii="GHEA Grapalat" w:hAnsi="GHEA Grapalat" w:cs="Sylfaen"/>
          <w:sz w:val="20"/>
        </w:rPr>
        <w:t>առնվազն</w:t>
      </w:r>
      <w:r>
        <w:rPr>
          <w:rFonts w:ascii="GHEA Grapalat" w:hAnsi="GHEA Grapalat" w:cs="Sylfaen"/>
          <w:sz w:val="20"/>
          <w:lang w:val="pt-BR"/>
        </w:rPr>
        <w:t xml:space="preserve"> 7</w:t>
      </w:r>
      <w:r w:rsidRPr="00AE2768">
        <w:rPr>
          <w:rFonts w:ascii="GHEA Grapalat" w:hAnsi="GHEA Grapalat" w:cs="Sylfaen"/>
          <w:sz w:val="20"/>
          <w:lang w:val="pt-BR"/>
        </w:rPr>
        <w:t xml:space="preserve"> </w:t>
      </w:r>
      <w:r w:rsidRPr="00AE2768">
        <w:rPr>
          <w:rFonts w:ascii="GHEA Grapalat" w:hAnsi="GHEA Grapalat" w:cs="Sylfaen"/>
          <w:sz w:val="20"/>
        </w:rPr>
        <w:t>օրացուցային</w:t>
      </w:r>
      <w:r w:rsidRPr="00AE2768">
        <w:rPr>
          <w:rFonts w:ascii="GHEA Grapalat" w:hAnsi="GHEA Grapalat" w:cs="Sylfaen"/>
          <w:sz w:val="20"/>
          <w:lang w:val="pt-BR"/>
        </w:rPr>
        <w:t xml:space="preserve"> </w:t>
      </w:r>
      <w:r w:rsidRPr="00AE2768">
        <w:rPr>
          <w:rFonts w:ascii="GHEA Grapalat" w:hAnsi="GHEA Grapalat" w:cs="Sylfaen"/>
          <w:sz w:val="20"/>
        </w:rPr>
        <w:t>օր</w:t>
      </w:r>
      <w:r w:rsidRPr="00AE2768">
        <w:rPr>
          <w:rFonts w:ascii="GHEA Grapalat" w:hAnsi="GHEA Grapalat" w:cs="Sylfaen"/>
          <w:sz w:val="20"/>
          <w:lang w:val="pt-BR"/>
        </w:rPr>
        <w:t xml:space="preserve"> </w:t>
      </w:r>
      <w:r w:rsidRPr="00AE2768">
        <w:rPr>
          <w:rFonts w:ascii="GHEA Grapalat" w:hAnsi="GHEA Grapalat" w:cs="Sylfaen"/>
          <w:sz w:val="20"/>
        </w:rPr>
        <w:t>առաջ</w:t>
      </w:r>
      <w:r w:rsidRPr="00AE2768">
        <w:rPr>
          <w:rFonts w:ascii="GHEA Grapalat" w:hAnsi="GHEA Grapalat" w:cs="Sylfaen"/>
          <w:sz w:val="20"/>
          <w:lang w:val="pt-BR"/>
        </w:rPr>
        <w:t>: Ընդ որում սույն կետով սահմանված դեպքում ապրա</w:t>
      </w:r>
      <w:r w:rsidRPr="00AE2768">
        <w:rPr>
          <w:rFonts w:ascii="GHEA Grapalat" w:hAnsi="GHEA Grapalat" w:cs="Times Armenian"/>
          <w:sz w:val="20"/>
          <w:lang w:val="hy-AM"/>
        </w:rPr>
        <w:t xml:space="preserve">նքի </w:t>
      </w:r>
      <w:r w:rsidRPr="00AE2768">
        <w:rPr>
          <w:rFonts w:ascii="GHEA Grapalat" w:hAnsi="GHEA Grapalat" w:cs="Times Armenian"/>
          <w:sz w:val="20"/>
        </w:rPr>
        <w:t>մատակարա</w:t>
      </w:r>
      <w:r w:rsidRPr="00AE2768">
        <w:rPr>
          <w:rFonts w:ascii="GHEA Grapalat" w:hAnsi="GHEA Grapalat" w:cs="Sylfaen"/>
          <w:sz w:val="20"/>
          <w:lang w:val="hy-AM"/>
        </w:rPr>
        <w:t>րման</w:t>
      </w:r>
      <w:r w:rsidRPr="00AE2768">
        <w:rPr>
          <w:rFonts w:ascii="GHEA Grapalat" w:hAnsi="GHEA Grapalat" w:cs="Times Armenian"/>
          <w:sz w:val="20"/>
          <w:lang w:val="hy-AM"/>
        </w:rPr>
        <w:t xml:space="preserve"> </w:t>
      </w:r>
      <w:r w:rsidRPr="00AE2768">
        <w:rPr>
          <w:rFonts w:ascii="GHEA Grapalat" w:hAnsi="GHEA Grapalat" w:cs="Sylfaen"/>
          <w:sz w:val="20"/>
          <w:lang w:val="hy-AM"/>
        </w:rPr>
        <w:t>ժամկետը</w:t>
      </w:r>
      <w:r w:rsidRPr="00AE2768">
        <w:rPr>
          <w:rFonts w:ascii="GHEA Grapalat" w:hAnsi="GHEA Grapalat" w:cs="Times Armenian"/>
          <w:sz w:val="20"/>
          <w:lang w:val="hy-AM"/>
        </w:rPr>
        <w:t xml:space="preserve"> </w:t>
      </w:r>
      <w:r w:rsidRPr="00AE2768">
        <w:rPr>
          <w:rFonts w:ascii="GHEA Grapalat" w:hAnsi="GHEA Grapalat" w:cs="Sylfaen"/>
          <w:sz w:val="20"/>
          <w:lang w:val="hy-AM"/>
        </w:rPr>
        <w:t>կարող</w:t>
      </w:r>
      <w:r w:rsidRPr="00AE2768">
        <w:rPr>
          <w:rFonts w:ascii="GHEA Grapalat" w:hAnsi="GHEA Grapalat" w:cs="Times Armenian"/>
          <w:sz w:val="20"/>
          <w:lang w:val="hy-AM"/>
        </w:rPr>
        <w:t xml:space="preserve"> </w:t>
      </w:r>
      <w:r w:rsidRPr="00AE2768">
        <w:rPr>
          <w:rFonts w:ascii="GHEA Grapalat" w:hAnsi="GHEA Grapalat" w:cs="Sylfaen"/>
          <w:sz w:val="20"/>
          <w:lang w:val="hy-AM"/>
        </w:rPr>
        <w:t>է</w:t>
      </w:r>
      <w:r w:rsidRPr="00AE2768">
        <w:rPr>
          <w:rFonts w:ascii="GHEA Grapalat" w:hAnsi="GHEA Grapalat" w:cs="Times Armenian"/>
          <w:sz w:val="20"/>
          <w:lang w:val="hy-AM"/>
        </w:rPr>
        <w:t xml:space="preserve"> </w:t>
      </w:r>
      <w:r w:rsidRPr="00AE2768">
        <w:rPr>
          <w:rFonts w:ascii="GHEA Grapalat" w:hAnsi="GHEA Grapalat" w:cs="Sylfaen"/>
          <w:sz w:val="20"/>
          <w:lang w:val="hy-AM"/>
        </w:rPr>
        <w:t>երկարաձգվել</w:t>
      </w:r>
      <w:r w:rsidRPr="00AE2768">
        <w:rPr>
          <w:rFonts w:ascii="GHEA Grapalat" w:hAnsi="GHEA Grapalat" w:cs="Times Armenian"/>
          <w:sz w:val="20"/>
          <w:lang w:val="hy-AM"/>
        </w:rPr>
        <w:t xml:space="preserve"> </w:t>
      </w:r>
      <w:r w:rsidRPr="00AE2768">
        <w:rPr>
          <w:rFonts w:ascii="GHEA Grapalat" w:hAnsi="GHEA Grapalat" w:cs="Times Armenian"/>
          <w:sz w:val="20"/>
        </w:rPr>
        <w:t>մեկ</w:t>
      </w:r>
      <w:r w:rsidRPr="00AE2768">
        <w:rPr>
          <w:rFonts w:ascii="GHEA Grapalat" w:hAnsi="GHEA Grapalat" w:cs="Times Armenian"/>
          <w:sz w:val="20"/>
          <w:lang w:val="pt-BR"/>
        </w:rPr>
        <w:t xml:space="preserve"> </w:t>
      </w:r>
      <w:r w:rsidRPr="00AE2768">
        <w:rPr>
          <w:rFonts w:ascii="GHEA Grapalat" w:hAnsi="GHEA Grapalat" w:cs="Times Armenian"/>
          <w:sz w:val="20"/>
        </w:rPr>
        <w:t>անգամ</w:t>
      </w:r>
      <w:r w:rsidRPr="00AE2768">
        <w:rPr>
          <w:rFonts w:ascii="GHEA Grapalat" w:hAnsi="GHEA Grapalat" w:cs="Times Armenian"/>
          <w:sz w:val="20"/>
          <w:lang w:val="pt-BR"/>
        </w:rPr>
        <w:t xml:space="preserve"> </w:t>
      </w:r>
      <w:r w:rsidRPr="00AE2768">
        <w:rPr>
          <w:rFonts w:ascii="GHEA Grapalat" w:hAnsi="GHEA Grapalat" w:cs="Sylfaen"/>
          <w:sz w:val="20"/>
          <w:lang w:val="hy-AM"/>
        </w:rPr>
        <w:t>մինչև</w:t>
      </w:r>
      <w:r w:rsidRPr="00AE2768">
        <w:rPr>
          <w:rFonts w:ascii="GHEA Grapalat" w:hAnsi="GHEA Grapalat" w:cs="Sylfaen"/>
          <w:sz w:val="20"/>
          <w:lang w:val="pt-BR"/>
        </w:rPr>
        <w:t xml:space="preserve"> 30 </w:t>
      </w:r>
      <w:r w:rsidRPr="00AE2768">
        <w:rPr>
          <w:rFonts w:ascii="GHEA Grapalat" w:hAnsi="GHEA Grapalat" w:cs="Sylfaen"/>
          <w:sz w:val="20"/>
        </w:rPr>
        <w:t>օրացուցային</w:t>
      </w:r>
      <w:r w:rsidRPr="00AE2768">
        <w:rPr>
          <w:rFonts w:ascii="GHEA Grapalat" w:hAnsi="GHEA Grapalat" w:cs="Sylfaen"/>
          <w:sz w:val="20"/>
          <w:lang w:val="pt-BR"/>
        </w:rPr>
        <w:t xml:space="preserve"> </w:t>
      </w:r>
      <w:r w:rsidRPr="00AE2768">
        <w:rPr>
          <w:rFonts w:ascii="GHEA Grapalat" w:hAnsi="GHEA Grapalat" w:cs="Sylfaen"/>
          <w:sz w:val="20"/>
        </w:rPr>
        <w:t>օրով</w:t>
      </w:r>
      <w:r w:rsidRPr="00AE2768">
        <w:rPr>
          <w:rFonts w:ascii="GHEA Grapalat" w:hAnsi="GHEA Grapalat" w:cs="Sylfaen"/>
          <w:sz w:val="20"/>
          <w:lang w:val="pt-BR"/>
        </w:rPr>
        <w:t xml:space="preserve">, </w:t>
      </w:r>
      <w:r w:rsidRPr="00AE2768">
        <w:rPr>
          <w:rFonts w:ascii="GHEA Grapalat" w:hAnsi="GHEA Grapalat" w:cs="Sylfaen"/>
          <w:sz w:val="20"/>
        </w:rPr>
        <w:t>բայց</w:t>
      </w:r>
      <w:r w:rsidRPr="00AE2768">
        <w:rPr>
          <w:rFonts w:ascii="GHEA Grapalat" w:hAnsi="GHEA Grapalat" w:cs="Sylfaen"/>
          <w:sz w:val="20"/>
          <w:lang w:val="pt-BR"/>
        </w:rPr>
        <w:t xml:space="preserve"> </w:t>
      </w:r>
      <w:r w:rsidRPr="00AE2768">
        <w:rPr>
          <w:rFonts w:ascii="GHEA Grapalat" w:hAnsi="GHEA Grapalat" w:cs="Sylfaen"/>
          <w:sz w:val="20"/>
        </w:rPr>
        <w:t>ոչ</w:t>
      </w:r>
      <w:r w:rsidRPr="00AE2768">
        <w:rPr>
          <w:rFonts w:ascii="GHEA Grapalat" w:hAnsi="GHEA Grapalat" w:cs="Sylfaen"/>
          <w:sz w:val="20"/>
          <w:lang w:val="pt-BR"/>
        </w:rPr>
        <w:t xml:space="preserve"> </w:t>
      </w:r>
      <w:r w:rsidRPr="00AE2768">
        <w:rPr>
          <w:rFonts w:ascii="GHEA Grapalat" w:hAnsi="GHEA Grapalat" w:cs="Sylfaen"/>
          <w:sz w:val="20"/>
        </w:rPr>
        <w:t>ավել</w:t>
      </w:r>
      <w:r w:rsidRPr="00AE2768">
        <w:rPr>
          <w:rFonts w:ascii="GHEA Grapalat" w:hAnsi="GHEA Grapalat" w:cs="Sylfaen"/>
          <w:sz w:val="20"/>
          <w:lang w:val="pt-BR"/>
        </w:rPr>
        <w:t xml:space="preserve"> </w:t>
      </w:r>
      <w:r w:rsidRPr="00AE2768">
        <w:rPr>
          <w:rFonts w:ascii="GHEA Grapalat" w:hAnsi="GHEA Grapalat" w:cs="Sylfaen"/>
          <w:sz w:val="20"/>
        </w:rPr>
        <w:t>քան</w:t>
      </w:r>
      <w:r w:rsidRPr="00AE2768">
        <w:rPr>
          <w:rFonts w:ascii="GHEA Grapalat" w:hAnsi="GHEA Grapalat" w:cs="Sylfaen"/>
          <w:sz w:val="20"/>
          <w:lang w:val="pt-BR"/>
        </w:rPr>
        <w:t xml:space="preserve"> </w:t>
      </w:r>
      <w:r w:rsidRPr="00AE2768">
        <w:rPr>
          <w:rFonts w:ascii="GHEA Grapalat" w:hAnsi="GHEA Grapalat" w:cs="Sylfaen"/>
          <w:sz w:val="20"/>
        </w:rPr>
        <w:t>պայմանագրով</w:t>
      </w:r>
      <w:r w:rsidRPr="00AE2768">
        <w:rPr>
          <w:rFonts w:ascii="GHEA Grapalat" w:hAnsi="GHEA Grapalat" w:cs="Sylfaen"/>
          <w:sz w:val="20"/>
          <w:lang w:val="pt-BR"/>
        </w:rPr>
        <w:t xml:space="preserve"> </w:t>
      </w:r>
      <w:r w:rsidRPr="00AE2768">
        <w:rPr>
          <w:rFonts w:ascii="GHEA Grapalat" w:hAnsi="GHEA Grapalat" w:cs="Sylfaen"/>
          <w:sz w:val="20"/>
        </w:rPr>
        <w:t>սահմանված</w:t>
      </w:r>
      <w:r w:rsidRPr="00AE2768">
        <w:rPr>
          <w:rFonts w:ascii="GHEA Grapalat" w:hAnsi="GHEA Grapalat" w:cs="Sylfaen"/>
          <w:sz w:val="20"/>
          <w:lang w:val="pt-BR"/>
        </w:rPr>
        <w:t xml:space="preserve"> </w:t>
      </w:r>
      <w:r w:rsidRPr="00AE2768">
        <w:rPr>
          <w:rFonts w:ascii="GHEA Grapalat" w:hAnsi="GHEA Grapalat" w:cs="Sylfaen"/>
          <w:sz w:val="20"/>
        </w:rPr>
        <w:t>ժամկետն</w:t>
      </w:r>
      <w:r w:rsidRPr="00AE2768">
        <w:rPr>
          <w:rFonts w:ascii="GHEA Grapalat" w:hAnsi="GHEA Grapalat" w:cs="Sylfaen"/>
          <w:sz w:val="20"/>
          <w:lang w:val="pt-BR"/>
        </w:rPr>
        <w:t xml:space="preserve"> </w:t>
      </w:r>
      <w:r w:rsidRPr="00AE2768">
        <w:rPr>
          <w:rFonts w:ascii="GHEA Grapalat" w:hAnsi="GHEA Grapalat" w:cs="Sylfaen"/>
          <w:sz w:val="20"/>
        </w:rPr>
        <w:t>է</w:t>
      </w:r>
      <w:r w:rsidRPr="00AE2768">
        <w:rPr>
          <w:rFonts w:ascii="GHEA Grapalat" w:hAnsi="GHEA Grapalat" w:cs="Sylfaen"/>
          <w:sz w:val="20"/>
          <w:lang w:val="pt-BR"/>
        </w:rPr>
        <w:t>:</w:t>
      </w:r>
    </w:p>
    <w:p w14:paraId="0E5EB419" w14:textId="77777777" w:rsidR="00642BF3" w:rsidRPr="00AE2768" w:rsidRDefault="00642BF3" w:rsidP="00642BF3">
      <w:pPr>
        <w:tabs>
          <w:tab w:val="left" w:pos="720"/>
        </w:tabs>
        <w:jc w:val="both"/>
        <w:rPr>
          <w:rFonts w:ascii="GHEA Grapalat" w:hAnsi="GHEA Grapalat"/>
          <w:sz w:val="20"/>
          <w:lang w:val="hy-AM"/>
        </w:rPr>
      </w:pPr>
      <w:r w:rsidRPr="00AE2768">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622FDC1A" w14:textId="77777777" w:rsidR="00642BF3" w:rsidRPr="00AE2768" w:rsidRDefault="00642BF3" w:rsidP="00642BF3">
      <w:pPr>
        <w:tabs>
          <w:tab w:val="num" w:pos="0"/>
          <w:tab w:val="left" w:pos="720"/>
          <w:tab w:val="num" w:pos="900"/>
        </w:tabs>
        <w:jc w:val="both"/>
        <w:rPr>
          <w:rFonts w:ascii="GHEA Grapalat" w:hAnsi="GHEA Grapalat"/>
          <w:sz w:val="20"/>
          <w:lang w:val="hy-AM"/>
        </w:rPr>
      </w:pPr>
      <w:r w:rsidRPr="00AE2768">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611BB40D" w14:textId="77777777" w:rsidR="00642BF3" w:rsidRPr="00AE2768" w:rsidRDefault="00642BF3" w:rsidP="00642BF3">
      <w:pPr>
        <w:ind w:firstLine="567"/>
        <w:jc w:val="both"/>
        <w:rPr>
          <w:rFonts w:ascii="GHEA Grapalat" w:hAnsi="GHEA Grapalat"/>
          <w:sz w:val="20"/>
          <w:szCs w:val="20"/>
          <w:lang w:val="hy-AM" w:eastAsia="ru-RU"/>
        </w:rPr>
      </w:pPr>
      <w:r w:rsidRPr="00AE2768">
        <w:rPr>
          <w:rFonts w:ascii="GHEA Grapalat" w:hAnsi="GHEA Grapalat"/>
          <w:sz w:val="20"/>
          <w:lang w:val="hy-AM"/>
        </w:rPr>
        <w:tab/>
        <w:t>8.10 Պ</w:t>
      </w:r>
      <w:r w:rsidRPr="00AE2768">
        <w:rPr>
          <w:rFonts w:ascii="GHEA Grapalat" w:hAnsi="GHEA Grapalat"/>
          <w:spacing w:val="-4"/>
          <w:sz w:val="20"/>
          <w:szCs w:val="20"/>
          <w:lang w:val="hy-AM" w:eastAsia="ru-RU"/>
        </w:rPr>
        <w:t xml:space="preserve">այմանագիրը չի </w:t>
      </w:r>
      <w:r w:rsidRPr="00AE2768">
        <w:rPr>
          <w:rFonts w:ascii="GHEA Grapalat" w:hAnsi="GHEA Grapalat"/>
          <w:sz w:val="20"/>
          <w:szCs w:val="20"/>
          <w:lang w:val="hy-AM" w:eastAsia="ru-RU"/>
        </w:rPr>
        <w:t>կարող փոփոխվել կողմերի պարտա</w:t>
      </w:r>
      <w:r w:rsidRPr="00AE2768">
        <w:rPr>
          <w:rFonts w:ascii="GHEA Grapalat" w:hAnsi="GHEA Grapalat"/>
          <w:sz w:val="20"/>
          <w:szCs w:val="20"/>
          <w:lang w:val="hy-AM" w:eastAsia="ru-RU"/>
        </w:rPr>
        <w:softHyphen/>
        <w:t>վորու</w:t>
      </w:r>
      <w:r w:rsidRPr="00AE2768">
        <w:rPr>
          <w:rFonts w:ascii="GHEA Grapalat" w:hAnsi="GHEA Grapalat"/>
          <w:sz w:val="20"/>
          <w:szCs w:val="20"/>
          <w:lang w:val="hy-AM" w:eastAsia="ru-RU"/>
        </w:rPr>
        <w:softHyphen/>
        <w:t>թյունների մասնակի չկատարման հետևանքով</w:t>
      </w:r>
      <w:r w:rsidRPr="00AE2768" w:rsidDel="00591DE3">
        <w:rPr>
          <w:rFonts w:ascii="GHEA Grapalat" w:hAnsi="GHEA Grapalat"/>
          <w:sz w:val="20"/>
          <w:szCs w:val="20"/>
          <w:lang w:val="hy-AM" w:eastAsia="ru-RU"/>
        </w:rPr>
        <w:t xml:space="preserve"> </w:t>
      </w:r>
      <w:r w:rsidRPr="00AE2768">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7ED7320F" w14:textId="77777777" w:rsidR="00642BF3" w:rsidRPr="005A2C08" w:rsidRDefault="00642BF3" w:rsidP="00642BF3">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lastRenderedPageBreak/>
        <w:tab/>
        <w:t>8.11 Վաճառողի  կողմից ստանձնած պարտավորությունները չկատա</w:t>
      </w:r>
      <w:r w:rsidRPr="00AE2768">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17" w:name="_Hlk23253914"/>
      <w:r w:rsidRPr="00AE2768">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Pr="002F58FE">
        <w:rPr>
          <w:rFonts w:ascii="GHEA Grapalat" w:hAnsi="GHEA Grapalat"/>
          <w:sz w:val="20"/>
          <w:szCs w:val="20"/>
          <w:lang w:val="hy-AM" w:eastAsia="ru-RU"/>
        </w:rPr>
        <w:t xml:space="preserve">Գնորդը այն </w:t>
      </w:r>
      <w:r w:rsidRPr="00AE2768">
        <w:rPr>
          <w:rFonts w:ascii="GHEA Grapalat" w:hAnsi="GHEA Grapalat"/>
          <w:sz w:val="20"/>
          <w:szCs w:val="20"/>
          <w:lang w:val="hy-AM" w:eastAsia="ru-RU"/>
        </w:rPr>
        <w:t xml:space="preserve">ուղարկվում է նաև </w:t>
      </w:r>
      <w:r w:rsidRPr="002F58FE">
        <w:rPr>
          <w:rFonts w:ascii="GHEA Grapalat" w:hAnsi="GHEA Grapalat"/>
          <w:sz w:val="20"/>
          <w:szCs w:val="20"/>
          <w:lang w:val="hy-AM" w:eastAsia="ru-RU"/>
        </w:rPr>
        <w:t xml:space="preserve">Վաճառողի </w:t>
      </w:r>
      <w:r w:rsidRPr="00AE2768">
        <w:rPr>
          <w:rFonts w:ascii="GHEA Grapalat" w:hAnsi="GHEA Grapalat"/>
          <w:sz w:val="20"/>
          <w:szCs w:val="20"/>
          <w:lang w:val="hy-AM" w:eastAsia="ru-RU"/>
        </w:rPr>
        <w:t>էլեկտրոնային փոստին:</w:t>
      </w:r>
      <w:bookmarkEnd w:id="17"/>
      <w:r w:rsidRPr="00AE2768">
        <w:rPr>
          <w:rFonts w:ascii="GHEA Grapalat" w:hAnsi="GHEA Grapalat"/>
          <w:sz w:val="20"/>
          <w:szCs w:val="20"/>
          <w:lang w:val="hy-AM" w:eastAsia="ru-RU"/>
        </w:rPr>
        <w:t xml:space="preserve">   </w:t>
      </w:r>
    </w:p>
    <w:p w14:paraId="20A85366" w14:textId="77777777" w:rsidR="00642BF3" w:rsidRPr="00E979A6" w:rsidRDefault="00642BF3" w:rsidP="00642BF3">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w:t>
      </w:r>
      <w:r w:rsidRPr="00BB5CBA">
        <w:rPr>
          <w:rFonts w:ascii="GHEA Grapalat" w:hAnsi="GHEA Grapalat"/>
          <w:sz w:val="20"/>
          <w:szCs w:val="20"/>
          <w:lang w:val="hy-AM" w:eastAsia="ru-RU"/>
        </w:rPr>
        <w:t>բանկին վճարման հանձնարարական տալու</w:t>
      </w:r>
      <w:r w:rsidRPr="008C6ADB">
        <w:rPr>
          <w:rFonts w:ascii="GHEA Grapalat" w:hAnsi="GHEA Grapalat"/>
          <w:sz w:val="20"/>
          <w:szCs w:val="20"/>
          <w:lang w:val="hy-AM" w:eastAsia="ru-RU"/>
        </w:rPr>
        <w:t xml:space="preserve"> օրվան նախորդող օրը</w:t>
      </w:r>
      <w:r w:rsidRPr="00E979A6">
        <w:rPr>
          <w:rFonts w:ascii="GHEA Grapalat" w:hAnsi="GHEA Grapalat"/>
          <w:sz w:val="20"/>
          <w:szCs w:val="20"/>
          <w:lang w:val="hy-AM" w:eastAsia="ru-RU"/>
        </w:rPr>
        <w:t>:</w:t>
      </w:r>
    </w:p>
    <w:p w14:paraId="749443E6" w14:textId="77777777" w:rsidR="00642BF3" w:rsidRPr="00AE2768" w:rsidRDefault="00642BF3" w:rsidP="00642BF3">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t>8.1</w:t>
      </w:r>
      <w:r w:rsidRPr="00E979A6">
        <w:rPr>
          <w:rFonts w:ascii="GHEA Grapalat" w:hAnsi="GHEA Grapalat"/>
          <w:sz w:val="20"/>
          <w:szCs w:val="20"/>
          <w:lang w:val="hy-AM" w:eastAsia="ru-RU"/>
        </w:rPr>
        <w:t>3</w:t>
      </w:r>
      <w:r w:rsidRPr="00AE2768">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6FDB235" w14:textId="77777777" w:rsidR="00642BF3" w:rsidRPr="00AE2768" w:rsidRDefault="00642BF3" w:rsidP="00642BF3">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t xml:space="preserve"> 8.1</w:t>
      </w:r>
      <w:r w:rsidRPr="00E979A6">
        <w:rPr>
          <w:rFonts w:ascii="GHEA Grapalat" w:hAnsi="GHEA Grapalat"/>
          <w:sz w:val="20"/>
          <w:szCs w:val="20"/>
          <w:lang w:val="hy-AM" w:eastAsia="ru-RU"/>
        </w:rPr>
        <w:t>4</w:t>
      </w:r>
      <w:r w:rsidRPr="00AE2768">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Pr="00B20C0B">
        <w:rPr>
          <w:rFonts w:ascii="GHEA Grapalat" w:hAnsi="GHEA Grapalat"/>
          <w:sz w:val="20"/>
          <w:szCs w:val="20"/>
          <w:lang w:val="hy-AM" w:eastAsia="ru-RU"/>
        </w:rPr>
        <w:t xml:space="preserve">, </w:t>
      </w:r>
      <w:r w:rsidRPr="00AE2768">
        <w:rPr>
          <w:rFonts w:ascii="GHEA Grapalat" w:hAnsi="GHEA Grapalat"/>
          <w:sz w:val="20"/>
          <w:szCs w:val="20"/>
          <w:lang w:val="hy-AM" w:eastAsia="ru-RU"/>
        </w:rPr>
        <w:t xml:space="preserve">N 3.1 </w:t>
      </w:r>
      <w:r w:rsidRPr="00B20C0B">
        <w:rPr>
          <w:rFonts w:ascii="GHEA Grapalat" w:hAnsi="GHEA Grapalat"/>
          <w:sz w:val="20"/>
          <w:szCs w:val="20"/>
          <w:lang w:val="hy-AM" w:eastAsia="ru-RU"/>
        </w:rPr>
        <w:t xml:space="preserve">և </w:t>
      </w:r>
      <w:r>
        <w:rPr>
          <w:rFonts w:ascii="GHEA Grapalat" w:hAnsi="GHEA Grapalat"/>
          <w:sz w:val="20"/>
          <w:szCs w:val="20"/>
          <w:lang w:val="hy-AM" w:eastAsia="ru-RU"/>
        </w:rPr>
        <w:t xml:space="preserve">N 4 </w:t>
      </w:r>
      <w:r w:rsidRPr="00AE2768">
        <w:rPr>
          <w:rFonts w:ascii="GHEA Grapalat" w:hAnsi="GHEA Grapalat"/>
          <w:sz w:val="20"/>
          <w:szCs w:val="20"/>
          <w:lang w:val="hy-AM" w:eastAsia="ru-RU"/>
        </w:rPr>
        <w:t>հավելվածները, համարվում են պայմանագրի անբաժանելի մասը։</w:t>
      </w:r>
    </w:p>
    <w:p w14:paraId="7DAA8B91" w14:textId="77777777" w:rsidR="00642BF3" w:rsidRPr="005A2C08" w:rsidRDefault="00642BF3" w:rsidP="00642BF3">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t>8.1</w:t>
      </w:r>
      <w:r w:rsidRPr="00E979A6">
        <w:rPr>
          <w:rFonts w:ascii="GHEA Grapalat" w:hAnsi="GHEA Grapalat"/>
          <w:sz w:val="20"/>
          <w:szCs w:val="20"/>
          <w:lang w:val="hy-AM" w:eastAsia="ru-RU"/>
        </w:rPr>
        <w:t>5</w:t>
      </w:r>
      <w:r w:rsidRPr="00AE2768">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12B944AC" w14:textId="77777777" w:rsidR="00642BF3" w:rsidRPr="00FD59FC" w:rsidRDefault="00642BF3" w:rsidP="00642BF3">
      <w:pPr>
        <w:ind w:firstLine="567"/>
        <w:jc w:val="both"/>
        <w:rPr>
          <w:rFonts w:ascii="GHEA Grapalat" w:hAnsi="GHEA Grapalat"/>
          <w:b/>
          <w:sz w:val="20"/>
          <w:szCs w:val="20"/>
          <w:lang w:val="hy-AM" w:eastAsia="ru-RU"/>
        </w:rPr>
      </w:pPr>
      <w:r>
        <w:rPr>
          <w:rFonts w:ascii="GHEA Grapalat" w:hAnsi="GHEA Grapalat"/>
          <w:b/>
          <w:sz w:val="20"/>
          <w:szCs w:val="20"/>
          <w:lang w:val="hy-AM" w:eastAsia="ru-RU"/>
        </w:rPr>
        <w:t>8.16</w:t>
      </w:r>
      <w:r w:rsidRPr="00FD59FC">
        <w:rPr>
          <w:rFonts w:ascii="GHEA Grapalat" w:hAnsi="GHEA Grapalat"/>
          <w:b/>
          <w:sz w:val="20"/>
          <w:szCs w:val="20"/>
          <w:lang w:val="hy-AM" w:eastAsia="ru-RU"/>
        </w:rPr>
        <w:t xml:space="preserve"> </w:t>
      </w:r>
      <w:r w:rsidRPr="005529E0">
        <w:rPr>
          <w:rFonts w:ascii="GHEA Grapalat" w:hAnsi="GHEA Grapalat"/>
          <w:b/>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տասը աշխատանքային օրվա ընթացքում։ Հակառակ դեպքում պայմանագիրը Գնորդի կողմից միակողմանիորեն լուծվում է:</w:t>
      </w:r>
      <w:r w:rsidRPr="005529E0">
        <w:rPr>
          <w:rStyle w:val="FootnoteReference"/>
          <w:rFonts w:ascii="GHEA Grapalat" w:hAnsi="GHEA Grapalat"/>
          <w:b/>
          <w:color w:val="FFFFFF"/>
          <w:sz w:val="20"/>
          <w:szCs w:val="20"/>
          <w:lang w:val="hy-AM" w:eastAsia="ru-RU"/>
        </w:rPr>
        <w:footnoteReference w:id="25"/>
      </w:r>
    </w:p>
    <w:p w14:paraId="21BDB0BB" w14:textId="77777777" w:rsidR="0063504B" w:rsidRDefault="0063504B" w:rsidP="00642BF3">
      <w:pPr>
        <w:jc w:val="both"/>
        <w:rPr>
          <w:rFonts w:ascii="GHEA Grapalat" w:hAnsi="GHEA Grapalat"/>
          <w:b/>
          <w:sz w:val="20"/>
          <w:lang w:val="hy-AM"/>
        </w:rPr>
      </w:pPr>
    </w:p>
    <w:p w14:paraId="72A9AC15" w14:textId="77777777" w:rsidR="00642BF3" w:rsidRPr="00492BFC" w:rsidRDefault="00642BF3" w:rsidP="00642BF3">
      <w:pPr>
        <w:jc w:val="both"/>
        <w:rPr>
          <w:rFonts w:ascii="GHEA Grapalat" w:hAnsi="GHEA Grapalat"/>
          <w:b/>
          <w:sz w:val="20"/>
          <w:lang w:val="hy-AM"/>
        </w:rPr>
      </w:pPr>
      <w:r>
        <w:rPr>
          <w:rFonts w:ascii="GHEA Grapalat" w:hAnsi="GHEA Grapalat"/>
          <w:b/>
          <w:sz w:val="20"/>
          <w:lang w:val="hy-AM"/>
        </w:rPr>
        <w:t>9</w:t>
      </w:r>
      <w:r>
        <w:rPr>
          <w:rFonts w:ascii="Cambria Math" w:hAnsi="Cambria Math" w:cs="Cambria Math"/>
          <w:b/>
          <w:sz w:val="20"/>
          <w:lang w:val="hy-AM"/>
        </w:rPr>
        <w:t>․</w:t>
      </w:r>
      <w:r>
        <w:rPr>
          <w:rFonts w:ascii="GHEA Grapalat" w:hAnsi="GHEA Grapalat"/>
          <w:b/>
          <w:sz w:val="20"/>
          <w:lang w:val="hy-AM"/>
        </w:rPr>
        <w:t xml:space="preserve"> </w:t>
      </w:r>
      <w:r w:rsidRPr="00492BFC">
        <w:rPr>
          <w:rFonts w:ascii="GHEA Grapalat" w:hAnsi="GHEA Grapalat"/>
          <w:b/>
          <w:sz w:val="20"/>
          <w:lang w:val="hy-AM"/>
        </w:rPr>
        <w:t>Կողմերի հասցեները, բանկային վավերապայմանները և ստորագրությունները</w:t>
      </w:r>
    </w:p>
    <w:tbl>
      <w:tblPr>
        <w:tblW w:w="10413" w:type="dxa"/>
        <w:jc w:val="center"/>
        <w:tblLayout w:type="fixed"/>
        <w:tblLook w:val="0000" w:firstRow="0" w:lastRow="0" w:firstColumn="0" w:lastColumn="0" w:noHBand="0" w:noVBand="0"/>
      </w:tblPr>
      <w:tblGrid>
        <w:gridCol w:w="4935"/>
        <w:gridCol w:w="519"/>
        <w:gridCol w:w="4959"/>
      </w:tblGrid>
      <w:tr w:rsidR="00642BF3" w:rsidRPr="0032359C" w14:paraId="41D07B22" w14:textId="77777777" w:rsidTr="00642BF3">
        <w:trPr>
          <w:trHeight w:val="3107"/>
          <w:jc w:val="center"/>
        </w:trPr>
        <w:tc>
          <w:tcPr>
            <w:tcW w:w="4935" w:type="dxa"/>
          </w:tcPr>
          <w:p w14:paraId="3B38B6C6" w14:textId="77777777" w:rsidR="0063504B" w:rsidRDefault="0063504B" w:rsidP="00642BF3">
            <w:pPr>
              <w:jc w:val="center"/>
              <w:rPr>
                <w:rFonts w:ascii="GHEA Grapalat" w:hAnsi="GHEA Grapalat" w:cs="Sylfaen"/>
                <w:b/>
                <w:bCs/>
                <w:sz w:val="22"/>
                <w:szCs w:val="22"/>
                <w:lang w:val="pt-BR"/>
              </w:rPr>
            </w:pPr>
          </w:p>
          <w:p w14:paraId="60E7D871" w14:textId="77777777" w:rsidR="00642BF3" w:rsidRPr="0032359C" w:rsidRDefault="00642BF3" w:rsidP="00642BF3">
            <w:pPr>
              <w:jc w:val="center"/>
              <w:rPr>
                <w:rFonts w:ascii="GHEA Grapalat" w:hAnsi="GHEA Grapalat"/>
                <w:sz w:val="22"/>
                <w:szCs w:val="22"/>
                <w:lang w:val="hy-AM"/>
              </w:rPr>
            </w:pPr>
            <w:r w:rsidRPr="0032359C">
              <w:rPr>
                <w:rFonts w:ascii="GHEA Grapalat" w:hAnsi="GHEA Grapalat" w:cs="Sylfaen"/>
                <w:b/>
                <w:bCs/>
                <w:sz w:val="22"/>
                <w:szCs w:val="22"/>
                <w:lang w:val="pt-BR"/>
              </w:rPr>
              <w:t>ՎԱՃԱՌՈՂ</w:t>
            </w:r>
          </w:p>
          <w:p w14:paraId="396740E4" w14:textId="77777777" w:rsidR="00642BF3" w:rsidRPr="0032359C" w:rsidRDefault="00642BF3" w:rsidP="00642BF3">
            <w:pPr>
              <w:jc w:val="center"/>
              <w:rPr>
                <w:rFonts w:ascii="GHEA Grapalat" w:hAnsi="GHEA Grapalat"/>
                <w:sz w:val="22"/>
                <w:szCs w:val="22"/>
                <w:lang w:val="hy-AM"/>
              </w:rPr>
            </w:pPr>
          </w:p>
          <w:p w14:paraId="49313C80" w14:textId="77777777" w:rsidR="00642BF3" w:rsidRPr="0032359C" w:rsidRDefault="00642BF3" w:rsidP="00642BF3">
            <w:pPr>
              <w:jc w:val="center"/>
              <w:rPr>
                <w:rFonts w:ascii="GHEA Grapalat" w:hAnsi="GHEA Grapalat"/>
                <w:sz w:val="22"/>
                <w:szCs w:val="22"/>
                <w:lang w:val="hy-AM"/>
              </w:rPr>
            </w:pPr>
          </w:p>
          <w:p w14:paraId="00EAD3E5" w14:textId="77777777" w:rsidR="00642BF3" w:rsidRPr="0032359C" w:rsidRDefault="00642BF3" w:rsidP="00642BF3">
            <w:pPr>
              <w:jc w:val="center"/>
              <w:rPr>
                <w:rFonts w:ascii="GHEA Grapalat" w:hAnsi="GHEA Grapalat"/>
                <w:sz w:val="22"/>
                <w:szCs w:val="22"/>
                <w:lang w:val="hy-AM"/>
              </w:rPr>
            </w:pPr>
          </w:p>
          <w:p w14:paraId="4BCFA00E" w14:textId="27AF2524" w:rsidR="00642BF3" w:rsidRPr="0032359C" w:rsidRDefault="00642BF3" w:rsidP="00642BF3">
            <w:pPr>
              <w:rPr>
                <w:rFonts w:ascii="GHEA Grapalat" w:hAnsi="GHEA Grapalat"/>
                <w:sz w:val="22"/>
                <w:szCs w:val="22"/>
                <w:lang w:val="hy-AM"/>
              </w:rPr>
            </w:pPr>
            <w:r w:rsidRPr="0032359C">
              <w:rPr>
                <w:rFonts w:ascii="GHEA Grapalat" w:hAnsi="GHEA Grapalat" w:cs="Sylfaen"/>
                <w:bCs/>
                <w:sz w:val="22"/>
                <w:szCs w:val="22"/>
                <w:lang w:val="hy-AM"/>
              </w:rPr>
              <w:t xml:space="preserve">       </w:t>
            </w:r>
            <w:r w:rsidR="0032359C">
              <w:rPr>
                <w:rFonts w:ascii="GHEA Grapalat" w:hAnsi="GHEA Grapalat" w:cs="Sylfaen"/>
                <w:bCs/>
                <w:sz w:val="22"/>
                <w:szCs w:val="22"/>
                <w:lang w:val="hy-AM"/>
              </w:rPr>
              <w:t>Էլ․ փոստ՝</w:t>
            </w:r>
          </w:p>
          <w:p w14:paraId="773C04D6" w14:textId="77777777" w:rsidR="00642BF3" w:rsidRPr="0032359C" w:rsidRDefault="00642BF3" w:rsidP="00642BF3">
            <w:pPr>
              <w:jc w:val="center"/>
              <w:rPr>
                <w:rFonts w:ascii="GHEA Grapalat" w:hAnsi="GHEA Grapalat"/>
                <w:sz w:val="22"/>
                <w:szCs w:val="22"/>
                <w:lang w:val="hy-AM"/>
              </w:rPr>
            </w:pPr>
          </w:p>
          <w:p w14:paraId="5492838C" w14:textId="77777777" w:rsidR="00642BF3" w:rsidRPr="0032359C" w:rsidRDefault="00642BF3" w:rsidP="00642BF3">
            <w:pPr>
              <w:jc w:val="center"/>
              <w:rPr>
                <w:rFonts w:ascii="GHEA Grapalat" w:hAnsi="GHEA Grapalat"/>
                <w:sz w:val="22"/>
                <w:szCs w:val="22"/>
                <w:lang w:val="hy-AM"/>
              </w:rPr>
            </w:pPr>
          </w:p>
          <w:p w14:paraId="13CD6ACD" w14:textId="77777777" w:rsidR="00642BF3" w:rsidRPr="0032359C" w:rsidRDefault="00642BF3" w:rsidP="00642BF3">
            <w:pPr>
              <w:jc w:val="center"/>
              <w:rPr>
                <w:rFonts w:ascii="GHEA Grapalat" w:hAnsi="GHEA Grapalat"/>
                <w:sz w:val="22"/>
                <w:szCs w:val="22"/>
                <w:lang w:val="hy-AM"/>
              </w:rPr>
            </w:pPr>
            <w:r w:rsidRPr="0032359C">
              <w:rPr>
                <w:rFonts w:ascii="GHEA Grapalat" w:hAnsi="GHEA Grapalat"/>
                <w:sz w:val="22"/>
                <w:szCs w:val="22"/>
                <w:lang w:val="hy-AM"/>
              </w:rPr>
              <w:t>---------------------------------</w:t>
            </w:r>
          </w:p>
          <w:p w14:paraId="4A870540" w14:textId="77777777" w:rsidR="00642BF3" w:rsidRPr="0032359C" w:rsidRDefault="00642BF3" w:rsidP="00642BF3">
            <w:pPr>
              <w:jc w:val="center"/>
              <w:rPr>
                <w:rFonts w:ascii="GHEA Grapalat" w:hAnsi="GHEA Grapalat"/>
                <w:sz w:val="22"/>
                <w:szCs w:val="22"/>
                <w:lang w:val="hy-AM"/>
              </w:rPr>
            </w:pPr>
            <w:r w:rsidRPr="0032359C">
              <w:rPr>
                <w:rFonts w:ascii="GHEA Grapalat" w:hAnsi="GHEA Grapalat"/>
                <w:sz w:val="22"/>
                <w:szCs w:val="22"/>
                <w:lang w:val="hy-AM"/>
              </w:rPr>
              <w:t>/</w:t>
            </w:r>
            <w:r w:rsidRPr="0032359C">
              <w:rPr>
                <w:rFonts w:ascii="GHEA Grapalat" w:hAnsi="GHEA Grapalat" w:cs="Sylfaen"/>
                <w:sz w:val="22"/>
                <w:szCs w:val="22"/>
                <w:lang w:val="hy-AM"/>
              </w:rPr>
              <w:t>ստորագրություն</w:t>
            </w:r>
            <w:r w:rsidRPr="0032359C">
              <w:rPr>
                <w:rFonts w:ascii="GHEA Grapalat" w:hAnsi="GHEA Grapalat"/>
                <w:sz w:val="22"/>
                <w:szCs w:val="22"/>
                <w:lang w:val="hy-AM"/>
              </w:rPr>
              <w:t>/</w:t>
            </w:r>
          </w:p>
          <w:p w14:paraId="38E14CBB" w14:textId="77777777" w:rsidR="00642BF3" w:rsidRPr="0032359C" w:rsidRDefault="00642BF3" w:rsidP="00642BF3">
            <w:pPr>
              <w:jc w:val="center"/>
              <w:rPr>
                <w:rFonts w:ascii="GHEA Grapalat" w:hAnsi="GHEA Grapalat"/>
                <w:sz w:val="22"/>
                <w:szCs w:val="22"/>
                <w:lang w:val="hy-AM"/>
              </w:rPr>
            </w:pPr>
            <w:r w:rsidRPr="0032359C">
              <w:rPr>
                <w:rFonts w:ascii="GHEA Grapalat" w:hAnsi="GHEA Grapalat" w:cs="Sylfaen"/>
                <w:sz w:val="22"/>
                <w:szCs w:val="22"/>
                <w:lang w:val="hy-AM"/>
              </w:rPr>
              <w:t>Կ</w:t>
            </w:r>
            <w:r w:rsidRPr="0032359C">
              <w:rPr>
                <w:rFonts w:ascii="GHEA Grapalat" w:hAnsi="GHEA Grapalat"/>
                <w:sz w:val="22"/>
                <w:szCs w:val="22"/>
                <w:lang w:val="hy-AM"/>
              </w:rPr>
              <w:t>.</w:t>
            </w:r>
            <w:r w:rsidRPr="0032359C">
              <w:rPr>
                <w:rFonts w:ascii="GHEA Grapalat" w:hAnsi="GHEA Grapalat" w:cs="Sylfaen"/>
                <w:sz w:val="22"/>
                <w:szCs w:val="22"/>
                <w:lang w:val="hy-AM"/>
              </w:rPr>
              <w:t>Տ</w:t>
            </w:r>
          </w:p>
        </w:tc>
        <w:tc>
          <w:tcPr>
            <w:tcW w:w="519" w:type="dxa"/>
          </w:tcPr>
          <w:p w14:paraId="36496BAA" w14:textId="77777777" w:rsidR="00642BF3" w:rsidRPr="0032359C" w:rsidRDefault="00642BF3" w:rsidP="00642BF3">
            <w:pPr>
              <w:jc w:val="center"/>
              <w:rPr>
                <w:rFonts w:ascii="GHEA Grapalat" w:hAnsi="GHEA Grapalat"/>
                <w:sz w:val="22"/>
                <w:szCs w:val="22"/>
                <w:lang w:val="hy-AM"/>
              </w:rPr>
            </w:pPr>
          </w:p>
        </w:tc>
        <w:tc>
          <w:tcPr>
            <w:tcW w:w="4959" w:type="dxa"/>
          </w:tcPr>
          <w:p w14:paraId="09C88C3F" w14:textId="77777777" w:rsidR="0063504B" w:rsidRDefault="00642BF3" w:rsidP="00642BF3">
            <w:pPr>
              <w:rPr>
                <w:rFonts w:ascii="GHEA Grapalat" w:hAnsi="GHEA Grapalat" w:cs="Sylfaen"/>
                <w:b/>
                <w:bCs/>
                <w:sz w:val="22"/>
                <w:szCs w:val="22"/>
                <w:lang w:val="hy-AM"/>
              </w:rPr>
            </w:pPr>
            <w:r w:rsidRPr="0032359C">
              <w:rPr>
                <w:rFonts w:ascii="GHEA Grapalat" w:hAnsi="GHEA Grapalat" w:cs="Sylfaen"/>
                <w:b/>
                <w:bCs/>
                <w:sz w:val="22"/>
                <w:szCs w:val="22"/>
                <w:lang w:val="hy-AM"/>
              </w:rPr>
              <w:t xml:space="preserve">                             </w:t>
            </w:r>
          </w:p>
          <w:p w14:paraId="39B42868" w14:textId="6BE2B1E1" w:rsidR="00642BF3" w:rsidRPr="0032359C" w:rsidRDefault="00642BF3" w:rsidP="0063504B">
            <w:pPr>
              <w:jc w:val="center"/>
              <w:rPr>
                <w:rFonts w:ascii="GHEA Grapalat" w:hAnsi="GHEA Grapalat" w:cs="Sylfaen"/>
                <w:b/>
                <w:bCs/>
                <w:sz w:val="22"/>
                <w:szCs w:val="22"/>
                <w:lang w:val="hy-AM"/>
              </w:rPr>
            </w:pPr>
            <w:r w:rsidRPr="0032359C">
              <w:rPr>
                <w:rFonts w:ascii="GHEA Grapalat" w:hAnsi="GHEA Grapalat" w:cs="Sylfaen"/>
                <w:b/>
                <w:bCs/>
                <w:sz w:val="22"/>
                <w:szCs w:val="22"/>
                <w:lang w:val="hy-AM"/>
              </w:rPr>
              <w:t>ԳՆՈՐԴ</w:t>
            </w:r>
          </w:p>
          <w:p w14:paraId="4F7EFAD7" w14:textId="11992C9B" w:rsidR="00642BF3" w:rsidRPr="0032359C" w:rsidRDefault="0032359C" w:rsidP="00642BF3">
            <w:pPr>
              <w:jc w:val="center"/>
              <w:rPr>
                <w:rFonts w:ascii="GHEA Grapalat" w:hAnsi="GHEA Grapalat" w:cs="Sylfaen"/>
                <w:b/>
                <w:bCs/>
                <w:sz w:val="22"/>
                <w:szCs w:val="22"/>
                <w:lang w:val="hy-AM"/>
              </w:rPr>
            </w:pPr>
            <w:r>
              <w:rPr>
                <w:rFonts w:ascii="GHEA Grapalat" w:hAnsi="GHEA Grapalat" w:cs="Sylfaen"/>
                <w:b/>
                <w:bCs/>
                <w:sz w:val="22"/>
                <w:szCs w:val="22"/>
                <w:lang w:val="hy-AM"/>
              </w:rPr>
              <w:t>«</w:t>
            </w:r>
            <w:r w:rsidR="00642BF3" w:rsidRPr="0032359C">
              <w:rPr>
                <w:rFonts w:ascii="GHEA Grapalat" w:hAnsi="GHEA Grapalat" w:cs="Sylfaen"/>
                <w:b/>
                <w:bCs/>
                <w:sz w:val="22"/>
                <w:szCs w:val="22"/>
                <w:lang w:val="hy-AM"/>
              </w:rPr>
              <w:t>Երքաղլույս</w:t>
            </w:r>
            <w:r>
              <w:rPr>
                <w:rFonts w:ascii="GHEA Grapalat" w:hAnsi="GHEA Grapalat" w:cs="Sylfaen"/>
                <w:b/>
                <w:bCs/>
                <w:sz w:val="22"/>
                <w:szCs w:val="22"/>
                <w:lang w:val="hy-AM"/>
              </w:rPr>
              <w:t>»</w:t>
            </w:r>
            <w:r w:rsidR="00642BF3" w:rsidRPr="0032359C">
              <w:rPr>
                <w:rFonts w:ascii="GHEA Grapalat" w:hAnsi="GHEA Grapalat" w:cs="Sylfaen"/>
                <w:b/>
                <w:bCs/>
                <w:sz w:val="22"/>
                <w:szCs w:val="22"/>
                <w:lang w:val="hy-AM"/>
              </w:rPr>
              <w:t xml:space="preserve"> ՓԲԸ</w:t>
            </w:r>
          </w:p>
          <w:p w14:paraId="5569FADF" w14:textId="77777777" w:rsidR="00642BF3" w:rsidRPr="0032359C" w:rsidRDefault="00642BF3" w:rsidP="00642BF3">
            <w:pPr>
              <w:jc w:val="center"/>
              <w:rPr>
                <w:rFonts w:ascii="GHEA Grapalat" w:hAnsi="GHEA Grapalat" w:cs="Sylfaen"/>
                <w:bCs/>
                <w:sz w:val="22"/>
                <w:szCs w:val="22"/>
                <w:lang w:val="hy-AM"/>
              </w:rPr>
            </w:pPr>
            <w:r w:rsidRPr="0032359C">
              <w:rPr>
                <w:rFonts w:ascii="GHEA Grapalat" w:hAnsi="GHEA Grapalat" w:cs="Sylfaen"/>
                <w:bCs/>
                <w:sz w:val="22"/>
                <w:szCs w:val="22"/>
                <w:lang w:val="hy-AM"/>
              </w:rPr>
              <w:t xml:space="preserve">ք. Երևան, Բուզանդի 1/4,  Կոմիտաս 28                  </w:t>
            </w:r>
          </w:p>
          <w:p w14:paraId="5DCA2503" w14:textId="77777777" w:rsidR="00642BF3" w:rsidRPr="0032359C" w:rsidRDefault="00642BF3" w:rsidP="00642BF3">
            <w:pPr>
              <w:jc w:val="center"/>
              <w:rPr>
                <w:rFonts w:ascii="GHEA Grapalat" w:hAnsi="GHEA Grapalat" w:cs="Sylfaen"/>
                <w:bCs/>
                <w:sz w:val="22"/>
                <w:szCs w:val="22"/>
                <w:lang w:val="hy-AM"/>
              </w:rPr>
            </w:pPr>
            <w:r w:rsidRPr="0032359C">
              <w:rPr>
                <w:rFonts w:ascii="GHEA Grapalat" w:hAnsi="GHEA Grapalat" w:cs="Sylfaen"/>
                <w:bCs/>
                <w:sz w:val="22"/>
                <w:szCs w:val="22"/>
                <w:lang w:val="hy-AM"/>
              </w:rPr>
              <w:t>ԱՐԱՐԱՏԲԱՆԿ ԲԲԸ</w:t>
            </w:r>
          </w:p>
          <w:p w14:paraId="2EFAC26D" w14:textId="77777777" w:rsidR="00642BF3" w:rsidRPr="0032359C" w:rsidRDefault="00642BF3" w:rsidP="00642BF3">
            <w:pPr>
              <w:jc w:val="center"/>
              <w:rPr>
                <w:rFonts w:ascii="GHEA Grapalat" w:hAnsi="GHEA Grapalat" w:cs="Sylfaen"/>
                <w:bCs/>
                <w:sz w:val="22"/>
                <w:szCs w:val="22"/>
                <w:lang w:val="hy-AM"/>
              </w:rPr>
            </w:pPr>
            <w:r w:rsidRPr="0032359C">
              <w:rPr>
                <w:rFonts w:ascii="GHEA Grapalat" w:hAnsi="GHEA Grapalat" w:cs="Sylfaen"/>
                <w:bCs/>
                <w:sz w:val="22"/>
                <w:szCs w:val="22"/>
                <w:lang w:val="hy-AM"/>
              </w:rPr>
              <w:t xml:space="preserve">    Հ/Հ 1510004597930100,  ՀՎՀՀ  02504913</w:t>
            </w:r>
          </w:p>
          <w:p w14:paraId="65019D5F" w14:textId="77777777" w:rsidR="00642BF3" w:rsidRPr="0032359C" w:rsidRDefault="00642BF3" w:rsidP="00642BF3">
            <w:pPr>
              <w:jc w:val="center"/>
              <w:rPr>
                <w:rFonts w:ascii="GHEA Grapalat" w:hAnsi="GHEA Grapalat" w:cs="Sylfaen"/>
                <w:bCs/>
                <w:sz w:val="22"/>
                <w:szCs w:val="22"/>
                <w:lang w:val="hy-AM"/>
              </w:rPr>
            </w:pPr>
            <w:r w:rsidRPr="0032359C">
              <w:rPr>
                <w:rFonts w:ascii="GHEA Grapalat" w:hAnsi="GHEA Grapalat" w:cs="Sylfaen"/>
                <w:bCs/>
                <w:sz w:val="22"/>
                <w:szCs w:val="22"/>
                <w:lang w:val="hy-AM"/>
              </w:rPr>
              <w:t xml:space="preserve">էլ. փոստ   yerqaxluys@yerevan.am,    </w:t>
            </w:r>
          </w:p>
          <w:p w14:paraId="09FF342F" w14:textId="77777777" w:rsidR="00642BF3" w:rsidRPr="0032359C" w:rsidRDefault="00642BF3" w:rsidP="00642BF3">
            <w:pPr>
              <w:jc w:val="center"/>
              <w:rPr>
                <w:rFonts w:ascii="GHEA Grapalat" w:hAnsi="GHEA Grapalat" w:cs="Sylfaen"/>
                <w:b/>
                <w:bCs/>
                <w:sz w:val="22"/>
                <w:szCs w:val="22"/>
                <w:lang w:val="hy-AM"/>
              </w:rPr>
            </w:pPr>
            <w:r w:rsidRPr="0032359C">
              <w:rPr>
                <w:rFonts w:ascii="GHEA Grapalat" w:hAnsi="GHEA Grapalat" w:cs="Sylfaen"/>
                <w:b/>
                <w:bCs/>
                <w:sz w:val="22"/>
                <w:szCs w:val="22"/>
                <w:lang w:val="hy-AM"/>
              </w:rPr>
              <w:t xml:space="preserve">   </w:t>
            </w:r>
          </w:p>
          <w:p w14:paraId="1E81AD6B" w14:textId="77777777" w:rsidR="00642BF3" w:rsidRPr="0032359C" w:rsidRDefault="00642BF3" w:rsidP="00642BF3">
            <w:pPr>
              <w:jc w:val="center"/>
              <w:rPr>
                <w:rFonts w:ascii="GHEA Grapalat" w:hAnsi="GHEA Grapalat" w:cs="Sylfaen"/>
                <w:b/>
                <w:bCs/>
                <w:sz w:val="22"/>
                <w:szCs w:val="22"/>
                <w:lang w:val="hy-AM"/>
              </w:rPr>
            </w:pPr>
          </w:p>
          <w:p w14:paraId="6FE69A24" w14:textId="77777777" w:rsidR="00642BF3" w:rsidRPr="0032359C" w:rsidRDefault="00642BF3" w:rsidP="00642BF3">
            <w:pPr>
              <w:jc w:val="center"/>
              <w:rPr>
                <w:rFonts w:ascii="GHEA Grapalat" w:hAnsi="GHEA Grapalat"/>
                <w:sz w:val="22"/>
                <w:szCs w:val="22"/>
                <w:lang w:val="hy-AM"/>
              </w:rPr>
            </w:pPr>
            <w:r w:rsidRPr="0032359C">
              <w:rPr>
                <w:rFonts w:ascii="GHEA Grapalat" w:hAnsi="GHEA Grapalat"/>
                <w:sz w:val="22"/>
                <w:szCs w:val="22"/>
                <w:lang w:val="hy-AM"/>
              </w:rPr>
              <w:t>---------------------------------</w:t>
            </w:r>
          </w:p>
          <w:p w14:paraId="7CB440B9" w14:textId="77777777" w:rsidR="00642BF3" w:rsidRPr="0032359C" w:rsidRDefault="00642BF3" w:rsidP="00642BF3">
            <w:pPr>
              <w:jc w:val="center"/>
              <w:rPr>
                <w:rFonts w:ascii="GHEA Grapalat" w:hAnsi="GHEA Grapalat"/>
                <w:sz w:val="22"/>
                <w:szCs w:val="22"/>
                <w:lang w:val="hy-AM"/>
              </w:rPr>
            </w:pPr>
            <w:r w:rsidRPr="0032359C">
              <w:rPr>
                <w:rFonts w:ascii="GHEA Grapalat" w:hAnsi="GHEA Grapalat"/>
                <w:sz w:val="22"/>
                <w:szCs w:val="22"/>
                <w:lang w:val="hy-AM"/>
              </w:rPr>
              <w:t>/</w:t>
            </w:r>
            <w:r w:rsidRPr="0032359C">
              <w:rPr>
                <w:rFonts w:ascii="GHEA Grapalat" w:hAnsi="GHEA Grapalat" w:cs="Sylfaen"/>
                <w:sz w:val="22"/>
                <w:szCs w:val="22"/>
                <w:lang w:val="hy-AM"/>
              </w:rPr>
              <w:t>ստորագրություն</w:t>
            </w:r>
            <w:r w:rsidRPr="0032359C">
              <w:rPr>
                <w:rFonts w:ascii="GHEA Grapalat" w:hAnsi="GHEA Grapalat"/>
                <w:sz w:val="22"/>
                <w:szCs w:val="22"/>
                <w:lang w:val="hy-AM"/>
              </w:rPr>
              <w:t>/</w:t>
            </w:r>
          </w:p>
          <w:p w14:paraId="2A23FDE8" w14:textId="77777777" w:rsidR="00642BF3" w:rsidRPr="0032359C" w:rsidRDefault="00642BF3" w:rsidP="00642BF3">
            <w:pPr>
              <w:jc w:val="center"/>
              <w:rPr>
                <w:rFonts w:ascii="GHEA Grapalat" w:hAnsi="GHEA Grapalat"/>
                <w:sz w:val="22"/>
                <w:szCs w:val="22"/>
                <w:lang w:val="ru-RU"/>
              </w:rPr>
            </w:pPr>
            <w:r w:rsidRPr="0032359C">
              <w:rPr>
                <w:rFonts w:ascii="GHEA Grapalat" w:hAnsi="GHEA Grapalat" w:cs="Sylfaen"/>
                <w:sz w:val="22"/>
                <w:szCs w:val="22"/>
                <w:lang w:val="hy-AM"/>
              </w:rPr>
              <w:t>Կ</w:t>
            </w:r>
            <w:r w:rsidRPr="0032359C">
              <w:rPr>
                <w:rFonts w:ascii="GHEA Grapalat" w:hAnsi="GHEA Grapalat"/>
                <w:sz w:val="22"/>
                <w:szCs w:val="22"/>
                <w:lang w:val="hy-AM"/>
              </w:rPr>
              <w:t>.</w:t>
            </w:r>
            <w:r w:rsidRPr="0032359C">
              <w:rPr>
                <w:rFonts w:ascii="GHEA Grapalat" w:hAnsi="GHEA Grapalat" w:cs="Sylfaen"/>
                <w:sz w:val="22"/>
                <w:szCs w:val="22"/>
                <w:lang w:val="hy-AM"/>
              </w:rPr>
              <w:t>Տ</w:t>
            </w:r>
            <w:r w:rsidRPr="0032359C">
              <w:rPr>
                <w:rFonts w:ascii="GHEA Grapalat" w:hAnsi="GHEA Grapalat" w:cs="Sylfaen"/>
                <w:b/>
                <w:bCs/>
                <w:sz w:val="22"/>
                <w:szCs w:val="22"/>
                <w:lang w:val="ru-RU"/>
              </w:rPr>
              <w:t xml:space="preserve"> </w:t>
            </w:r>
          </w:p>
        </w:tc>
      </w:tr>
    </w:tbl>
    <w:p w14:paraId="7610969F" w14:textId="77777777" w:rsidR="00642BF3" w:rsidRDefault="00642BF3" w:rsidP="00642BF3">
      <w:pPr>
        <w:ind w:firstLine="567"/>
        <w:jc w:val="both"/>
        <w:rPr>
          <w:rFonts w:ascii="GHEA Grapalat" w:hAnsi="GHEA Grapalat" w:cs="Sylfaen"/>
          <w:i/>
          <w:sz w:val="20"/>
          <w:lang w:val="hy-AM"/>
        </w:rPr>
      </w:pPr>
    </w:p>
    <w:p w14:paraId="756F58B4" w14:textId="77777777" w:rsidR="00642BF3" w:rsidRPr="00A71D81" w:rsidRDefault="00642BF3" w:rsidP="00642BF3">
      <w:pPr>
        <w:ind w:firstLine="567"/>
        <w:jc w:val="both"/>
        <w:rPr>
          <w:rFonts w:ascii="GHEA Grapalat" w:hAnsi="GHEA Grapalat" w:cs="Sylfaen"/>
          <w:sz w:val="20"/>
          <w:u w:val="single"/>
          <w:lang w:val="hy-AM"/>
        </w:rPr>
      </w:pPr>
      <w:r w:rsidRPr="00AE2768">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r w:rsidRPr="00A71D81">
        <w:rPr>
          <w:rFonts w:ascii="GHEA Grapalat" w:hAnsi="GHEA Grapalat"/>
          <w:sz w:val="20"/>
          <w:szCs w:val="20"/>
          <w:lang w:val="hy-AM" w:eastAsia="ru-RU"/>
        </w:rPr>
        <w:tab/>
      </w:r>
    </w:p>
    <w:p w14:paraId="4BAAF6D6" w14:textId="77777777" w:rsidR="00642BF3" w:rsidRPr="003C10A4" w:rsidRDefault="00642BF3" w:rsidP="00642BF3">
      <w:pPr>
        <w:jc w:val="center"/>
        <w:rPr>
          <w:rFonts w:ascii="GHEA Grapalat" w:hAnsi="GHEA Grapalat"/>
          <w:sz w:val="20"/>
          <w:lang w:val="hy-AM"/>
        </w:rPr>
      </w:pPr>
    </w:p>
    <w:p w14:paraId="78CC5CE9" w14:textId="77777777" w:rsidR="00642BF3" w:rsidRPr="00A71D81" w:rsidRDefault="00642BF3" w:rsidP="00642BF3">
      <w:pPr>
        <w:rPr>
          <w:rFonts w:ascii="GHEA Grapalat" w:hAnsi="GHEA Grapalat"/>
          <w:sz w:val="20"/>
          <w:lang w:val="hy-AM"/>
        </w:rPr>
      </w:pPr>
    </w:p>
    <w:p w14:paraId="5315496F" w14:textId="77777777" w:rsidR="00642BF3" w:rsidRPr="00A71D81" w:rsidRDefault="00642BF3" w:rsidP="00642BF3">
      <w:pPr>
        <w:jc w:val="right"/>
        <w:rPr>
          <w:rFonts w:ascii="GHEA Grapalat" w:hAnsi="GHEA Grapalat"/>
          <w:sz w:val="20"/>
          <w:lang w:val="hy-AM"/>
        </w:rPr>
        <w:sectPr w:rsidR="00642BF3" w:rsidRPr="00A71D81" w:rsidSect="0063504B">
          <w:pgSz w:w="11906" w:h="16838" w:code="9"/>
          <w:pgMar w:top="426" w:right="662" w:bottom="426" w:left="1138" w:header="562" w:footer="562" w:gutter="0"/>
          <w:cols w:space="720"/>
        </w:sectPr>
      </w:pPr>
    </w:p>
    <w:p w14:paraId="72AF0BA7" w14:textId="77777777" w:rsidR="00642BF3" w:rsidRPr="00752623" w:rsidRDefault="00642BF3" w:rsidP="00642BF3">
      <w:pPr>
        <w:jc w:val="right"/>
        <w:rPr>
          <w:rFonts w:ascii="GHEA Grapalat" w:hAnsi="GHEA Grapalat"/>
          <w:i/>
          <w:sz w:val="18"/>
          <w:lang w:val="hy-AM"/>
        </w:rPr>
      </w:pPr>
      <w:r w:rsidRPr="00752623">
        <w:rPr>
          <w:rFonts w:ascii="GHEA Grapalat" w:hAnsi="GHEA Grapalat"/>
          <w:i/>
          <w:sz w:val="18"/>
          <w:lang w:val="hy-AM"/>
        </w:rPr>
        <w:lastRenderedPageBreak/>
        <w:t>Հավելված N 2</w:t>
      </w:r>
    </w:p>
    <w:p w14:paraId="405EE7D3" w14:textId="61FDACC5" w:rsidR="00642BF3" w:rsidRPr="00752623" w:rsidRDefault="00642BF3" w:rsidP="00642BF3">
      <w:pPr>
        <w:jc w:val="right"/>
        <w:rPr>
          <w:rFonts w:ascii="GHEA Grapalat" w:hAnsi="GHEA Grapalat"/>
          <w:i/>
          <w:sz w:val="18"/>
          <w:lang w:val="hy-AM"/>
        </w:rPr>
      </w:pPr>
      <w:r w:rsidRPr="00752623">
        <w:rPr>
          <w:rFonts w:ascii="GHEA Grapalat" w:hAnsi="GHEA Grapalat"/>
          <w:i/>
          <w:sz w:val="18"/>
          <w:lang w:val="hy-AM"/>
        </w:rPr>
        <w:t>«         »              20</w:t>
      </w:r>
      <w:r w:rsidRPr="0096457E">
        <w:rPr>
          <w:rFonts w:ascii="GHEA Grapalat" w:hAnsi="GHEA Grapalat"/>
          <w:i/>
          <w:sz w:val="18"/>
          <w:lang w:val="hy-AM"/>
        </w:rPr>
        <w:t>2</w:t>
      </w:r>
      <w:r w:rsidR="00042B93" w:rsidRPr="00CB46E3">
        <w:rPr>
          <w:rFonts w:ascii="GHEA Grapalat" w:hAnsi="GHEA Grapalat"/>
          <w:i/>
          <w:sz w:val="18"/>
          <w:lang w:val="hy-AM"/>
        </w:rPr>
        <w:t xml:space="preserve">  </w:t>
      </w:r>
      <w:r w:rsidRPr="00752623">
        <w:rPr>
          <w:rFonts w:ascii="GHEA Grapalat" w:hAnsi="GHEA Grapalat"/>
          <w:i/>
          <w:sz w:val="18"/>
          <w:lang w:val="hy-AM"/>
        </w:rPr>
        <w:t xml:space="preserve"> թ. կնքված </w:t>
      </w:r>
    </w:p>
    <w:p w14:paraId="13F061B2" w14:textId="4DFB7B11" w:rsidR="00642BF3" w:rsidRPr="00752623" w:rsidRDefault="00642BF3" w:rsidP="00642BF3">
      <w:pPr>
        <w:jc w:val="right"/>
        <w:rPr>
          <w:rFonts w:ascii="GHEA Grapalat" w:hAnsi="GHEA Grapalat"/>
          <w:i/>
          <w:sz w:val="18"/>
          <w:lang w:val="hy-AM"/>
        </w:rPr>
      </w:pPr>
      <w:r w:rsidRPr="00752623">
        <w:rPr>
          <w:rFonts w:ascii="GHEA Grapalat" w:hAnsi="GHEA Grapalat"/>
          <w:i/>
          <w:sz w:val="18"/>
          <w:lang w:val="hy-AM"/>
        </w:rPr>
        <w:t xml:space="preserve">                    </w:t>
      </w:r>
      <w:r w:rsidRPr="006C5BE0">
        <w:rPr>
          <w:rFonts w:ascii="GHEA Grapalat" w:hAnsi="GHEA Grapalat"/>
          <w:b/>
          <w:sz w:val="20"/>
          <w:szCs w:val="20"/>
          <w:lang w:val="es-ES"/>
        </w:rPr>
        <w:t>«ԵՔԼ</w:t>
      </w:r>
      <w:r w:rsidRPr="00752623">
        <w:rPr>
          <w:rFonts w:ascii="GHEA Grapalat" w:hAnsi="GHEA Grapalat"/>
          <w:b/>
          <w:lang w:val="es-ES"/>
        </w:rPr>
        <w:t>-</w:t>
      </w:r>
      <w:r w:rsidRPr="00241B5F">
        <w:rPr>
          <w:rFonts w:ascii="GHEA Grapalat" w:hAnsi="GHEA Grapalat"/>
          <w:b/>
          <w:sz w:val="20"/>
          <w:szCs w:val="20"/>
          <w:lang w:val="es-ES"/>
        </w:rPr>
        <w:t>ԳՀԱՊՁԲ</w:t>
      </w:r>
      <w:r w:rsidRPr="00F25473">
        <w:rPr>
          <w:rFonts w:ascii="GHEA Grapalat" w:hAnsi="GHEA Grapalat"/>
          <w:b/>
          <w:sz w:val="20"/>
          <w:szCs w:val="20"/>
          <w:lang w:val="es-ES"/>
        </w:rPr>
        <w:t>-</w:t>
      </w:r>
      <w:r w:rsidR="00C1689B">
        <w:rPr>
          <w:rFonts w:ascii="GHEA Grapalat" w:hAnsi="GHEA Grapalat"/>
          <w:b/>
          <w:sz w:val="20"/>
          <w:szCs w:val="20"/>
          <w:lang w:val="es-ES"/>
        </w:rPr>
        <w:t>2</w:t>
      </w:r>
      <w:r w:rsidR="00042B93">
        <w:rPr>
          <w:rFonts w:ascii="GHEA Grapalat" w:hAnsi="GHEA Grapalat"/>
          <w:b/>
          <w:sz w:val="20"/>
          <w:szCs w:val="20"/>
          <w:lang w:val="es-ES"/>
        </w:rPr>
        <w:t>6/1</w:t>
      </w:r>
      <w:r w:rsidRPr="00F25473">
        <w:rPr>
          <w:rFonts w:ascii="GHEA Grapalat" w:hAnsi="GHEA Grapalat"/>
          <w:b/>
          <w:sz w:val="20"/>
          <w:szCs w:val="20"/>
          <w:lang w:val="es-ES"/>
        </w:rPr>
        <w:t>»</w:t>
      </w:r>
      <w:r w:rsidRPr="00752623">
        <w:rPr>
          <w:rFonts w:ascii="GHEA Grapalat" w:hAnsi="GHEA Grapalat"/>
          <w:i/>
          <w:sz w:val="18"/>
          <w:lang w:val="hy-AM"/>
        </w:rPr>
        <w:t xml:space="preserve">  ծածկագրով պայմանագրի</w:t>
      </w:r>
    </w:p>
    <w:p w14:paraId="07E0AD8E" w14:textId="77777777" w:rsidR="00642BF3" w:rsidRPr="002F58FE" w:rsidRDefault="00642BF3" w:rsidP="00642BF3">
      <w:pPr>
        <w:tabs>
          <w:tab w:val="left" w:pos="9540"/>
        </w:tabs>
        <w:rPr>
          <w:rFonts w:ascii="GHEA Grapalat" w:hAnsi="GHEA Grapalat"/>
          <w:sz w:val="20"/>
          <w:lang w:val="hy-AM"/>
        </w:rPr>
      </w:pPr>
    </w:p>
    <w:p w14:paraId="516EC36D" w14:textId="77777777" w:rsidR="00642BF3" w:rsidRPr="00752623" w:rsidRDefault="00642BF3" w:rsidP="00642BF3">
      <w:pPr>
        <w:jc w:val="center"/>
        <w:rPr>
          <w:rFonts w:ascii="GHEA Grapalat" w:hAnsi="GHEA Grapalat"/>
          <w:sz w:val="20"/>
        </w:rPr>
      </w:pP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sz w:val="20"/>
        </w:rPr>
        <w:t>ՎՃԱՐՄԱՆ ԺԱՄԱՆԱԿԱՑՈՒՅՑ</w:t>
      </w:r>
    </w:p>
    <w:p w14:paraId="214C1832" w14:textId="77777777" w:rsidR="00642BF3" w:rsidRPr="00752623" w:rsidRDefault="00642BF3" w:rsidP="00642BF3">
      <w:pPr>
        <w:jc w:val="right"/>
        <w:rPr>
          <w:rFonts w:ascii="GHEA Grapalat" w:hAnsi="GHEA Grapalat"/>
          <w:sz w:val="20"/>
        </w:rPr>
      </w:pPr>
      <w:r w:rsidRPr="00752623">
        <w:rPr>
          <w:rFonts w:ascii="GHEA Grapalat" w:hAnsi="GHEA Grapalat"/>
          <w:sz w:val="20"/>
        </w:rPr>
        <w:t xml:space="preserve">                                                                                                                                                                                                            </w:t>
      </w:r>
      <w:r w:rsidRPr="00752623">
        <w:rPr>
          <w:rFonts w:ascii="GHEA Grapalat" w:hAnsi="GHEA Grapalat" w:cs="Sylfaen"/>
          <w:sz w:val="18"/>
        </w:rPr>
        <w:t>ՀՀ</w:t>
      </w:r>
      <w:r w:rsidRPr="00752623">
        <w:rPr>
          <w:rFonts w:ascii="GHEA Grapalat" w:hAnsi="GHEA Grapalat" w:cs="Sylfaen"/>
          <w:sz w:val="18"/>
          <w:lang w:val="es-ES"/>
        </w:rPr>
        <w:t xml:space="preserve"> </w:t>
      </w:r>
      <w:r w:rsidRPr="00752623">
        <w:rPr>
          <w:rFonts w:ascii="GHEA Grapalat" w:hAnsi="GHEA Grapalat" w:cs="Sylfaen"/>
          <w:sz w:val="18"/>
        </w:rPr>
        <w:t>դրամ</w:t>
      </w:r>
    </w:p>
    <w:tbl>
      <w:tblPr>
        <w:tblW w:w="10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4"/>
        <w:gridCol w:w="2235"/>
        <w:gridCol w:w="2322"/>
        <w:gridCol w:w="3145"/>
        <w:gridCol w:w="1069"/>
      </w:tblGrid>
      <w:tr w:rsidR="00642BF3" w:rsidRPr="00AC479B" w14:paraId="300652E6" w14:textId="77777777" w:rsidTr="00642BF3">
        <w:trPr>
          <w:trHeight w:val="531"/>
          <w:jc w:val="center"/>
        </w:trPr>
        <w:tc>
          <w:tcPr>
            <w:tcW w:w="10635" w:type="dxa"/>
            <w:gridSpan w:val="5"/>
          </w:tcPr>
          <w:p w14:paraId="7F4909B5" w14:textId="77777777" w:rsidR="00642BF3" w:rsidRPr="00AC479B" w:rsidRDefault="00642BF3" w:rsidP="00642BF3">
            <w:pPr>
              <w:jc w:val="center"/>
              <w:rPr>
                <w:rFonts w:ascii="GHEA Grapalat" w:hAnsi="GHEA Grapalat"/>
                <w:sz w:val="22"/>
                <w:szCs w:val="22"/>
                <w:lang w:val="pt-BR"/>
              </w:rPr>
            </w:pPr>
            <w:r w:rsidRPr="00AC479B">
              <w:rPr>
                <w:rFonts w:ascii="GHEA Grapalat" w:hAnsi="GHEA Grapalat"/>
                <w:sz w:val="22"/>
                <w:szCs w:val="22"/>
                <w:lang w:val="pt-BR"/>
              </w:rPr>
              <w:t>Ապրանքի</w:t>
            </w:r>
          </w:p>
        </w:tc>
      </w:tr>
      <w:tr w:rsidR="00642BF3" w:rsidRPr="00CB46E3" w14:paraId="1A7ADDE4" w14:textId="77777777" w:rsidTr="00642BF3">
        <w:trPr>
          <w:trHeight w:val="2733"/>
          <w:jc w:val="center"/>
        </w:trPr>
        <w:tc>
          <w:tcPr>
            <w:tcW w:w="1864" w:type="dxa"/>
            <w:vAlign w:val="center"/>
          </w:tcPr>
          <w:p w14:paraId="7DA71BFD" w14:textId="77777777" w:rsidR="00642BF3" w:rsidRPr="00AC479B" w:rsidRDefault="00642BF3" w:rsidP="00642BF3">
            <w:pPr>
              <w:jc w:val="center"/>
              <w:rPr>
                <w:rFonts w:ascii="GHEA Grapalat" w:hAnsi="GHEA Grapalat"/>
                <w:sz w:val="22"/>
                <w:szCs w:val="22"/>
                <w:lang w:val="pt-BR"/>
              </w:rPr>
            </w:pPr>
            <w:r w:rsidRPr="00AC479B">
              <w:rPr>
                <w:rFonts w:ascii="GHEA Grapalat" w:hAnsi="GHEA Grapalat"/>
                <w:sz w:val="22"/>
                <w:szCs w:val="22"/>
                <w:lang w:val="pt-BR"/>
              </w:rPr>
              <w:t>հրավերով նախատեսված չափաբաժնի համարը</w:t>
            </w:r>
          </w:p>
        </w:tc>
        <w:tc>
          <w:tcPr>
            <w:tcW w:w="2235" w:type="dxa"/>
            <w:vAlign w:val="center"/>
          </w:tcPr>
          <w:p w14:paraId="0EE9C255" w14:textId="77777777" w:rsidR="00642BF3" w:rsidRPr="00AC479B" w:rsidRDefault="00642BF3" w:rsidP="00642BF3">
            <w:pPr>
              <w:jc w:val="center"/>
              <w:rPr>
                <w:rFonts w:ascii="GHEA Grapalat" w:hAnsi="GHEA Grapalat"/>
                <w:sz w:val="22"/>
                <w:szCs w:val="22"/>
                <w:lang w:val="pt-BR"/>
              </w:rPr>
            </w:pPr>
            <w:r w:rsidRPr="00AC479B">
              <w:rPr>
                <w:rFonts w:ascii="GHEA Grapalat" w:hAnsi="GHEA Grapalat"/>
                <w:sz w:val="22"/>
                <w:szCs w:val="22"/>
                <w:lang w:val="pt-BR"/>
              </w:rPr>
              <w:t>գնումների պլանով նախատեսված միջանցիկ ծածկագիրը` ըստ ԳՄԱ դասակարգման (CPV)</w:t>
            </w:r>
          </w:p>
        </w:tc>
        <w:tc>
          <w:tcPr>
            <w:tcW w:w="2322" w:type="dxa"/>
            <w:vAlign w:val="center"/>
          </w:tcPr>
          <w:p w14:paraId="38D0EF73" w14:textId="77777777" w:rsidR="00642BF3" w:rsidRPr="00AC479B" w:rsidRDefault="00642BF3" w:rsidP="00642BF3">
            <w:pPr>
              <w:jc w:val="center"/>
              <w:rPr>
                <w:rFonts w:ascii="GHEA Grapalat" w:hAnsi="GHEA Grapalat"/>
                <w:sz w:val="22"/>
                <w:szCs w:val="22"/>
                <w:lang w:val="pt-BR"/>
              </w:rPr>
            </w:pPr>
            <w:r w:rsidRPr="00AC479B">
              <w:rPr>
                <w:rFonts w:ascii="GHEA Grapalat" w:hAnsi="GHEA Grapalat"/>
                <w:sz w:val="22"/>
                <w:szCs w:val="22"/>
                <w:lang w:val="pt-BR"/>
              </w:rPr>
              <w:t>անվանումը</w:t>
            </w:r>
          </w:p>
        </w:tc>
        <w:tc>
          <w:tcPr>
            <w:tcW w:w="4214" w:type="dxa"/>
            <w:gridSpan w:val="2"/>
            <w:vAlign w:val="center"/>
          </w:tcPr>
          <w:p w14:paraId="427EEDF0" w14:textId="52C833AA" w:rsidR="00642BF3" w:rsidRPr="00AC479B" w:rsidRDefault="00642BF3" w:rsidP="00042B93">
            <w:pPr>
              <w:jc w:val="both"/>
              <w:rPr>
                <w:rFonts w:ascii="GHEA Grapalat" w:hAnsi="GHEA Grapalat"/>
                <w:sz w:val="22"/>
                <w:szCs w:val="22"/>
                <w:lang w:val="pt-BR"/>
              </w:rPr>
            </w:pPr>
            <w:r w:rsidRPr="00AC479B">
              <w:rPr>
                <w:rFonts w:ascii="GHEA Grapalat" w:hAnsi="GHEA Grapalat"/>
                <w:sz w:val="22"/>
                <w:szCs w:val="22"/>
                <w:lang w:val="pt-BR"/>
              </w:rPr>
              <w:t>դիմաց վճարումները նախատեսվում է իրականացնել 202</w:t>
            </w:r>
            <w:r w:rsidR="00042B93">
              <w:rPr>
                <w:rFonts w:ascii="GHEA Grapalat" w:hAnsi="GHEA Grapalat"/>
                <w:sz w:val="22"/>
                <w:szCs w:val="22"/>
                <w:lang w:val="pt-BR"/>
              </w:rPr>
              <w:t>6</w:t>
            </w:r>
            <w:r w:rsidRPr="00AC479B">
              <w:rPr>
                <w:rFonts w:ascii="GHEA Grapalat" w:hAnsi="GHEA Grapalat"/>
                <w:sz w:val="22"/>
                <w:szCs w:val="22"/>
                <w:lang w:val="pt-BR"/>
              </w:rPr>
              <w:t xml:space="preserve">թ-ին` </w:t>
            </w:r>
          </w:p>
        </w:tc>
      </w:tr>
      <w:tr w:rsidR="00042B93" w:rsidRPr="00AC479B" w14:paraId="309F81F5" w14:textId="77777777" w:rsidTr="00870409">
        <w:trPr>
          <w:cantSplit/>
          <w:trHeight w:val="1334"/>
          <w:jc w:val="center"/>
        </w:trPr>
        <w:tc>
          <w:tcPr>
            <w:tcW w:w="1864" w:type="dxa"/>
            <w:vAlign w:val="center"/>
          </w:tcPr>
          <w:p w14:paraId="511AA57A" w14:textId="25A87D70" w:rsidR="00042B93" w:rsidRPr="00AC479B" w:rsidRDefault="00042B93" w:rsidP="00042B93">
            <w:pPr>
              <w:jc w:val="center"/>
              <w:rPr>
                <w:rFonts w:ascii="GHEA Grapalat" w:hAnsi="GHEA Grapalat"/>
                <w:sz w:val="22"/>
                <w:szCs w:val="22"/>
                <w:lang w:val="pt-BR"/>
              </w:rPr>
            </w:pPr>
            <w:r>
              <w:rPr>
                <w:rFonts w:ascii="Arial" w:hAnsi="Arial" w:cs="Arial"/>
              </w:rPr>
              <w:t>1</w:t>
            </w:r>
          </w:p>
        </w:tc>
        <w:tc>
          <w:tcPr>
            <w:tcW w:w="2235" w:type="dxa"/>
            <w:vAlign w:val="center"/>
          </w:tcPr>
          <w:p w14:paraId="064B08C0" w14:textId="2EF10669" w:rsidR="00042B93" w:rsidRPr="00AC479B" w:rsidRDefault="00042B93" w:rsidP="00042B93">
            <w:pPr>
              <w:jc w:val="center"/>
              <w:rPr>
                <w:rFonts w:ascii="GHEA Grapalat" w:hAnsi="GHEA Grapalat"/>
                <w:sz w:val="22"/>
                <w:szCs w:val="22"/>
                <w:lang w:val="pt-BR"/>
              </w:rPr>
            </w:pPr>
            <w:r>
              <w:rPr>
                <w:rFonts w:ascii="Arial LatArm" w:hAnsi="Arial LatArm" w:cs="Arial"/>
              </w:rPr>
              <w:t>44163180</w:t>
            </w:r>
          </w:p>
        </w:tc>
        <w:tc>
          <w:tcPr>
            <w:tcW w:w="2322" w:type="dxa"/>
            <w:vAlign w:val="center"/>
          </w:tcPr>
          <w:p w14:paraId="079B4F8C" w14:textId="7D347C27" w:rsidR="00042B93" w:rsidRPr="00AC479B" w:rsidRDefault="00042B93" w:rsidP="00042B93">
            <w:pPr>
              <w:jc w:val="center"/>
              <w:rPr>
                <w:rFonts w:ascii="GHEA Grapalat" w:hAnsi="GHEA Grapalat"/>
                <w:sz w:val="22"/>
                <w:szCs w:val="22"/>
                <w:lang w:val="pt-BR"/>
              </w:rPr>
            </w:pPr>
            <w:r>
              <w:rPr>
                <w:rFonts w:ascii="Arial" w:hAnsi="Arial" w:cs="Arial"/>
                <w:color w:val="000000"/>
              </w:rPr>
              <w:t xml:space="preserve">Մետաղական խողովակ Փ </w:t>
            </w:r>
            <w:r>
              <w:rPr>
                <w:rFonts w:ascii="Arial LatArm" w:hAnsi="Arial LatArm" w:cs="Arial"/>
                <w:color w:val="000000"/>
              </w:rPr>
              <w:t xml:space="preserve">108*4 </w:t>
            </w:r>
            <w:r>
              <w:rPr>
                <w:rFonts w:ascii="Arial" w:hAnsi="Arial" w:cs="Arial"/>
                <w:color w:val="000000"/>
              </w:rPr>
              <w:t>մմ</w:t>
            </w:r>
          </w:p>
        </w:tc>
        <w:tc>
          <w:tcPr>
            <w:tcW w:w="3145" w:type="dxa"/>
            <w:vAlign w:val="center"/>
          </w:tcPr>
          <w:p w14:paraId="6C475E43" w14:textId="2B39873A" w:rsidR="00042B93" w:rsidRPr="00AC479B" w:rsidRDefault="00042B93" w:rsidP="00042B93">
            <w:pPr>
              <w:jc w:val="center"/>
              <w:rPr>
                <w:rFonts w:ascii="GHEA Grapalat" w:hAnsi="GHEA Grapalat"/>
                <w:sz w:val="22"/>
                <w:szCs w:val="22"/>
                <w:lang w:val="pt-BR"/>
              </w:rPr>
            </w:pPr>
            <w:r w:rsidRPr="00AC479B">
              <w:rPr>
                <w:rFonts w:ascii="GHEA Grapalat" w:hAnsi="GHEA Grapalat"/>
                <w:sz w:val="22"/>
                <w:szCs w:val="22"/>
                <w:lang w:val="pt-BR"/>
              </w:rPr>
              <w:t>Ապրանքը Գնորդի կողմից ընդունվելու պահից 5 աշխատանքային օրվա ընթացքում՝ Պայմանագրի 3.2 կետի համաձայն:</w:t>
            </w:r>
          </w:p>
        </w:tc>
        <w:tc>
          <w:tcPr>
            <w:tcW w:w="1069" w:type="dxa"/>
            <w:vAlign w:val="center"/>
          </w:tcPr>
          <w:p w14:paraId="08F81738" w14:textId="590574F1" w:rsidR="00042B93" w:rsidRPr="00AC479B" w:rsidRDefault="00042B93" w:rsidP="00042B93">
            <w:pPr>
              <w:jc w:val="center"/>
              <w:rPr>
                <w:rFonts w:ascii="GHEA Grapalat" w:hAnsi="GHEA Grapalat"/>
                <w:sz w:val="22"/>
                <w:szCs w:val="22"/>
                <w:lang w:val="pt-BR"/>
              </w:rPr>
            </w:pPr>
            <w:r w:rsidRPr="00AC479B">
              <w:rPr>
                <w:rFonts w:ascii="GHEA Grapalat" w:hAnsi="GHEA Grapalat"/>
                <w:sz w:val="22"/>
                <w:szCs w:val="22"/>
                <w:lang w:val="pt-BR"/>
              </w:rPr>
              <w:t>0 %</w:t>
            </w:r>
          </w:p>
        </w:tc>
      </w:tr>
      <w:tr w:rsidR="00042B93" w:rsidRPr="00AC479B" w14:paraId="52B9A8F4" w14:textId="77777777" w:rsidTr="00042B93">
        <w:trPr>
          <w:cantSplit/>
          <w:trHeight w:val="1334"/>
          <w:jc w:val="center"/>
        </w:trPr>
        <w:tc>
          <w:tcPr>
            <w:tcW w:w="1864" w:type="dxa"/>
            <w:vAlign w:val="center"/>
          </w:tcPr>
          <w:p w14:paraId="65CFFA4D" w14:textId="12D7937A" w:rsidR="00042B93" w:rsidRPr="00AC479B" w:rsidRDefault="00042B93" w:rsidP="00042B93">
            <w:pPr>
              <w:jc w:val="center"/>
              <w:rPr>
                <w:rFonts w:ascii="GHEA Grapalat" w:hAnsi="GHEA Grapalat" w:cs="Arial"/>
                <w:sz w:val="22"/>
                <w:szCs w:val="22"/>
              </w:rPr>
            </w:pPr>
            <w:r>
              <w:rPr>
                <w:rFonts w:ascii="Arial" w:hAnsi="Arial" w:cs="Arial"/>
              </w:rPr>
              <w:t>2</w:t>
            </w:r>
          </w:p>
        </w:tc>
        <w:tc>
          <w:tcPr>
            <w:tcW w:w="2235" w:type="dxa"/>
            <w:vAlign w:val="center"/>
          </w:tcPr>
          <w:p w14:paraId="76C23FD9" w14:textId="6F8FC03C" w:rsidR="00042B93" w:rsidRPr="00AC479B" w:rsidRDefault="00042B93" w:rsidP="00042B93">
            <w:pPr>
              <w:jc w:val="center"/>
              <w:rPr>
                <w:rFonts w:ascii="GHEA Grapalat" w:hAnsi="GHEA Grapalat" w:cs="Arial"/>
                <w:sz w:val="22"/>
                <w:szCs w:val="22"/>
              </w:rPr>
            </w:pPr>
            <w:r>
              <w:rPr>
                <w:rFonts w:ascii="Arial LatArm" w:hAnsi="Arial LatArm" w:cs="Arial"/>
              </w:rPr>
              <w:t>44163180</w:t>
            </w:r>
          </w:p>
        </w:tc>
        <w:tc>
          <w:tcPr>
            <w:tcW w:w="2322" w:type="dxa"/>
            <w:vAlign w:val="center"/>
          </w:tcPr>
          <w:p w14:paraId="15186CE8" w14:textId="618BE412" w:rsidR="00042B93" w:rsidRPr="00AC479B" w:rsidRDefault="00042B93" w:rsidP="00042B93">
            <w:pPr>
              <w:jc w:val="center"/>
              <w:rPr>
                <w:rFonts w:ascii="GHEA Grapalat" w:hAnsi="GHEA Grapalat" w:cs="Arial"/>
                <w:color w:val="000000"/>
                <w:sz w:val="22"/>
                <w:szCs w:val="22"/>
              </w:rPr>
            </w:pPr>
            <w:r>
              <w:rPr>
                <w:rFonts w:ascii="Arial" w:hAnsi="Arial" w:cs="Arial"/>
                <w:color w:val="000000"/>
              </w:rPr>
              <w:t>Մետաղական խողովակ Փ</w:t>
            </w:r>
            <w:r>
              <w:rPr>
                <w:rFonts w:ascii="Arial LatArm" w:hAnsi="Arial LatArm" w:cs="Arial"/>
                <w:color w:val="000000"/>
              </w:rPr>
              <w:t xml:space="preserve"> 89*3</w:t>
            </w:r>
            <w:r>
              <w:rPr>
                <w:rFonts w:ascii="Arial" w:hAnsi="Arial" w:cs="Arial"/>
                <w:color w:val="000000"/>
              </w:rPr>
              <w:t>մմ</w:t>
            </w:r>
          </w:p>
        </w:tc>
        <w:tc>
          <w:tcPr>
            <w:tcW w:w="3145" w:type="dxa"/>
          </w:tcPr>
          <w:p w14:paraId="6516CA89" w14:textId="0E2DCD89" w:rsidR="00042B93" w:rsidRPr="00AC479B" w:rsidRDefault="00042B93" w:rsidP="00042B93">
            <w:pPr>
              <w:jc w:val="center"/>
              <w:rPr>
                <w:rFonts w:ascii="GHEA Grapalat" w:hAnsi="GHEA Grapalat"/>
                <w:sz w:val="22"/>
                <w:szCs w:val="22"/>
                <w:lang w:val="pt-BR"/>
              </w:rPr>
            </w:pPr>
            <w:r w:rsidRPr="00C611AE">
              <w:rPr>
                <w:rFonts w:ascii="GHEA Grapalat" w:hAnsi="GHEA Grapalat"/>
                <w:sz w:val="22"/>
                <w:szCs w:val="22"/>
                <w:lang w:val="pt-BR"/>
              </w:rPr>
              <w:t>Ապրանքը Գնորդի կողմից ընդունվելու պահից 5 աշխատանքային օրվա ընթացքում՝ Պայմանագրի 3.2 կետի համաձայն:</w:t>
            </w:r>
          </w:p>
        </w:tc>
        <w:tc>
          <w:tcPr>
            <w:tcW w:w="1069" w:type="dxa"/>
            <w:vAlign w:val="center"/>
          </w:tcPr>
          <w:p w14:paraId="3664C3D6" w14:textId="5DB54E14" w:rsidR="00042B93" w:rsidRPr="00AC479B" w:rsidRDefault="00042B93" w:rsidP="00042B93">
            <w:pPr>
              <w:jc w:val="center"/>
              <w:rPr>
                <w:rFonts w:ascii="GHEA Grapalat" w:hAnsi="GHEA Grapalat"/>
                <w:sz w:val="22"/>
                <w:szCs w:val="22"/>
                <w:lang w:val="pt-BR"/>
              </w:rPr>
            </w:pPr>
            <w:r w:rsidRPr="00467186">
              <w:rPr>
                <w:rFonts w:ascii="GHEA Grapalat" w:hAnsi="GHEA Grapalat"/>
                <w:sz w:val="22"/>
                <w:szCs w:val="22"/>
                <w:lang w:val="pt-BR"/>
              </w:rPr>
              <w:t>0 %</w:t>
            </w:r>
          </w:p>
        </w:tc>
      </w:tr>
      <w:tr w:rsidR="00042B93" w:rsidRPr="00AC479B" w14:paraId="3A4C2E5C" w14:textId="77777777" w:rsidTr="00042B93">
        <w:trPr>
          <w:cantSplit/>
          <w:trHeight w:val="1334"/>
          <w:jc w:val="center"/>
        </w:trPr>
        <w:tc>
          <w:tcPr>
            <w:tcW w:w="1864" w:type="dxa"/>
            <w:vAlign w:val="center"/>
          </w:tcPr>
          <w:p w14:paraId="0E6BA26B" w14:textId="30F62112" w:rsidR="00042B93" w:rsidRPr="00AC479B" w:rsidRDefault="00042B93" w:rsidP="00042B93">
            <w:pPr>
              <w:jc w:val="center"/>
              <w:rPr>
                <w:rFonts w:ascii="GHEA Grapalat" w:hAnsi="GHEA Grapalat" w:cs="Arial"/>
                <w:sz w:val="22"/>
                <w:szCs w:val="22"/>
              </w:rPr>
            </w:pPr>
            <w:r>
              <w:rPr>
                <w:rFonts w:ascii="Arial" w:hAnsi="Arial" w:cs="Arial"/>
              </w:rPr>
              <w:t>3</w:t>
            </w:r>
          </w:p>
        </w:tc>
        <w:tc>
          <w:tcPr>
            <w:tcW w:w="2235" w:type="dxa"/>
            <w:vAlign w:val="center"/>
          </w:tcPr>
          <w:p w14:paraId="5242A45C" w14:textId="78CEB2AF" w:rsidR="00042B93" w:rsidRPr="00AC479B" w:rsidRDefault="00042B93" w:rsidP="00042B93">
            <w:pPr>
              <w:jc w:val="center"/>
              <w:rPr>
                <w:rFonts w:ascii="GHEA Grapalat" w:hAnsi="GHEA Grapalat" w:cs="Arial"/>
                <w:sz w:val="22"/>
                <w:szCs w:val="22"/>
              </w:rPr>
            </w:pPr>
            <w:r>
              <w:rPr>
                <w:rFonts w:ascii="Arial LatArm" w:hAnsi="Arial LatArm" w:cs="Arial"/>
              </w:rPr>
              <w:t>44163180</w:t>
            </w:r>
          </w:p>
        </w:tc>
        <w:tc>
          <w:tcPr>
            <w:tcW w:w="2322" w:type="dxa"/>
            <w:vAlign w:val="center"/>
          </w:tcPr>
          <w:p w14:paraId="61A82DD1" w14:textId="4EB962C6" w:rsidR="00042B93" w:rsidRPr="00AC479B" w:rsidRDefault="00042B93" w:rsidP="00042B93">
            <w:pPr>
              <w:jc w:val="center"/>
              <w:rPr>
                <w:rFonts w:ascii="GHEA Grapalat" w:hAnsi="GHEA Grapalat" w:cs="Arial"/>
                <w:color w:val="000000"/>
                <w:sz w:val="22"/>
                <w:szCs w:val="22"/>
              </w:rPr>
            </w:pPr>
            <w:r>
              <w:rPr>
                <w:rFonts w:ascii="Arial" w:hAnsi="Arial" w:cs="Arial"/>
                <w:color w:val="000000"/>
              </w:rPr>
              <w:t>Մետաղական խողովակ Փ</w:t>
            </w:r>
            <w:r>
              <w:rPr>
                <w:rFonts w:ascii="Arial LatArm" w:hAnsi="Arial LatArm" w:cs="Arial"/>
                <w:color w:val="000000"/>
              </w:rPr>
              <w:t xml:space="preserve"> 76*3</w:t>
            </w:r>
            <w:r>
              <w:rPr>
                <w:rFonts w:ascii="Arial" w:hAnsi="Arial" w:cs="Arial"/>
                <w:color w:val="000000"/>
              </w:rPr>
              <w:t>մմ</w:t>
            </w:r>
          </w:p>
        </w:tc>
        <w:tc>
          <w:tcPr>
            <w:tcW w:w="3145" w:type="dxa"/>
          </w:tcPr>
          <w:p w14:paraId="0BF2A74F" w14:textId="0E32BFA3" w:rsidR="00042B93" w:rsidRPr="00AC479B" w:rsidRDefault="00042B93" w:rsidP="00042B93">
            <w:pPr>
              <w:jc w:val="center"/>
              <w:rPr>
                <w:rFonts w:ascii="GHEA Grapalat" w:hAnsi="GHEA Grapalat"/>
                <w:sz w:val="22"/>
                <w:szCs w:val="22"/>
                <w:lang w:val="pt-BR"/>
              </w:rPr>
            </w:pPr>
            <w:r w:rsidRPr="00C611AE">
              <w:rPr>
                <w:rFonts w:ascii="GHEA Grapalat" w:hAnsi="GHEA Grapalat"/>
                <w:sz w:val="22"/>
                <w:szCs w:val="22"/>
                <w:lang w:val="pt-BR"/>
              </w:rPr>
              <w:t>Ապրանքը Գնորդի կողմից ընդունվելու պահից 5 աշխատանքային օրվա ընթացքում՝ Պայմանագրի 3.2 կետի համաձայն:</w:t>
            </w:r>
          </w:p>
        </w:tc>
        <w:tc>
          <w:tcPr>
            <w:tcW w:w="1069" w:type="dxa"/>
            <w:vAlign w:val="center"/>
          </w:tcPr>
          <w:p w14:paraId="77094941" w14:textId="0F8142BD" w:rsidR="00042B93" w:rsidRPr="00AC479B" w:rsidRDefault="00042B93" w:rsidP="00042B93">
            <w:pPr>
              <w:jc w:val="center"/>
              <w:rPr>
                <w:rFonts w:ascii="GHEA Grapalat" w:hAnsi="GHEA Grapalat"/>
                <w:sz w:val="22"/>
                <w:szCs w:val="22"/>
                <w:lang w:val="pt-BR"/>
              </w:rPr>
            </w:pPr>
            <w:r w:rsidRPr="00467186">
              <w:rPr>
                <w:rFonts w:ascii="GHEA Grapalat" w:hAnsi="GHEA Grapalat"/>
                <w:sz w:val="22"/>
                <w:szCs w:val="22"/>
                <w:lang w:val="pt-BR"/>
              </w:rPr>
              <w:t>0 %</w:t>
            </w:r>
          </w:p>
        </w:tc>
      </w:tr>
      <w:tr w:rsidR="00042B93" w:rsidRPr="00AC479B" w14:paraId="3CCC3834" w14:textId="77777777" w:rsidTr="00042B93">
        <w:trPr>
          <w:cantSplit/>
          <w:trHeight w:val="1334"/>
          <w:jc w:val="center"/>
        </w:trPr>
        <w:tc>
          <w:tcPr>
            <w:tcW w:w="1864" w:type="dxa"/>
            <w:vAlign w:val="center"/>
          </w:tcPr>
          <w:p w14:paraId="5C6F719F" w14:textId="05F5169A" w:rsidR="00042B93" w:rsidRPr="00AC479B" w:rsidRDefault="00042B93" w:rsidP="00042B93">
            <w:pPr>
              <w:jc w:val="center"/>
              <w:rPr>
                <w:rFonts w:ascii="GHEA Grapalat" w:hAnsi="GHEA Grapalat" w:cs="Arial"/>
                <w:sz w:val="22"/>
                <w:szCs w:val="22"/>
              </w:rPr>
            </w:pPr>
            <w:r>
              <w:rPr>
                <w:rFonts w:ascii="Arial" w:hAnsi="Arial" w:cs="Arial"/>
              </w:rPr>
              <w:t>4</w:t>
            </w:r>
          </w:p>
        </w:tc>
        <w:tc>
          <w:tcPr>
            <w:tcW w:w="2235" w:type="dxa"/>
            <w:vAlign w:val="center"/>
          </w:tcPr>
          <w:p w14:paraId="3A66D4C0" w14:textId="2CA9CB34" w:rsidR="00042B93" w:rsidRPr="00AC479B" w:rsidRDefault="00042B93" w:rsidP="00042B93">
            <w:pPr>
              <w:jc w:val="center"/>
              <w:rPr>
                <w:rFonts w:ascii="GHEA Grapalat" w:hAnsi="GHEA Grapalat" w:cs="Arial"/>
                <w:sz w:val="22"/>
                <w:szCs w:val="22"/>
              </w:rPr>
            </w:pPr>
            <w:r>
              <w:rPr>
                <w:rFonts w:ascii="Arial Unicode" w:hAnsi="Arial Unicode" w:cs="Arial"/>
              </w:rPr>
              <w:t>44311160</w:t>
            </w:r>
          </w:p>
        </w:tc>
        <w:tc>
          <w:tcPr>
            <w:tcW w:w="2322" w:type="dxa"/>
            <w:vAlign w:val="center"/>
          </w:tcPr>
          <w:p w14:paraId="15FCAA7C" w14:textId="390F36C6" w:rsidR="00042B93" w:rsidRPr="00AC479B" w:rsidRDefault="00042B93" w:rsidP="00042B93">
            <w:pPr>
              <w:jc w:val="center"/>
              <w:rPr>
                <w:rFonts w:ascii="GHEA Grapalat" w:hAnsi="GHEA Grapalat" w:cs="Arial"/>
                <w:color w:val="000000"/>
                <w:sz w:val="22"/>
                <w:szCs w:val="22"/>
              </w:rPr>
            </w:pPr>
            <w:r>
              <w:rPr>
                <w:rFonts w:ascii="Arial" w:hAnsi="Arial" w:cs="Arial"/>
              </w:rPr>
              <w:t>Ամրան</w:t>
            </w:r>
            <w:r>
              <w:rPr>
                <w:rFonts w:ascii="Arial LatArm" w:hAnsi="Arial LatArm" w:cs="Arial"/>
              </w:rPr>
              <w:t xml:space="preserve"> A-III  </w:t>
            </w:r>
            <w:r>
              <w:rPr>
                <w:rFonts w:ascii="Arial" w:hAnsi="Arial" w:cs="Arial"/>
              </w:rPr>
              <w:t>Փ</w:t>
            </w:r>
            <w:r>
              <w:rPr>
                <w:rFonts w:ascii="Arial LatArm" w:hAnsi="Arial LatArm" w:cs="Arial"/>
              </w:rPr>
              <w:t>16</w:t>
            </w:r>
          </w:p>
        </w:tc>
        <w:tc>
          <w:tcPr>
            <w:tcW w:w="3145" w:type="dxa"/>
          </w:tcPr>
          <w:p w14:paraId="19251DA2" w14:textId="4BEE92E7" w:rsidR="00042B93" w:rsidRPr="00AC479B" w:rsidRDefault="00042B93" w:rsidP="00042B93">
            <w:pPr>
              <w:jc w:val="center"/>
              <w:rPr>
                <w:rFonts w:ascii="GHEA Grapalat" w:hAnsi="GHEA Grapalat"/>
                <w:sz w:val="22"/>
                <w:szCs w:val="22"/>
                <w:lang w:val="pt-BR"/>
              </w:rPr>
            </w:pPr>
            <w:r w:rsidRPr="00C611AE">
              <w:rPr>
                <w:rFonts w:ascii="GHEA Grapalat" w:hAnsi="GHEA Grapalat"/>
                <w:sz w:val="22"/>
                <w:szCs w:val="22"/>
                <w:lang w:val="pt-BR"/>
              </w:rPr>
              <w:t>Ապրանքը Գնորդի կողմից ընդունվելու պահից 5 աշխատանքային օրվա ընթացքում՝ Պայմանագրի 3.2 կետի համաձայն:</w:t>
            </w:r>
          </w:p>
        </w:tc>
        <w:tc>
          <w:tcPr>
            <w:tcW w:w="1069" w:type="dxa"/>
            <w:vAlign w:val="center"/>
          </w:tcPr>
          <w:p w14:paraId="3FEE8760" w14:textId="6CEA0E98" w:rsidR="00042B93" w:rsidRPr="00AC479B" w:rsidRDefault="00042B93" w:rsidP="00042B93">
            <w:pPr>
              <w:jc w:val="center"/>
              <w:rPr>
                <w:rFonts w:ascii="GHEA Grapalat" w:hAnsi="GHEA Grapalat"/>
                <w:sz w:val="22"/>
                <w:szCs w:val="22"/>
                <w:lang w:val="pt-BR"/>
              </w:rPr>
            </w:pPr>
            <w:r w:rsidRPr="00467186">
              <w:rPr>
                <w:rFonts w:ascii="GHEA Grapalat" w:hAnsi="GHEA Grapalat"/>
                <w:sz w:val="22"/>
                <w:szCs w:val="22"/>
                <w:lang w:val="pt-BR"/>
              </w:rPr>
              <w:t>0 %</w:t>
            </w:r>
          </w:p>
        </w:tc>
      </w:tr>
      <w:tr w:rsidR="00042B93" w:rsidRPr="00AC479B" w14:paraId="30539675" w14:textId="77777777" w:rsidTr="00870409">
        <w:trPr>
          <w:cantSplit/>
          <w:trHeight w:val="1532"/>
          <w:jc w:val="center"/>
        </w:trPr>
        <w:tc>
          <w:tcPr>
            <w:tcW w:w="1864" w:type="dxa"/>
            <w:vAlign w:val="center"/>
          </w:tcPr>
          <w:p w14:paraId="6E5CD2B5" w14:textId="0A02E43E" w:rsidR="00042B93" w:rsidRPr="00AC479B" w:rsidRDefault="00042B93" w:rsidP="00042B93">
            <w:pPr>
              <w:jc w:val="center"/>
              <w:rPr>
                <w:rFonts w:ascii="GHEA Grapalat" w:hAnsi="GHEA Grapalat" w:cs="Arial"/>
                <w:sz w:val="22"/>
                <w:szCs w:val="22"/>
              </w:rPr>
            </w:pPr>
            <w:r>
              <w:rPr>
                <w:rFonts w:ascii="Arial" w:hAnsi="Arial" w:cs="Arial"/>
              </w:rPr>
              <w:t>5</w:t>
            </w:r>
          </w:p>
        </w:tc>
        <w:tc>
          <w:tcPr>
            <w:tcW w:w="2235" w:type="dxa"/>
            <w:vAlign w:val="center"/>
          </w:tcPr>
          <w:p w14:paraId="7A0C6502" w14:textId="08E54576" w:rsidR="00042B93" w:rsidRPr="00AC479B" w:rsidRDefault="00042B93" w:rsidP="00042B93">
            <w:pPr>
              <w:jc w:val="center"/>
              <w:rPr>
                <w:rFonts w:ascii="GHEA Grapalat" w:hAnsi="GHEA Grapalat" w:cs="Arial"/>
                <w:sz w:val="22"/>
                <w:szCs w:val="22"/>
              </w:rPr>
            </w:pPr>
            <w:r>
              <w:rPr>
                <w:rFonts w:ascii="Arial Unicode" w:hAnsi="Arial Unicode" w:cs="Arial"/>
              </w:rPr>
              <w:t>44331300</w:t>
            </w:r>
          </w:p>
        </w:tc>
        <w:tc>
          <w:tcPr>
            <w:tcW w:w="2322" w:type="dxa"/>
            <w:vAlign w:val="center"/>
          </w:tcPr>
          <w:p w14:paraId="488BF649" w14:textId="17B5128A" w:rsidR="00042B93" w:rsidRPr="00AC479B" w:rsidRDefault="00042B93" w:rsidP="00042B93">
            <w:pPr>
              <w:jc w:val="center"/>
              <w:rPr>
                <w:rFonts w:ascii="GHEA Grapalat" w:hAnsi="GHEA Grapalat" w:cs="Arial"/>
                <w:sz w:val="22"/>
                <w:szCs w:val="22"/>
              </w:rPr>
            </w:pPr>
            <w:r>
              <w:rPr>
                <w:rFonts w:ascii="Arial" w:hAnsi="Arial" w:cs="Arial"/>
              </w:rPr>
              <w:t>Ձգալար</w:t>
            </w:r>
            <w:r>
              <w:rPr>
                <w:rFonts w:ascii="Arial LatArm" w:hAnsi="Arial LatArm" w:cs="Arial"/>
              </w:rPr>
              <w:t xml:space="preserve"> </w:t>
            </w:r>
            <w:r>
              <w:rPr>
                <w:rFonts w:ascii="Arial" w:hAnsi="Arial" w:cs="Arial"/>
              </w:rPr>
              <w:t>չայրած</w:t>
            </w:r>
            <w:r>
              <w:rPr>
                <w:rFonts w:ascii="Arial LatArm" w:hAnsi="Arial LatArm" w:cs="Arial"/>
              </w:rPr>
              <w:t xml:space="preserve">          </w:t>
            </w:r>
          </w:p>
        </w:tc>
        <w:tc>
          <w:tcPr>
            <w:tcW w:w="3145" w:type="dxa"/>
            <w:vAlign w:val="center"/>
          </w:tcPr>
          <w:p w14:paraId="3C743266" w14:textId="764968F7" w:rsidR="00042B93" w:rsidRPr="00AC479B" w:rsidRDefault="00042B93" w:rsidP="00042B93">
            <w:pPr>
              <w:jc w:val="center"/>
              <w:rPr>
                <w:rFonts w:ascii="GHEA Grapalat" w:hAnsi="GHEA Grapalat"/>
                <w:sz w:val="22"/>
                <w:szCs w:val="22"/>
                <w:lang w:val="pt-BR"/>
              </w:rPr>
            </w:pPr>
            <w:r w:rsidRPr="00AC479B">
              <w:rPr>
                <w:rFonts w:ascii="GHEA Grapalat" w:hAnsi="GHEA Grapalat"/>
                <w:sz w:val="22"/>
                <w:szCs w:val="22"/>
                <w:lang w:val="pt-BR"/>
              </w:rPr>
              <w:t>Ապրանքը Գնորդի կողմից ընդունվելու պահից 5 աշխատանքային օրվա ընթացքում՝ Պայմանագրի 3.2 կետի համաձայն:</w:t>
            </w:r>
          </w:p>
        </w:tc>
        <w:tc>
          <w:tcPr>
            <w:tcW w:w="1069" w:type="dxa"/>
            <w:vAlign w:val="center"/>
          </w:tcPr>
          <w:p w14:paraId="50BE51C3" w14:textId="794CB035" w:rsidR="00042B93" w:rsidRPr="00AC479B" w:rsidRDefault="00042B93" w:rsidP="00042B93">
            <w:pPr>
              <w:jc w:val="center"/>
              <w:rPr>
                <w:rFonts w:ascii="GHEA Grapalat" w:hAnsi="GHEA Grapalat"/>
                <w:sz w:val="22"/>
                <w:szCs w:val="22"/>
                <w:lang w:val="pt-BR"/>
              </w:rPr>
            </w:pPr>
            <w:r w:rsidRPr="00AC479B">
              <w:rPr>
                <w:rFonts w:ascii="GHEA Grapalat" w:hAnsi="GHEA Grapalat"/>
                <w:sz w:val="22"/>
                <w:szCs w:val="22"/>
                <w:lang w:val="pt-BR"/>
              </w:rPr>
              <w:t>0 %</w:t>
            </w:r>
          </w:p>
        </w:tc>
      </w:tr>
      <w:tr w:rsidR="00042B93" w:rsidRPr="00AC479B" w14:paraId="0F8F6C20" w14:textId="77777777" w:rsidTr="00642BF3">
        <w:trPr>
          <w:cantSplit/>
          <w:trHeight w:val="557"/>
          <w:jc w:val="center"/>
        </w:trPr>
        <w:tc>
          <w:tcPr>
            <w:tcW w:w="9566" w:type="dxa"/>
            <w:gridSpan w:val="4"/>
            <w:vAlign w:val="center"/>
          </w:tcPr>
          <w:p w14:paraId="7C4F70AD" w14:textId="77777777" w:rsidR="00042B93" w:rsidRPr="00AC479B" w:rsidRDefault="00042B93" w:rsidP="00042B93">
            <w:pPr>
              <w:jc w:val="center"/>
              <w:rPr>
                <w:rFonts w:ascii="GHEA Grapalat" w:hAnsi="GHEA Grapalat"/>
                <w:b/>
                <w:sz w:val="22"/>
                <w:szCs w:val="22"/>
                <w:lang w:val="pt-BR"/>
              </w:rPr>
            </w:pPr>
            <w:r w:rsidRPr="00AC479B">
              <w:rPr>
                <w:rFonts w:ascii="GHEA Grapalat" w:hAnsi="GHEA Grapalat"/>
                <w:b/>
                <w:sz w:val="22"/>
                <w:szCs w:val="22"/>
                <w:lang w:val="pt-BR"/>
              </w:rPr>
              <w:t>Ընդամենը</w:t>
            </w:r>
          </w:p>
        </w:tc>
        <w:tc>
          <w:tcPr>
            <w:tcW w:w="1069" w:type="dxa"/>
            <w:vAlign w:val="center"/>
          </w:tcPr>
          <w:p w14:paraId="0EA29DE1" w14:textId="77777777" w:rsidR="00042B93" w:rsidRPr="00AC479B" w:rsidRDefault="00042B93" w:rsidP="00042B93">
            <w:pPr>
              <w:jc w:val="center"/>
              <w:rPr>
                <w:rFonts w:ascii="GHEA Grapalat" w:hAnsi="GHEA Grapalat"/>
                <w:sz w:val="22"/>
                <w:szCs w:val="22"/>
                <w:lang w:val="pt-BR"/>
              </w:rPr>
            </w:pPr>
            <w:r w:rsidRPr="00AC479B">
              <w:rPr>
                <w:rFonts w:ascii="GHEA Grapalat" w:hAnsi="GHEA Grapalat"/>
                <w:sz w:val="22"/>
                <w:szCs w:val="22"/>
                <w:lang w:val="pt-BR"/>
              </w:rPr>
              <w:t>0 %</w:t>
            </w:r>
          </w:p>
        </w:tc>
      </w:tr>
    </w:tbl>
    <w:p w14:paraId="0C33C19F" w14:textId="77777777" w:rsidR="00642BF3" w:rsidRPr="004D5577" w:rsidRDefault="00642BF3" w:rsidP="00642BF3">
      <w:pPr>
        <w:jc w:val="both"/>
        <w:rPr>
          <w:rFonts w:ascii="Sylfaen" w:hAnsi="Sylfaen"/>
          <w:sz w:val="22"/>
          <w:lang w:val="pt-BR"/>
        </w:rPr>
      </w:pPr>
    </w:p>
    <w:p w14:paraId="3897BADE" w14:textId="77777777" w:rsidR="00642BF3" w:rsidRPr="00AE2768" w:rsidRDefault="00642BF3" w:rsidP="00642BF3">
      <w:pPr>
        <w:jc w:val="both"/>
        <w:rPr>
          <w:rFonts w:ascii="GHEA Grapalat" w:hAnsi="GHEA Grapalat" w:cs="Sylfaen"/>
          <w:i/>
          <w:sz w:val="18"/>
          <w:szCs w:val="18"/>
          <w:lang w:val="pt-BR"/>
        </w:rPr>
      </w:pPr>
      <w:r w:rsidRPr="00F60A09">
        <w:rPr>
          <w:rFonts w:ascii="GHEA Grapalat" w:hAnsi="GHEA Grapalat"/>
          <w:i/>
          <w:sz w:val="18"/>
          <w:szCs w:val="18"/>
          <w:lang w:val="pt-BR"/>
        </w:rPr>
        <w:t xml:space="preserve">* </w:t>
      </w:r>
      <w:r w:rsidRPr="007F7A06">
        <w:rPr>
          <w:rFonts w:ascii="GHEA Grapalat" w:hAnsi="GHEA Grapalat" w:cs="Sylfaen"/>
          <w:b/>
          <w:i/>
          <w:sz w:val="18"/>
          <w:szCs w:val="18"/>
          <w:lang w:val="pt-BR"/>
        </w:rPr>
        <w:t>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FE8A2C7" w14:textId="77777777" w:rsidR="00642BF3" w:rsidRPr="00D677B3" w:rsidRDefault="00642BF3" w:rsidP="00642BF3">
      <w:pPr>
        <w:rPr>
          <w:rFonts w:ascii="GHEA Grapalat" w:hAnsi="GHEA Grapalat"/>
          <w:i/>
          <w:sz w:val="18"/>
          <w:szCs w:val="18"/>
          <w:lang w:val="pt-BR"/>
        </w:rPr>
      </w:pPr>
    </w:p>
    <w:p w14:paraId="0AB974C1" w14:textId="77777777" w:rsidR="00642BF3" w:rsidRDefault="00642BF3" w:rsidP="00642BF3">
      <w:pPr>
        <w:rPr>
          <w:rFonts w:ascii="GHEA Grapalat" w:hAnsi="GHEA Grapalat" w:cs="Sylfaen"/>
          <w:i/>
          <w:sz w:val="18"/>
          <w:szCs w:val="18"/>
          <w:lang w:val="pt-BR"/>
        </w:rPr>
      </w:pPr>
      <w:r w:rsidRPr="00752623">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07C0B608" w14:textId="77777777" w:rsidR="00642BF3" w:rsidRDefault="00642BF3" w:rsidP="00642BF3">
      <w:pPr>
        <w:rPr>
          <w:rFonts w:ascii="GHEA Grapalat" w:hAnsi="GHEA Grapalat" w:cs="Sylfaen"/>
          <w:i/>
          <w:sz w:val="18"/>
          <w:szCs w:val="18"/>
          <w:lang w:val="pt-BR"/>
        </w:rPr>
      </w:pPr>
    </w:p>
    <w:p w14:paraId="071400F0" w14:textId="77777777" w:rsidR="00642BF3" w:rsidRPr="003D7A72" w:rsidRDefault="00642BF3" w:rsidP="00642BF3">
      <w:pPr>
        <w:rPr>
          <w:rFonts w:ascii="GHEA Grapalat" w:hAnsi="GHEA Grapalat"/>
          <w:i/>
          <w:sz w:val="18"/>
          <w:szCs w:val="18"/>
          <w:lang w:val="pt-BR"/>
        </w:rPr>
      </w:pPr>
    </w:p>
    <w:tbl>
      <w:tblPr>
        <w:tblW w:w="10413" w:type="dxa"/>
        <w:jc w:val="center"/>
        <w:tblLayout w:type="fixed"/>
        <w:tblLook w:val="0000" w:firstRow="0" w:lastRow="0" w:firstColumn="0" w:lastColumn="0" w:noHBand="0" w:noVBand="0"/>
      </w:tblPr>
      <w:tblGrid>
        <w:gridCol w:w="4935"/>
        <w:gridCol w:w="519"/>
        <w:gridCol w:w="4959"/>
      </w:tblGrid>
      <w:tr w:rsidR="00642BF3" w:rsidRPr="00980477" w14:paraId="40C9FE06" w14:textId="77777777" w:rsidTr="00642BF3">
        <w:trPr>
          <w:trHeight w:val="3107"/>
          <w:jc w:val="center"/>
        </w:trPr>
        <w:tc>
          <w:tcPr>
            <w:tcW w:w="4935" w:type="dxa"/>
          </w:tcPr>
          <w:p w14:paraId="2574BB39" w14:textId="77777777" w:rsidR="00642BF3" w:rsidRPr="00980477" w:rsidRDefault="00642BF3" w:rsidP="00642BF3">
            <w:pPr>
              <w:jc w:val="center"/>
              <w:rPr>
                <w:rFonts w:ascii="GHEA Grapalat" w:hAnsi="GHEA Grapalat"/>
                <w:sz w:val="22"/>
                <w:szCs w:val="22"/>
                <w:lang w:val="hy-AM"/>
              </w:rPr>
            </w:pPr>
            <w:r w:rsidRPr="00980477">
              <w:rPr>
                <w:rFonts w:ascii="GHEA Grapalat" w:hAnsi="GHEA Grapalat" w:cs="Sylfaen"/>
                <w:b/>
                <w:bCs/>
                <w:sz w:val="22"/>
                <w:szCs w:val="22"/>
                <w:lang w:val="pt-BR"/>
              </w:rPr>
              <w:lastRenderedPageBreak/>
              <w:t>ՎԱՃԱՌՈՂ</w:t>
            </w:r>
          </w:p>
          <w:p w14:paraId="0A3F50DA" w14:textId="77777777" w:rsidR="00642BF3" w:rsidRPr="00980477" w:rsidRDefault="00642BF3" w:rsidP="00642BF3">
            <w:pPr>
              <w:jc w:val="center"/>
              <w:rPr>
                <w:rFonts w:ascii="GHEA Grapalat" w:hAnsi="GHEA Grapalat"/>
                <w:sz w:val="22"/>
                <w:szCs w:val="22"/>
                <w:lang w:val="hy-AM"/>
              </w:rPr>
            </w:pPr>
          </w:p>
          <w:p w14:paraId="3A0D7830" w14:textId="77777777" w:rsidR="00642BF3" w:rsidRPr="00980477" w:rsidRDefault="00642BF3" w:rsidP="00642BF3">
            <w:pPr>
              <w:jc w:val="center"/>
              <w:rPr>
                <w:rFonts w:ascii="GHEA Grapalat" w:hAnsi="GHEA Grapalat"/>
                <w:sz w:val="22"/>
                <w:szCs w:val="22"/>
                <w:lang w:val="hy-AM"/>
              </w:rPr>
            </w:pPr>
          </w:p>
          <w:p w14:paraId="31C89DBC" w14:textId="77777777" w:rsidR="00642BF3" w:rsidRPr="00980477" w:rsidRDefault="00642BF3" w:rsidP="00642BF3">
            <w:pPr>
              <w:jc w:val="center"/>
              <w:rPr>
                <w:rFonts w:ascii="GHEA Grapalat" w:hAnsi="GHEA Grapalat"/>
                <w:sz w:val="22"/>
                <w:szCs w:val="22"/>
                <w:lang w:val="hy-AM"/>
              </w:rPr>
            </w:pPr>
          </w:p>
          <w:p w14:paraId="7857F608" w14:textId="5E675C26" w:rsidR="00642BF3" w:rsidRPr="00980477" w:rsidRDefault="00642BF3" w:rsidP="00642BF3">
            <w:pPr>
              <w:rPr>
                <w:rFonts w:ascii="GHEA Grapalat" w:hAnsi="GHEA Grapalat"/>
                <w:sz w:val="22"/>
                <w:szCs w:val="22"/>
                <w:lang w:val="hy-AM"/>
              </w:rPr>
            </w:pPr>
            <w:r w:rsidRPr="00980477">
              <w:rPr>
                <w:rFonts w:ascii="GHEA Grapalat" w:hAnsi="GHEA Grapalat" w:cs="Sylfaen"/>
                <w:bCs/>
                <w:sz w:val="22"/>
                <w:szCs w:val="22"/>
                <w:lang w:val="hy-AM"/>
              </w:rPr>
              <w:t xml:space="preserve">       </w:t>
            </w:r>
            <w:r w:rsidR="00980477">
              <w:rPr>
                <w:rFonts w:ascii="GHEA Grapalat" w:hAnsi="GHEA Grapalat" w:cs="Sylfaen"/>
                <w:bCs/>
                <w:sz w:val="22"/>
                <w:szCs w:val="22"/>
                <w:lang w:val="hy-AM"/>
              </w:rPr>
              <w:t>Էլ․ փոստ՝</w:t>
            </w:r>
          </w:p>
          <w:p w14:paraId="61868EB6" w14:textId="77777777" w:rsidR="00642BF3" w:rsidRPr="00980477" w:rsidRDefault="00642BF3" w:rsidP="00642BF3">
            <w:pPr>
              <w:jc w:val="center"/>
              <w:rPr>
                <w:rFonts w:ascii="GHEA Grapalat" w:hAnsi="GHEA Grapalat"/>
                <w:sz w:val="22"/>
                <w:szCs w:val="22"/>
                <w:lang w:val="hy-AM"/>
              </w:rPr>
            </w:pPr>
          </w:p>
          <w:p w14:paraId="021DB510" w14:textId="77777777" w:rsidR="00642BF3" w:rsidRPr="00980477" w:rsidRDefault="00642BF3" w:rsidP="00642BF3">
            <w:pPr>
              <w:jc w:val="center"/>
              <w:rPr>
                <w:rFonts w:ascii="GHEA Grapalat" w:hAnsi="GHEA Grapalat"/>
                <w:sz w:val="22"/>
                <w:szCs w:val="22"/>
                <w:lang w:val="hy-AM"/>
              </w:rPr>
            </w:pPr>
          </w:p>
          <w:p w14:paraId="48B7CB3A" w14:textId="77777777" w:rsidR="00642BF3" w:rsidRPr="00980477" w:rsidRDefault="00642BF3" w:rsidP="00642BF3">
            <w:pPr>
              <w:jc w:val="center"/>
              <w:rPr>
                <w:rFonts w:ascii="GHEA Grapalat" w:hAnsi="GHEA Grapalat"/>
                <w:sz w:val="22"/>
                <w:szCs w:val="22"/>
                <w:lang w:val="hy-AM"/>
              </w:rPr>
            </w:pPr>
            <w:r w:rsidRPr="00980477">
              <w:rPr>
                <w:rFonts w:ascii="GHEA Grapalat" w:hAnsi="GHEA Grapalat"/>
                <w:sz w:val="22"/>
                <w:szCs w:val="22"/>
                <w:lang w:val="hy-AM"/>
              </w:rPr>
              <w:t>---------------------------------</w:t>
            </w:r>
          </w:p>
          <w:p w14:paraId="4DFC548D" w14:textId="77777777" w:rsidR="00642BF3" w:rsidRPr="00980477" w:rsidRDefault="00642BF3" w:rsidP="00642BF3">
            <w:pPr>
              <w:jc w:val="center"/>
              <w:rPr>
                <w:rFonts w:ascii="GHEA Grapalat" w:hAnsi="GHEA Grapalat"/>
                <w:sz w:val="22"/>
                <w:szCs w:val="22"/>
                <w:lang w:val="hy-AM"/>
              </w:rPr>
            </w:pPr>
            <w:r w:rsidRPr="00980477">
              <w:rPr>
                <w:rFonts w:ascii="GHEA Grapalat" w:hAnsi="GHEA Grapalat"/>
                <w:sz w:val="22"/>
                <w:szCs w:val="22"/>
                <w:lang w:val="hy-AM"/>
              </w:rPr>
              <w:t>/</w:t>
            </w:r>
            <w:r w:rsidRPr="00980477">
              <w:rPr>
                <w:rFonts w:ascii="GHEA Grapalat" w:hAnsi="GHEA Grapalat" w:cs="Sylfaen"/>
                <w:sz w:val="22"/>
                <w:szCs w:val="22"/>
                <w:lang w:val="hy-AM"/>
              </w:rPr>
              <w:t>ստորագրություն</w:t>
            </w:r>
            <w:r w:rsidRPr="00980477">
              <w:rPr>
                <w:rFonts w:ascii="GHEA Grapalat" w:hAnsi="GHEA Grapalat"/>
                <w:sz w:val="22"/>
                <w:szCs w:val="22"/>
                <w:lang w:val="hy-AM"/>
              </w:rPr>
              <w:t>/</w:t>
            </w:r>
          </w:p>
          <w:p w14:paraId="644485F4" w14:textId="77777777" w:rsidR="00642BF3" w:rsidRPr="00980477" w:rsidRDefault="00642BF3" w:rsidP="00642BF3">
            <w:pPr>
              <w:jc w:val="center"/>
              <w:rPr>
                <w:rFonts w:ascii="GHEA Grapalat" w:hAnsi="GHEA Grapalat"/>
                <w:sz w:val="22"/>
                <w:szCs w:val="22"/>
                <w:lang w:val="hy-AM"/>
              </w:rPr>
            </w:pPr>
            <w:r w:rsidRPr="00980477">
              <w:rPr>
                <w:rFonts w:ascii="GHEA Grapalat" w:hAnsi="GHEA Grapalat" w:cs="Sylfaen"/>
                <w:sz w:val="22"/>
                <w:szCs w:val="22"/>
                <w:lang w:val="hy-AM"/>
              </w:rPr>
              <w:t>Կ</w:t>
            </w:r>
            <w:r w:rsidRPr="00980477">
              <w:rPr>
                <w:rFonts w:ascii="GHEA Grapalat" w:hAnsi="GHEA Grapalat"/>
                <w:sz w:val="22"/>
                <w:szCs w:val="22"/>
                <w:lang w:val="hy-AM"/>
              </w:rPr>
              <w:t>.</w:t>
            </w:r>
            <w:r w:rsidRPr="00980477">
              <w:rPr>
                <w:rFonts w:ascii="GHEA Grapalat" w:hAnsi="GHEA Grapalat" w:cs="Sylfaen"/>
                <w:sz w:val="22"/>
                <w:szCs w:val="22"/>
                <w:lang w:val="hy-AM"/>
              </w:rPr>
              <w:t>Տ</w:t>
            </w:r>
          </w:p>
        </w:tc>
        <w:tc>
          <w:tcPr>
            <w:tcW w:w="519" w:type="dxa"/>
          </w:tcPr>
          <w:p w14:paraId="33D3CE96" w14:textId="77777777" w:rsidR="00642BF3" w:rsidRPr="00980477" w:rsidRDefault="00642BF3" w:rsidP="00642BF3">
            <w:pPr>
              <w:jc w:val="center"/>
              <w:rPr>
                <w:rFonts w:ascii="GHEA Grapalat" w:hAnsi="GHEA Grapalat"/>
                <w:sz w:val="22"/>
                <w:szCs w:val="22"/>
                <w:lang w:val="hy-AM"/>
              </w:rPr>
            </w:pPr>
          </w:p>
        </w:tc>
        <w:tc>
          <w:tcPr>
            <w:tcW w:w="4959" w:type="dxa"/>
          </w:tcPr>
          <w:p w14:paraId="5FA92E60" w14:textId="77777777" w:rsidR="00642BF3" w:rsidRPr="00980477" w:rsidRDefault="00642BF3" w:rsidP="00642BF3">
            <w:pPr>
              <w:rPr>
                <w:rFonts w:ascii="GHEA Grapalat" w:hAnsi="GHEA Grapalat" w:cs="Sylfaen"/>
                <w:b/>
                <w:bCs/>
                <w:sz w:val="22"/>
                <w:szCs w:val="22"/>
                <w:lang w:val="pt-BR"/>
              </w:rPr>
            </w:pPr>
            <w:r w:rsidRPr="00980477">
              <w:rPr>
                <w:rFonts w:ascii="GHEA Grapalat" w:hAnsi="GHEA Grapalat" w:cs="Sylfaen"/>
                <w:b/>
                <w:bCs/>
                <w:sz w:val="22"/>
                <w:szCs w:val="22"/>
                <w:lang w:val="pt-BR"/>
              </w:rPr>
              <w:t xml:space="preserve">                               </w:t>
            </w:r>
            <w:r w:rsidRPr="00980477">
              <w:rPr>
                <w:rFonts w:ascii="GHEA Grapalat" w:hAnsi="GHEA Grapalat" w:cs="Sylfaen"/>
                <w:b/>
                <w:bCs/>
                <w:sz w:val="22"/>
                <w:szCs w:val="22"/>
              </w:rPr>
              <w:t>ԳՆՈՐԴ</w:t>
            </w:r>
          </w:p>
          <w:p w14:paraId="78650990" w14:textId="59F3A8FF" w:rsidR="00642BF3" w:rsidRPr="00980477" w:rsidRDefault="00E30359" w:rsidP="00642BF3">
            <w:pPr>
              <w:jc w:val="center"/>
              <w:rPr>
                <w:rFonts w:ascii="GHEA Grapalat" w:hAnsi="GHEA Grapalat" w:cs="Sylfaen"/>
                <w:b/>
                <w:bCs/>
                <w:sz w:val="22"/>
                <w:szCs w:val="22"/>
                <w:lang w:val="pt-BR"/>
              </w:rPr>
            </w:pPr>
            <w:r>
              <w:rPr>
                <w:rFonts w:ascii="GHEA Grapalat" w:hAnsi="GHEA Grapalat" w:cs="Sylfaen"/>
                <w:b/>
                <w:bCs/>
                <w:sz w:val="22"/>
                <w:szCs w:val="22"/>
                <w:lang w:val="hy-AM"/>
              </w:rPr>
              <w:t>«</w:t>
            </w:r>
            <w:r w:rsidR="00642BF3" w:rsidRPr="00980477">
              <w:rPr>
                <w:rFonts w:ascii="GHEA Grapalat" w:hAnsi="GHEA Grapalat" w:cs="Sylfaen"/>
                <w:b/>
                <w:bCs/>
                <w:sz w:val="22"/>
                <w:szCs w:val="22"/>
              </w:rPr>
              <w:t>Երքաղլույս</w:t>
            </w:r>
            <w:r>
              <w:rPr>
                <w:rFonts w:ascii="GHEA Grapalat" w:hAnsi="GHEA Grapalat" w:cs="Sylfaen"/>
                <w:b/>
                <w:bCs/>
                <w:sz w:val="22"/>
                <w:szCs w:val="22"/>
                <w:lang w:val="hy-AM"/>
              </w:rPr>
              <w:t>»</w:t>
            </w:r>
            <w:r w:rsidR="00642BF3" w:rsidRPr="00980477">
              <w:rPr>
                <w:rFonts w:ascii="GHEA Grapalat" w:hAnsi="GHEA Grapalat" w:cs="Sylfaen"/>
                <w:b/>
                <w:bCs/>
                <w:sz w:val="22"/>
                <w:szCs w:val="22"/>
                <w:lang w:val="pt-BR"/>
              </w:rPr>
              <w:t xml:space="preserve"> </w:t>
            </w:r>
            <w:r w:rsidR="00642BF3" w:rsidRPr="00980477">
              <w:rPr>
                <w:rFonts w:ascii="GHEA Grapalat" w:hAnsi="GHEA Grapalat" w:cs="Sylfaen"/>
                <w:b/>
                <w:bCs/>
                <w:sz w:val="22"/>
                <w:szCs w:val="22"/>
              </w:rPr>
              <w:t>ՓԲԸ</w:t>
            </w:r>
          </w:p>
          <w:p w14:paraId="572CE0B5" w14:textId="77777777" w:rsidR="00642BF3" w:rsidRPr="00980477" w:rsidRDefault="00642BF3" w:rsidP="00642BF3">
            <w:pPr>
              <w:jc w:val="center"/>
              <w:rPr>
                <w:rFonts w:ascii="GHEA Grapalat" w:hAnsi="GHEA Grapalat" w:cs="Sylfaen"/>
                <w:bCs/>
                <w:sz w:val="22"/>
                <w:szCs w:val="22"/>
                <w:lang w:val="pt-BR"/>
              </w:rPr>
            </w:pPr>
            <w:r w:rsidRPr="00980477">
              <w:rPr>
                <w:rFonts w:ascii="GHEA Grapalat" w:hAnsi="GHEA Grapalat" w:cs="Sylfaen"/>
                <w:bCs/>
                <w:sz w:val="22"/>
                <w:szCs w:val="22"/>
              </w:rPr>
              <w:t>ք</w:t>
            </w:r>
            <w:r w:rsidRPr="00980477">
              <w:rPr>
                <w:rFonts w:ascii="GHEA Grapalat" w:hAnsi="GHEA Grapalat" w:cs="Sylfaen"/>
                <w:bCs/>
                <w:sz w:val="22"/>
                <w:szCs w:val="22"/>
                <w:lang w:val="pt-BR"/>
              </w:rPr>
              <w:t xml:space="preserve">. </w:t>
            </w:r>
            <w:r w:rsidRPr="00980477">
              <w:rPr>
                <w:rFonts w:ascii="GHEA Grapalat" w:hAnsi="GHEA Grapalat" w:cs="Sylfaen"/>
                <w:bCs/>
                <w:sz w:val="22"/>
                <w:szCs w:val="22"/>
              </w:rPr>
              <w:t>Երևան</w:t>
            </w:r>
            <w:r w:rsidRPr="00980477">
              <w:rPr>
                <w:rFonts w:ascii="GHEA Grapalat" w:hAnsi="GHEA Grapalat" w:cs="Sylfaen"/>
                <w:bCs/>
                <w:sz w:val="22"/>
                <w:szCs w:val="22"/>
                <w:lang w:val="pt-BR"/>
              </w:rPr>
              <w:t xml:space="preserve">, </w:t>
            </w:r>
            <w:r w:rsidRPr="00980477">
              <w:rPr>
                <w:rFonts w:ascii="GHEA Grapalat" w:hAnsi="GHEA Grapalat" w:cs="Sylfaen"/>
                <w:bCs/>
                <w:sz w:val="22"/>
                <w:szCs w:val="22"/>
              </w:rPr>
              <w:t>Բուզանդի</w:t>
            </w:r>
            <w:r w:rsidRPr="00980477">
              <w:rPr>
                <w:rFonts w:ascii="GHEA Grapalat" w:hAnsi="GHEA Grapalat" w:cs="Sylfaen"/>
                <w:bCs/>
                <w:sz w:val="22"/>
                <w:szCs w:val="22"/>
                <w:lang w:val="pt-BR"/>
              </w:rPr>
              <w:t xml:space="preserve"> 1/4,  </w:t>
            </w:r>
            <w:r w:rsidRPr="00980477">
              <w:rPr>
                <w:rFonts w:ascii="GHEA Grapalat" w:hAnsi="GHEA Grapalat" w:cs="Sylfaen"/>
                <w:bCs/>
                <w:sz w:val="22"/>
                <w:szCs w:val="22"/>
              </w:rPr>
              <w:t>Կոմիտաս</w:t>
            </w:r>
            <w:r w:rsidRPr="00980477">
              <w:rPr>
                <w:rFonts w:ascii="GHEA Grapalat" w:hAnsi="GHEA Grapalat" w:cs="Sylfaen"/>
                <w:bCs/>
                <w:sz w:val="22"/>
                <w:szCs w:val="22"/>
                <w:lang w:val="pt-BR"/>
              </w:rPr>
              <w:t xml:space="preserve"> 28                  </w:t>
            </w:r>
          </w:p>
          <w:p w14:paraId="6FB56248" w14:textId="77777777" w:rsidR="00642BF3" w:rsidRPr="00980477" w:rsidRDefault="00642BF3" w:rsidP="00642BF3">
            <w:pPr>
              <w:jc w:val="center"/>
              <w:rPr>
                <w:rFonts w:ascii="GHEA Grapalat" w:hAnsi="GHEA Grapalat" w:cs="Sylfaen"/>
                <w:bCs/>
                <w:sz w:val="22"/>
                <w:szCs w:val="22"/>
                <w:lang w:val="pt-BR"/>
              </w:rPr>
            </w:pPr>
            <w:r w:rsidRPr="00980477">
              <w:rPr>
                <w:rFonts w:ascii="GHEA Grapalat" w:hAnsi="GHEA Grapalat" w:cs="Sylfaen"/>
                <w:bCs/>
                <w:sz w:val="22"/>
                <w:szCs w:val="22"/>
              </w:rPr>
              <w:t>ԱՐԱՐԱՏԲԱՆԿ</w:t>
            </w:r>
            <w:r w:rsidRPr="00980477">
              <w:rPr>
                <w:rFonts w:ascii="GHEA Grapalat" w:hAnsi="GHEA Grapalat" w:cs="Sylfaen"/>
                <w:bCs/>
                <w:sz w:val="22"/>
                <w:szCs w:val="22"/>
                <w:lang w:val="pt-BR"/>
              </w:rPr>
              <w:t xml:space="preserve"> </w:t>
            </w:r>
            <w:r w:rsidRPr="00980477">
              <w:rPr>
                <w:rFonts w:ascii="GHEA Grapalat" w:hAnsi="GHEA Grapalat" w:cs="Sylfaen"/>
                <w:bCs/>
                <w:sz w:val="22"/>
                <w:szCs w:val="22"/>
              </w:rPr>
              <w:t>ԲԲԸ</w:t>
            </w:r>
          </w:p>
          <w:p w14:paraId="1C885EE4" w14:textId="77777777" w:rsidR="00642BF3" w:rsidRPr="00980477" w:rsidRDefault="00642BF3" w:rsidP="00642BF3">
            <w:pPr>
              <w:jc w:val="center"/>
              <w:rPr>
                <w:rFonts w:ascii="GHEA Grapalat" w:hAnsi="GHEA Grapalat" w:cs="Sylfaen"/>
                <w:bCs/>
                <w:sz w:val="22"/>
                <w:szCs w:val="22"/>
                <w:lang w:val="pt-BR"/>
              </w:rPr>
            </w:pPr>
            <w:r w:rsidRPr="00980477">
              <w:rPr>
                <w:rFonts w:ascii="GHEA Grapalat" w:hAnsi="GHEA Grapalat" w:cs="Sylfaen"/>
                <w:bCs/>
                <w:sz w:val="22"/>
                <w:szCs w:val="22"/>
                <w:lang w:val="pt-BR"/>
              </w:rPr>
              <w:t xml:space="preserve">    </w:t>
            </w:r>
            <w:r w:rsidRPr="00980477">
              <w:rPr>
                <w:rFonts w:ascii="GHEA Grapalat" w:hAnsi="GHEA Grapalat" w:cs="Sylfaen"/>
                <w:bCs/>
                <w:sz w:val="22"/>
                <w:szCs w:val="22"/>
              </w:rPr>
              <w:t>Հ</w:t>
            </w:r>
            <w:r w:rsidRPr="00980477">
              <w:rPr>
                <w:rFonts w:ascii="GHEA Grapalat" w:hAnsi="GHEA Grapalat" w:cs="Sylfaen"/>
                <w:bCs/>
                <w:sz w:val="22"/>
                <w:szCs w:val="22"/>
                <w:lang w:val="pt-BR"/>
              </w:rPr>
              <w:t>/</w:t>
            </w:r>
            <w:r w:rsidRPr="00980477">
              <w:rPr>
                <w:rFonts w:ascii="GHEA Grapalat" w:hAnsi="GHEA Grapalat" w:cs="Sylfaen"/>
                <w:bCs/>
                <w:sz w:val="22"/>
                <w:szCs w:val="22"/>
              </w:rPr>
              <w:t>Հ</w:t>
            </w:r>
            <w:r w:rsidRPr="00980477">
              <w:rPr>
                <w:rFonts w:ascii="GHEA Grapalat" w:hAnsi="GHEA Grapalat" w:cs="Sylfaen"/>
                <w:bCs/>
                <w:sz w:val="22"/>
                <w:szCs w:val="22"/>
                <w:lang w:val="pt-BR"/>
              </w:rPr>
              <w:t xml:space="preserve"> 1510004597930100,  </w:t>
            </w:r>
            <w:r w:rsidRPr="00980477">
              <w:rPr>
                <w:rFonts w:ascii="GHEA Grapalat" w:hAnsi="GHEA Grapalat" w:cs="Sylfaen"/>
                <w:bCs/>
                <w:sz w:val="22"/>
                <w:szCs w:val="22"/>
              </w:rPr>
              <w:t>ՀՎՀՀ</w:t>
            </w:r>
            <w:r w:rsidRPr="00980477">
              <w:rPr>
                <w:rFonts w:ascii="GHEA Grapalat" w:hAnsi="GHEA Grapalat" w:cs="Sylfaen"/>
                <w:bCs/>
                <w:sz w:val="22"/>
                <w:szCs w:val="22"/>
                <w:lang w:val="pt-BR"/>
              </w:rPr>
              <w:t xml:space="preserve"> 02504913</w:t>
            </w:r>
          </w:p>
          <w:p w14:paraId="36AD18AF" w14:textId="77777777" w:rsidR="00642BF3" w:rsidRPr="00980477" w:rsidRDefault="00642BF3" w:rsidP="00642BF3">
            <w:pPr>
              <w:jc w:val="center"/>
              <w:rPr>
                <w:rFonts w:ascii="GHEA Grapalat" w:hAnsi="GHEA Grapalat" w:cs="Sylfaen"/>
                <w:bCs/>
                <w:sz w:val="22"/>
                <w:szCs w:val="22"/>
                <w:lang w:val="pt-BR"/>
              </w:rPr>
            </w:pPr>
            <w:proofErr w:type="gramStart"/>
            <w:r w:rsidRPr="00980477">
              <w:rPr>
                <w:rFonts w:ascii="GHEA Grapalat" w:hAnsi="GHEA Grapalat" w:cs="Sylfaen"/>
                <w:bCs/>
                <w:sz w:val="22"/>
                <w:szCs w:val="22"/>
              </w:rPr>
              <w:t>էլ</w:t>
            </w:r>
            <w:proofErr w:type="gramEnd"/>
            <w:r w:rsidRPr="00980477">
              <w:rPr>
                <w:rFonts w:ascii="GHEA Grapalat" w:hAnsi="GHEA Grapalat" w:cs="Sylfaen"/>
                <w:bCs/>
                <w:sz w:val="22"/>
                <w:szCs w:val="22"/>
                <w:lang w:val="pt-BR"/>
              </w:rPr>
              <w:t xml:space="preserve">. </w:t>
            </w:r>
            <w:r w:rsidRPr="00980477">
              <w:rPr>
                <w:rFonts w:ascii="GHEA Grapalat" w:hAnsi="GHEA Grapalat" w:cs="Sylfaen"/>
                <w:bCs/>
                <w:sz w:val="22"/>
                <w:szCs w:val="22"/>
              </w:rPr>
              <w:t>փոստ</w:t>
            </w:r>
            <w:r w:rsidRPr="00980477">
              <w:rPr>
                <w:rFonts w:ascii="GHEA Grapalat" w:hAnsi="GHEA Grapalat" w:cs="Sylfaen"/>
                <w:bCs/>
                <w:sz w:val="22"/>
                <w:szCs w:val="22"/>
                <w:lang w:val="pt-BR"/>
              </w:rPr>
              <w:t xml:space="preserve">   yerqaxluys@yerevan.am,    </w:t>
            </w:r>
          </w:p>
          <w:p w14:paraId="2998D2D5" w14:textId="77777777" w:rsidR="00642BF3" w:rsidRPr="00980477" w:rsidRDefault="00642BF3" w:rsidP="00642BF3">
            <w:pPr>
              <w:jc w:val="center"/>
              <w:rPr>
                <w:rFonts w:ascii="GHEA Grapalat" w:hAnsi="GHEA Grapalat" w:cs="Sylfaen"/>
                <w:b/>
                <w:bCs/>
                <w:sz w:val="22"/>
                <w:szCs w:val="22"/>
                <w:lang w:val="pt-BR"/>
              </w:rPr>
            </w:pPr>
            <w:r w:rsidRPr="00980477">
              <w:rPr>
                <w:rFonts w:ascii="GHEA Grapalat" w:hAnsi="GHEA Grapalat" w:cs="Sylfaen"/>
                <w:b/>
                <w:bCs/>
                <w:sz w:val="22"/>
                <w:szCs w:val="22"/>
                <w:lang w:val="pt-BR"/>
              </w:rPr>
              <w:t xml:space="preserve">   </w:t>
            </w:r>
          </w:p>
          <w:p w14:paraId="66DD0660" w14:textId="77777777" w:rsidR="00642BF3" w:rsidRPr="00980477" w:rsidRDefault="00642BF3" w:rsidP="00642BF3">
            <w:pPr>
              <w:jc w:val="center"/>
              <w:rPr>
                <w:rFonts w:ascii="GHEA Grapalat" w:hAnsi="GHEA Grapalat" w:cs="Sylfaen"/>
                <w:b/>
                <w:bCs/>
                <w:sz w:val="22"/>
                <w:szCs w:val="22"/>
                <w:lang w:val="pt-BR"/>
              </w:rPr>
            </w:pPr>
          </w:p>
          <w:p w14:paraId="484A7847" w14:textId="77777777" w:rsidR="00642BF3" w:rsidRPr="00980477" w:rsidRDefault="00642BF3" w:rsidP="00642BF3">
            <w:pPr>
              <w:jc w:val="center"/>
              <w:rPr>
                <w:rFonts w:ascii="GHEA Grapalat" w:hAnsi="GHEA Grapalat"/>
                <w:sz w:val="22"/>
                <w:szCs w:val="22"/>
                <w:lang w:val="hy-AM"/>
              </w:rPr>
            </w:pPr>
            <w:r w:rsidRPr="00980477">
              <w:rPr>
                <w:rFonts w:ascii="GHEA Grapalat" w:hAnsi="GHEA Grapalat"/>
                <w:sz w:val="22"/>
                <w:szCs w:val="22"/>
                <w:lang w:val="hy-AM"/>
              </w:rPr>
              <w:t>---------------------------------</w:t>
            </w:r>
          </w:p>
          <w:p w14:paraId="6BF508BE" w14:textId="77777777" w:rsidR="00642BF3" w:rsidRPr="00980477" w:rsidRDefault="00642BF3" w:rsidP="00642BF3">
            <w:pPr>
              <w:jc w:val="center"/>
              <w:rPr>
                <w:rFonts w:ascii="GHEA Grapalat" w:hAnsi="GHEA Grapalat"/>
                <w:sz w:val="22"/>
                <w:szCs w:val="22"/>
                <w:lang w:val="hy-AM"/>
              </w:rPr>
            </w:pPr>
            <w:r w:rsidRPr="00980477">
              <w:rPr>
                <w:rFonts w:ascii="GHEA Grapalat" w:hAnsi="GHEA Grapalat"/>
                <w:sz w:val="22"/>
                <w:szCs w:val="22"/>
                <w:lang w:val="hy-AM"/>
              </w:rPr>
              <w:t>/</w:t>
            </w:r>
            <w:r w:rsidRPr="00980477">
              <w:rPr>
                <w:rFonts w:ascii="GHEA Grapalat" w:hAnsi="GHEA Grapalat" w:cs="Sylfaen"/>
                <w:sz w:val="22"/>
                <w:szCs w:val="22"/>
                <w:lang w:val="hy-AM"/>
              </w:rPr>
              <w:t>ստորագրություն</w:t>
            </w:r>
            <w:r w:rsidRPr="00980477">
              <w:rPr>
                <w:rFonts w:ascii="GHEA Grapalat" w:hAnsi="GHEA Grapalat"/>
                <w:sz w:val="22"/>
                <w:szCs w:val="22"/>
                <w:lang w:val="hy-AM"/>
              </w:rPr>
              <w:t>/</w:t>
            </w:r>
          </w:p>
          <w:p w14:paraId="325D4FC5" w14:textId="77777777" w:rsidR="00642BF3" w:rsidRPr="00980477" w:rsidRDefault="00642BF3" w:rsidP="00642BF3">
            <w:pPr>
              <w:jc w:val="center"/>
              <w:rPr>
                <w:rFonts w:ascii="GHEA Grapalat" w:hAnsi="GHEA Grapalat"/>
                <w:sz w:val="22"/>
                <w:szCs w:val="22"/>
                <w:lang w:val="ru-RU"/>
              </w:rPr>
            </w:pPr>
            <w:r w:rsidRPr="00980477">
              <w:rPr>
                <w:rFonts w:ascii="GHEA Grapalat" w:hAnsi="GHEA Grapalat" w:cs="Sylfaen"/>
                <w:sz w:val="22"/>
                <w:szCs w:val="22"/>
                <w:lang w:val="hy-AM"/>
              </w:rPr>
              <w:t>Կ</w:t>
            </w:r>
            <w:r w:rsidRPr="00980477">
              <w:rPr>
                <w:rFonts w:ascii="GHEA Grapalat" w:hAnsi="GHEA Grapalat"/>
                <w:sz w:val="22"/>
                <w:szCs w:val="22"/>
                <w:lang w:val="hy-AM"/>
              </w:rPr>
              <w:t>.</w:t>
            </w:r>
            <w:r w:rsidRPr="00980477">
              <w:rPr>
                <w:rFonts w:ascii="GHEA Grapalat" w:hAnsi="GHEA Grapalat" w:cs="Sylfaen"/>
                <w:sz w:val="22"/>
                <w:szCs w:val="22"/>
                <w:lang w:val="hy-AM"/>
              </w:rPr>
              <w:t>Տ</w:t>
            </w:r>
            <w:r w:rsidRPr="00980477">
              <w:rPr>
                <w:rFonts w:ascii="GHEA Grapalat" w:hAnsi="GHEA Grapalat" w:cs="Sylfaen"/>
                <w:b/>
                <w:bCs/>
                <w:sz w:val="22"/>
                <w:szCs w:val="22"/>
                <w:lang w:val="ru-RU"/>
              </w:rPr>
              <w:t xml:space="preserve"> </w:t>
            </w:r>
          </w:p>
        </w:tc>
      </w:tr>
    </w:tbl>
    <w:p w14:paraId="202314A2" w14:textId="77777777" w:rsidR="00642BF3" w:rsidRDefault="00642BF3" w:rsidP="00642BF3">
      <w:pPr>
        <w:rPr>
          <w:rFonts w:ascii="GHEA Grapalat" w:hAnsi="GHEA Grapalat"/>
          <w:i/>
          <w:sz w:val="18"/>
        </w:rPr>
      </w:pPr>
    </w:p>
    <w:p w14:paraId="7CDB4644" w14:textId="77777777" w:rsidR="00642BF3" w:rsidRDefault="00642BF3" w:rsidP="00642BF3">
      <w:pPr>
        <w:rPr>
          <w:rFonts w:ascii="GHEA Grapalat" w:hAnsi="GHEA Grapalat"/>
          <w:i/>
          <w:sz w:val="18"/>
        </w:rPr>
      </w:pPr>
    </w:p>
    <w:p w14:paraId="0323A07C" w14:textId="77777777" w:rsidR="00642BF3" w:rsidRDefault="00642BF3" w:rsidP="00642BF3">
      <w:pPr>
        <w:rPr>
          <w:rFonts w:ascii="GHEA Grapalat" w:hAnsi="GHEA Grapalat"/>
          <w:i/>
          <w:sz w:val="18"/>
        </w:rPr>
      </w:pPr>
    </w:p>
    <w:p w14:paraId="6C155360" w14:textId="77777777" w:rsidR="00642BF3" w:rsidRDefault="00642BF3" w:rsidP="00642BF3">
      <w:pPr>
        <w:rPr>
          <w:rFonts w:ascii="GHEA Grapalat" w:hAnsi="GHEA Grapalat"/>
          <w:i/>
          <w:sz w:val="18"/>
        </w:rPr>
      </w:pPr>
    </w:p>
    <w:p w14:paraId="092C6B83" w14:textId="77777777" w:rsidR="00642BF3" w:rsidRDefault="00642BF3" w:rsidP="00642BF3">
      <w:pPr>
        <w:rPr>
          <w:rFonts w:ascii="GHEA Grapalat" w:hAnsi="GHEA Grapalat"/>
          <w:i/>
          <w:sz w:val="18"/>
        </w:rPr>
      </w:pPr>
    </w:p>
    <w:p w14:paraId="6A3ED76D" w14:textId="77777777" w:rsidR="00042B93" w:rsidRDefault="00042B93" w:rsidP="00642BF3">
      <w:pPr>
        <w:rPr>
          <w:rFonts w:ascii="GHEA Grapalat" w:hAnsi="GHEA Grapalat"/>
          <w:i/>
          <w:sz w:val="18"/>
        </w:rPr>
      </w:pPr>
    </w:p>
    <w:p w14:paraId="07DB5455" w14:textId="77777777" w:rsidR="00042B93" w:rsidRDefault="00042B93" w:rsidP="00642BF3">
      <w:pPr>
        <w:rPr>
          <w:rFonts w:ascii="GHEA Grapalat" w:hAnsi="GHEA Grapalat"/>
          <w:i/>
          <w:sz w:val="18"/>
        </w:rPr>
      </w:pPr>
    </w:p>
    <w:p w14:paraId="043EEB4B" w14:textId="77777777" w:rsidR="00042B93" w:rsidRDefault="00042B93" w:rsidP="00642BF3">
      <w:pPr>
        <w:rPr>
          <w:rFonts w:ascii="GHEA Grapalat" w:hAnsi="GHEA Grapalat"/>
          <w:i/>
          <w:sz w:val="18"/>
        </w:rPr>
      </w:pPr>
    </w:p>
    <w:p w14:paraId="7CD54860" w14:textId="77777777" w:rsidR="00042B93" w:rsidRDefault="00042B93" w:rsidP="00642BF3">
      <w:pPr>
        <w:rPr>
          <w:rFonts w:ascii="GHEA Grapalat" w:hAnsi="GHEA Grapalat"/>
          <w:i/>
          <w:sz w:val="18"/>
        </w:rPr>
      </w:pPr>
    </w:p>
    <w:p w14:paraId="1D468A8E" w14:textId="77777777" w:rsidR="00042B93" w:rsidRDefault="00042B93" w:rsidP="00642BF3">
      <w:pPr>
        <w:rPr>
          <w:rFonts w:ascii="GHEA Grapalat" w:hAnsi="GHEA Grapalat"/>
          <w:i/>
          <w:sz w:val="18"/>
        </w:rPr>
      </w:pPr>
    </w:p>
    <w:p w14:paraId="363E30D8" w14:textId="77777777" w:rsidR="00042B93" w:rsidRDefault="00042B93" w:rsidP="00642BF3">
      <w:pPr>
        <w:rPr>
          <w:rFonts w:ascii="GHEA Grapalat" w:hAnsi="GHEA Grapalat"/>
          <w:i/>
          <w:sz w:val="18"/>
        </w:rPr>
      </w:pPr>
    </w:p>
    <w:p w14:paraId="0AE49E59" w14:textId="77777777" w:rsidR="00042B93" w:rsidRDefault="00042B93" w:rsidP="00642BF3">
      <w:pPr>
        <w:rPr>
          <w:rFonts w:ascii="GHEA Grapalat" w:hAnsi="GHEA Grapalat"/>
          <w:i/>
          <w:sz w:val="18"/>
        </w:rPr>
      </w:pPr>
    </w:p>
    <w:p w14:paraId="7F9B6191" w14:textId="77777777" w:rsidR="00042B93" w:rsidRDefault="00042B93" w:rsidP="00642BF3">
      <w:pPr>
        <w:rPr>
          <w:rFonts w:ascii="GHEA Grapalat" w:hAnsi="GHEA Grapalat"/>
          <w:i/>
          <w:sz w:val="18"/>
        </w:rPr>
      </w:pPr>
    </w:p>
    <w:p w14:paraId="06FB0272" w14:textId="77777777" w:rsidR="00042B93" w:rsidRDefault="00042B93" w:rsidP="00642BF3">
      <w:pPr>
        <w:rPr>
          <w:rFonts w:ascii="GHEA Grapalat" w:hAnsi="GHEA Grapalat"/>
          <w:i/>
          <w:sz w:val="18"/>
        </w:rPr>
      </w:pPr>
    </w:p>
    <w:p w14:paraId="6699922C" w14:textId="77777777" w:rsidR="00042B93" w:rsidRDefault="00042B93" w:rsidP="00642BF3">
      <w:pPr>
        <w:rPr>
          <w:rFonts w:ascii="GHEA Grapalat" w:hAnsi="GHEA Grapalat"/>
          <w:i/>
          <w:sz w:val="18"/>
        </w:rPr>
      </w:pPr>
    </w:p>
    <w:p w14:paraId="2C899C1E" w14:textId="77777777" w:rsidR="00042B93" w:rsidRDefault="00042B93" w:rsidP="00642BF3">
      <w:pPr>
        <w:rPr>
          <w:rFonts w:ascii="GHEA Grapalat" w:hAnsi="GHEA Grapalat"/>
          <w:i/>
          <w:sz w:val="18"/>
        </w:rPr>
      </w:pPr>
    </w:p>
    <w:p w14:paraId="36370796" w14:textId="77777777" w:rsidR="00042B93" w:rsidRDefault="00042B93" w:rsidP="00642BF3">
      <w:pPr>
        <w:rPr>
          <w:rFonts w:ascii="GHEA Grapalat" w:hAnsi="GHEA Grapalat"/>
          <w:i/>
          <w:sz w:val="18"/>
        </w:rPr>
      </w:pPr>
    </w:p>
    <w:p w14:paraId="782AD36A" w14:textId="77777777" w:rsidR="00042B93" w:rsidRDefault="00042B93" w:rsidP="00642BF3">
      <w:pPr>
        <w:rPr>
          <w:rFonts w:ascii="GHEA Grapalat" w:hAnsi="GHEA Grapalat"/>
          <w:i/>
          <w:sz w:val="18"/>
        </w:rPr>
      </w:pPr>
    </w:p>
    <w:p w14:paraId="1DFD861E" w14:textId="77777777" w:rsidR="00042B93" w:rsidRDefault="00042B93" w:rsidP="00642BF3">
      <w:pPr>
        <w:rPr>
          <w:rFonts w:ascii="GHEA Grapalat" w:hAnsi="GHEA Grapalat"/>
          <w:i/>
          <w:sz w:val="18"/>
        </w:rPr>
      </w:pPr>
    </w:p>
    <w:p w14:paraId="220EE313" w14:textId="77777777" w:rsidR="00042B93" w:rsidRDefault="00042B93" w:rsidP="00642BF3">
      <w:pPr>
        <w:rPr>
          <w:rFonts w:ascii="GHEA Grapalat" w:hAnsi="GHEA Grapalat"/>
          <w:i/>
          <w:sz w:val="18"/>
        </w:rPr>
      </w:pPr>
    </w:p>
    <w:p w14:paraId="302A0FE4" w14:textId="77777777" w:rsidR="00042B93" w:rsidRDefault="00042B93" w:rsidP="00642BF3">
      <w:pPr>
        <w:rPr>
          <w:rFonts w:ascii="GHEA Grapalat" w:hAnsi="GHEA Grapalat"/>
          <w:i/>
          <w:sz w:val="18"/>
        </w:rPr>
      </w:pPr>
    </w:p>
    <w:p w14:paraId="58B07C50" w14:textId="77777777" w:rsidR="00042B93" w:rsidRDefault="00042B93" w:rsidP="00642BF3">
      <w:pPr>
        <w:rPr>
          <w:rFonts w:ascii="GHEA Grapalat" w:hAnsi="GHEA Grapalat"/>
          <w:i/>
          <w:sz w:val="18"/>
        </w:rPr>
      </w:pPr>
    </w:p>
    <w:p w14:paraId="059DE4C7" w14:textId="77777777" w:rsidR="00042B93" w:rsidRDefault="00042B93" w:rsidP="00642BF3">
      <w:pPr>
        <w:rPr>
          <w:rFonts w:ascii="GHEA Grapalat" w:hAnsi="GHEA Grapalat"/>
          <w:i/>
          <w:sz w:val="18"/>
        </w:rPr>
      </w:pPr>
    </w:p>
    <w:p w14:paraId="155E665C" w14:textId="77777777" w:rsidR="00042B93" w:rsidRDefault="00042B93" w:rsidP="00642BF3">
      <w:pPr>
        <w:rPr>
          <w:rFonts w:ascii="GHEA Grapalat" w:hAnsi="GHEA Grapalat"/>
          <w:i/>
          <w:sz w:val="18"/>
        </w:rPr>
      </w:pPr>
    </w:p>
    <w:p w14:paraId="61899683" w14:textId="77777777" w:rsidR="00042B93" w:rsidRDefault="00042B93" w:rsidP="00642BF3">
      <w:pPr>
        <w:rPr>
          <w:rFonts w:ascii="GHEA Grapalat" w:hAnsi="GHEA Grapalat"/>
          <w:i/>
          <w:sz w:val="18"/>
        </w:rPr>
      </w:pPr>
    </w:p>
    <w:p w14:paraId="765FF72E" w14:textId="77777777" w:rsidR="00042B93" w:rsidRDefault="00042B93" w:rsidP="00642BF3">
      <w:pPr>
        <w:rPr>
          <w:rFonts w:ascii="GHEA Grapalat" w:hAnsi="GHEA Grapalat"/>
          <w:i/>
          <w:sz w:val="18"/>
        </w:rPr>
      </w:pPr>
    </w:p>
    <w:p w14:paraId="5A9A8683" w14:textId="77777777" w:rsidR="00042B93" w:rsidRDefault="00042B93" w:rsidP="00642BF3">
      <w:pPr>
        <w:rPr>
          <w:rFonts w:ascii="GHEA Grapalat" w:hAnsi="GHEA Grapalat"/>
          <w:i/>
          <w:sz w:val="18"/>
        </w:rPr>
      </w:pPr>
    </w:p>
    <w:p w14:paraId="75273185" w14:textId="77777777" w:rsidR="00042B93" w:rsidRDefault="00042B93" w:rsidP="00642BF3">
      <w:pPr>
        <w:rPr>
          <w:rFonts w:ascii="GHEA Grapalat" w:hAnsi="GHEA Grapalat"/>
          <w:i/>
          <w:sz w:val="18"/>
        </w:rPr>
      </w:pPr>
    </w:p>
    <w:p w14:paraId="7BA3A4AA" w14:textId="77777777" w:rsidR="00042B93" w:rsidRDefault="00042B93" w:rsidP="00642BF3">
      <w:pPr>
        <w:rPr>
          <w:rFonts w:ascii="GHEA Grapalat" w:hAnsi="GHEA Grapalat"/>
          <w:i/>
          <w:sz w:val="18"/>
        </w:rPr>
      </w:pPr>
    </w:p>
    <w:p w14:paraId="4FF0F695" w14:textId="77777777" w:rsidR="00042B93" w:rsidRDefault="00042B93" w:rsidP="00642BF3">
      <w:pPr>
        <w:rPr>
          <w:rFonts w:ascii="GHEA Grapalat" w:hAnsi="GHEA Grapalat"/>
          <w:i/>
          <w:sz w:val="18"/>
        </w:rPr>
      </w:pPr>
    </w:p>
    <w:p w14:paraId="6A309076" w14:textId="77777777" w:rsidR="00042B93" w:rsidRDefault="00042B93" w:rsidP="00642BF3">
      <w:pPr>
        <w:rPr>
          <w:rFonts w:ascii="GHEA Grapalat" w:hAnsi="GHEA Grapalat"/>
          <w:i/>
          <w:sz w:val="18"/>
        </w:rPr>
      </w:pPr>
    </w:p>
    <w:p w14:paraId="6422F301" w14:textId="77777777" w:rsidR="00042B93" w:rsidRDefault="00042B93" w:rsidP="00642BF3">
      <w:pPr>
        <w:rPr>
          <w:rFonts w:ascii="GHEA Grapalat" w:hAnsi="GHEA Grapalat"/>
          <w:i/>
          <w:sz w:val="18"/>
        </w:rPr>
      </w:pPr>
    </w:p>
    <w:p w14:paraId="2BD15C09" w14:textId="77777777" w:rsidR="00042B93" w:rsidRDefault="00042B93" w:rsidP="00642BF3">
      <w:pPr>
        <w:rPr>
          <w:rFonts w:ascii="GHEA Grapalat" w:hAnsi="GHEA Grapalat"/>
          <w:i/>
          <w:sz w:val="18"/>
        </w:rPr>
      </w:pPr>
    </w:p>
    <w:p w14:paraId="19C4839D" w14:textId="77777777" w:rsidR="00042B93" w:rsidRDefault="00042B93" w:rsidP="00642BF3">
      <w:pPr>
        <w:rPr>
          <w:rFonts w:ascii="GHEA Grapalat" w:hAnsi="GHEA Grapalat"/>
          <w:i/>
          <w:sz w:val="18"/>
        </w:rPr>
      </w:pPr>
    </w:p>
    <w:p w14:paraId="22F9D64F" w14:textId="77777777" w:rsidR="00042B93" w:rsidRDefault="00042B93" w:rsidP="00642BF3">
      <w:pPr>
        <w:rPr>
          <w:rFonts w:ascii="GHEA Grapalat" w:hAnsi="GHEA Grapalat"/>
          <w:i/>
          <w:sz w:val="18"/>
        </w:rPr>
      </w:pPr>
    </w:p>
    <w:p w14:paraId="659F57FC" w14:textId="77777777" w:rsidR="00042B93" w:rsidRDefault="00042B93" w:rsidP="00642BF3">
      <w:pPr>
        <w:rPr>
          <w:rFonts w:ascii="GHEA Grapalat" w:hAnsi="GHEA Grapalat"/>
          <w:i/>
          <w:sz w:val="18"/>
        </w:rPr>
      </w:pPr>
    </w:p>
    <w:p w14:paraId="2CFF3CBC" w14:textId="77777777" w:rsidR="00042B93" w:rsidRDefault="00042B93" w:rsidP="00642BF3">
      <w:pPr>
        <w:rPr>
          <w:rFonts w:ascii="GHEA Grapalat" w:hAnsi="GHEA Grapalat"/>
          <w:i/>
          <w:sz w:val="18"/>
        </w:rPr>
      </w:pPr>
    </w:p>
    <w:p w14:paraId="56C9B822" w14:textId="77777777" w:rsidR="00042B93" w:rsidRDefault="00042B93" w:rsidP="00642BF3">
      <w:pPr>
        <w:rPr>
          <w:rFonts w:ascii="GHEA Grapalat" w:hAnsi="GHEA Grapalat"/>
          <w:i/>
          <w:sz w:val="18"/>
        </w:rPr>
      </w:pPr>
    </w:p>
    <w:p w14:paraId="13A9E744" w14:textId="77777777" w:rsidR="00042B93" w:rsidRDefault="00042B93" w:rsidP="00642BF3">
      <w:pPr>
        <w:rPr>
          <w:rFonts w:ascii="GHEA Grapalat" w:hAnsi="GHEA Grapalat"/>
          <w:i/>
          <w:sz w:val="18"/>
        </w:rPr>
      </w:pPr>
    </w:p>
    <w:p w14:paraId="7819D94B" w14:textId="77777777" w:rsidR="00042B93" w:rsidRDefault="00042B93" w:rsidP="00642BF3">
      <w:pPr>
        <w:rPr>
          <w:rFonts w:ascii="GHEA Grapalat" w:hAnsi="GHEA Grapalat"/>
          <w:i/>
          <w:sz w:val="18"/>
        </w:rPr>
      </w:pPr>
    </w:p>
    <w:p w14:paraId="12B1F7ED" w14:textId="77777777" w:rsidR="00042B93" w:rsidRDefault="00042B93" w:rsidP="00642BF3">
      <w:pPr>
        <w:rPr>
          <w:rFonts w:ascii="GHEA Grapalat" w:hAnsi="GHEA Grapalat"/>
          <w:i/>
          <w:sz w:val="18"/>
        </w:rPr>
      </w:pPr>
    </w:p>
    <w:p w14:paraId="5081054E" w14:textId="77777777" w:rsidR="00042B93" w:rsidRDefault="00042B93" w:rsidP="00642BF3">
      <w:pPr>
        <w:rPr>
          <w:rFonts w:ascii="GHEA Grapalat" w:hAnsi="GHEA Grapalat"/>
          <w:i/>
          <w:sz w:val="18"/>
        </w:rPr>
      </w:pPr>
    </w:p>
    <w:p w14:paraId="00B562BF" w14:textId="77777777" w:rsidR="00042B93" w:rsidRDefault="00042B93" w:rsidP="00642BF3">
      <w:pPr>
        <w:rPr>
          <w:rFonts w:ascii="GHEA Grapalat" w:hAnsi="GHEA Grapalat"/>
          <w:i/>
          <w:sz w:val="18"/>
        </w:rPr>
      </w:pPr>
    </w:p>
    <w:p w14:paraId="4999F1F5" w14:textId="77777777" w:rsidR="00042B93" w:rsidRDefault="00042B93" w:rsidP="00642BF3">
      <w:pPr>
        <w:rPr>
          <w:rFonts w:ascii="GHEA Grapalat" w:hAnsi="GHEA Grapalat"/>
          <w:i/>
          <w:sz w:val="18"/>
        </w:rPr>
      </w:pPr>
    </w:p>
    <w:p w14:paraId="31E4232A" w14:textId="77777777" w:rsidR="00042B93" w:rsidRDefault="00042B93" w:rsidP="00642BF3">
      <w:pPr>
        <w:rPr>
          <w:rFonts w:ascii="GHEA Grapalat" w:hAnsi="GHEA Grapalat"/>
          <w:i/>
          <w:sz w:val="18"/>
        </w:rPr>
      </w:pPr>
    </w:p>
    <w:p w14:paraId="1825DB6D" w14:textId="77777777" w:rsidR="00042B93" w:rsidRDefault="00042B93" w:rsidP="00642BF3">
      <w:pPr>
        <w:rPr>
          <w:rFonts w:ascii="GHEA Grapalat" w:hAnsi="GHEA Grapalat"/>
          <w:i/>
          <w:sz w:val="18"/>
        </w:rPr>
      </w:pPr>
    </w:p>
    <w:p w14:paraId="7F5F9DEA" w14:textId="77777777" w:rsidR="00042B93" w:rsidRDefault="00042B93" w:rsidP="00642BF3">
      <w:pPr>
        <w:rPr>
          <w:rFonts w:ascii="GHEA Grapalat" w:hAnsi="GHEA Grapalat"/>
          <w:i/>
          <w:sz w:val="18"/>
        </w:rPr>
      </w:pPr>
    </w:p>
    <w:p w14:paraId="123A187D" w14:textId="77777777" w:rsidR="00042B93" w:rsidRDefault="00042B93" w:rsidP="00642BF3">
      <w:pPr>
        <w:rPr>
          <w:rFonts w:ascii="GHEA Grapalat" w:hAnsi="GHEA Grapalat"/>
          <w:i/>
          <w:sz w:val="18"/>
        </w:rPr>
      </w:pPr>
    </w:p>
    <w:p w14:paraId="59CA3E43" w14:textId="77777777" w:rsidR="00042B93" w:rsidRDefault="00042B93" w:rsidP="00642BF3">
      <w:pPr>
        <w:rPr>
          <w:rFonts w:ascii="GHEA Grapalat" w:hAnsi="GHEA Grapalat"/>
          <w:i/>
          <w:sz w:val="18"/>
        </w:rPr>
      </w:pPr>
    </w:p>
    <w:p w14:paraId="3EC37BCA" w14:textId="77777777" w:rsidR="00042B93" w:rsidRDefault="00042B93" w:rsidP="00642BF3">
      <w:pPr>
        <w:rPr>
          <w:rFonts w:ascii="GHEA Grapalat" w:hAnsi="GHEA Grapalat"/>
          <w:i/>
          <w:sz w:val="18"/>
        </w:rPr>
      </w:pPr>
    </w:p>
    <w:p w14:paraId="6C70B9FD" w14:textId="77777777" w:rsidR="00042B93" w:rsidRDefault="00042B93" w:rsidP="00642BF3">
      <w:pPr>
        <w:rPr>
          <w:rFonts w:ascii="GHEA Grapalat" w:hAnsi="GHEA Grapalat"/>
          <w:i/>
          <w:sz w:val="18"/>
        </w:rPr>
      </w:pPr>
    </w:p>
    <w:p w14:paraId="082527C8" w14:textId="77777777" w:rsidR="00642BF3" w:rsidRDefault="00642BF3" w:rsidP="00642BF3">
      <w:pPr>
        <w:jc w:val="right"/>
        <w:rPr>
          <w:rFonts w:ascii="GHEA Grapalat" w:hAnsi="GHEA Grapalat"/>
          <w:i/>
          <w:sz w:val="18"/>
        </w:rPr>
      </w:pPr>
    </w:p>
    <w:p w14:paraId="1473D70F" w14:textId="77777777" w:rsidR="00642BF3" w:rsidRPr="00126973" w:rsidRDefault="00642BF3" w:rsidP="00642BF3">
      <w:pPr>
        <w:jc w:val="right"/>
        <w:rPr>
          <w:rFonts w:ascii="GHEA Grapalat" w:hAnsi="GHEA Grapalat"/>
          <w:i/>
          <w:sz w:val="18"/>
        </w:rPr>
      </w:pPr>
      <w:r w:rsidRPr="001807AD">
        <w:rPr>
          <w:rFonts w:ascii="GHEA Grapalat" w:hAnsi="GHEA Grapalat"/>
          <w:i/>
          <w:sz w:val="18"/>
          <w:lang w:val="hy-AM"/>
        </w:rPr>
        <w:t xml:space="preserve">Հավելված N </w:t>
      </w:r>
      <w:r>
        <w:rPr>
          <w:rFonts w:ascii="GHEA Grapalat" w:hAnsi="GHEA Grapalat"/>
          <w:i/>
          <w:sz w:val="18"/>
        </w:rPr>
        <w:t>3</w:t>
      </w:r>
    </w:p>
    <w:p w14:paraId="3B0E2527" w14:textId="6DE9DE25" w:rsidR="00642BF3" w:rsidRPr="001807AD" w:rsidRDefault="00642BF3" w:rsidP="00642BF3">
      <w:pPr>
        <w:jc w:val="right"/>
        <w:rPr>
          <w:rFonts w:ascii="GHEA Grapalat" w:hAnsi="GHEA Grapalat"/>
          <w:i/>
          <w:sz w:val="18"/>
          <w:lang w:val="hy-AM"/>
        </w:rPr>
      </w:pPr>
      <w:r w:rsidRPr="001807AD">
        <w:rPr>
          <w:rFonts w:ascii="GHEA Grapalat" w:hAnsi="GHEA Grapalat"/>
          <w:i/>
          <w:sz w:val="18"/>
          <w:lang w:val="hy-AM"/>
        </w:rPr>
        <w:t>«         »              20</w:t>
      </w:r>
      <w:r w:rsidR="0025574A">
        <w:rPr>
          <w:rFonts w:ascii="GHEA Grapalat" w:hAnsi="GHEA Grapalat"/>
          <w:i/>
          <w:sz w:val="18"/>
        </w:rPr>
        <w:t>2</w:t>
      </w:r>
      <w:r w:rsidR="00042B93">
        <w:rPr>
          <w:rFonts w:ascii="GHEA Grapalat" w:hAnsi="GHEA Grapalat"/>
          <w:i/>
          <w:sz w:val="18"/>
        </w:rPr>
        <w:t xml:space="preserve">  </w:t>
      </w:r>
      <w:r w:rsidRPr="001807AD">
        <w:rPr>
          <w:rFonts w:ascii="GHEA Grapalat" w:hAnsi="GHEA Grapalat"/>
          <w:i/>
          <w:sz w:val="18"/>
          <w:lang w:val="hy-AM"/>
        </w:rPr>
        <w:t xml:space="preserve"> թ. կնքված </w:t>
      </w:r>
    </w:p>
    <w:p w14:paraId="28B426AE" w14:textId="2864EE40" w:rsidR="00642BF3" w:rsidRPr="001807AD" w:rsidRDefault="00642BF3" w:rsidP="00642BF3">
      <w:pPr>
        <w:jc w:val="right"/>
        <w:rPr>
          <w:rFonts w:ascii="GHEA Grapalat" w:hAnsi="GHEA Grapalat"/>
          <w:i/>
          <w:sz w:val="18"/>
          <w:lang w:val="hy-AM"/>
        </w:rPr>
      </w:pPr>
      <w:r w:rsidRPr="00A07D7F">
        <w:rPr>
          <w:rFonts w:ascii="GHEA Grapalat" w:hAnsi="GHEA Grapalat"/>
          <w:i/>
          <w:sz w:val="18"/>
          <w:lang w:val="hy-AM"/>
        </w:rPr>
        <w:t xml:space="preserve">                   </w:t>
      </w:r>
      <w:r w:rsidRPr="00A07D7F">
        <w:rPr>
          <w:rFonts w:ascii="GHEA Grapalat" w:hAnsi="GHEA Grapalat"/>
          <w:b/>
          <w:lang w:val="es-ES"/>
        </w:rPr>
        <w:t>«</w:t>
      </w:r>
      <w:r w:rsidRPr="00A07D7F">
        <w:rPr>
          <w:rFonts w:ascii="GHEA Grapalat" w:hAnsi="GHEA Grapalat" w:cs="Sylfaen"/>
          <w:b/>
          <w:lang w:val="es-ES"/>
        </w:rPr>
        <w:t>ԵՔԼ</w:t>
      </w:r>
      <w:r w:rsidRPr="00A07D7F">
        <w:rPr>
          <w:rFonts w:ascii="GHEA Grapalat" w:hAnsi="GHEA Grapalat"/>
          <w:b/>
          <w:lang w:val="es-ES"/>
        </w:rPr>
        <w:t>-</w:t>
      </w:r>
      <w:r w:rsidRPr="00A07D7F">
        <w:rPr>
          <w:rFonts w:ascii="GHEA Grapalat" w:hAnsi="GHEA Grapalat" w:cs="Sylfaen"/>
          <w:b/>
          <w:lang w:val="es-ES"/>
        </w:rPr>
        <w:t>ԳՀԱՊՁԲ</w:t>
      </w:r>
      <w:r w:rsidRPr="00A07D7F">
        <w:rPr>
          <w:rFonts w:ascii="GHEA Grapalat" w:hAnsi="GHEA Grapalat" w:cs="Sylfaen"/>
          <w:b/>
          <w:lang w:val="hy-AM"/>
        </w:rPr>
        <w:t>-</w:t>
      </w:r>
      <w:r w:rsidR="00C1689B">
        <w:rPr>
          <w:rFonts w:ascii="GHEA Grapalat" w:hAnsi="GHEA Grapalat" w:cs="Sylfaen"/>
          <w:b/>
          <w:lang w:val="hy-AM"/>
        </w:rPr>
        <w:t>2</w:t>
      </w:r>
      <w:r w:rsidR="00042B93">
        <w:rPr>
          <w:rFonts w:ascii="GHEA Grapalat" w:hAnsi="GHEA Grapalat" w:cs="Sylfaen"/>
          <w:b/>
        </w:rPr>
        <w:t>6</w:t>
      </w:r>
      <w:r w:rsidR="00042B93">
        <w:rPr>
          <w:rFonts w:ascii="GHEA Grapalat" w:hAnsi="GHEA Grapalat" w:cs="Sylfaen"/>
          <w:b/>
          <w:lang w:val="hy-AM"/>
        </w:rPr>
        <w:t>/1</w:t>
      </w:r>
      <w:r w:rsidRPr="00A07D7F">
        <w:rPr>
          <w:rFonts w:ascii="GHEA Grapalat" w:hAnsi="GHEA Grapalat"/>
          <w:lang w:val="es-ES"/>
        </w:rPr>
        <w:t>»</w:t>
      </w:r>
      <w:r w:rsidRPr="00752623">
        <w:rPr>
          <w:rFonts w:ascii="GHEA Grapalat" w:hAnsi="GHEA Grapalat"/>
          <w:i/>
          <w:sz w:val="18"/>
          <w:lang w:val="hy-AM"/>
        </w:rPr>
        <w:t xml:space="preserve">  </w:t>
      </w:r>
      <w:r w:rsidRPr="001807AD">
        <w:rPr>
          <w:rFonts w:ascii="GHEA Grapalat" w:hAnsi="GHEA Grapalat"/>
          <w:i/>
          <w:sz w:val="18"/>
          <w:lang w:val="hy-AM"/>
        </w:rPr>
        <w:t xml:space="preserve">   ծածկագրով պայմանագրի</w:t>
      </w:r>
    </w:p>
    <w:p w14:paraId="223CAF10" w14:textId="77777777" w:rsidR="00642BF3" w:rsidRPr="00A07D7F" w:rsidRDefault="00642BF3" w:rsidP="00642BF3">
      <w:pPr>
        <w:ind w:left="-142" w:firstLine="142"/>
        <w:jc w:val="center"/>
        <w:rPr>
          <w:rFonts w:ascii="GHEA Grapalat" w:hAnsi="GHEA Grapalat" w:cs="Sylfaen"/>
          <w:b/>
          <w:lang w:val="hy-AM"/>
        </w:rPr>
      </w:pPr>
    </w:p>
    <w:p w14:paraId="0D14C817" w14:textId="77777777" w:rsidR="00642BF3" w:rsidRPr="00A07D7F" w:rsidRDefault="00642BF3" w:rsidP="00642BF3">
      <w:pPr>
        <w:ind w:left="-142" w:firstLine="142"/>
        <w:jc w:val="center"/>
        <w:rPr>
          <w:rFonts w:ascii="GHEA Grapalat" w:hAnsi="GHEA Grapalat" w:cs="Sylfaen"/>
          <w:b/>
          <w:lang w:val="hy-AM"/>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642BF3" w:rsidRPr="00CB46E3" w14:paraId="2A36B4B8" w14:textId="77777777" w:rsidTr="00642BF3">
        <w:trPr>
          <w:tblCellSpacing w:w="7" w:type="dxa"/>
          <w:jc w:val="center"/>
        </w:trPr>
        <w:tc>
          <w:tcPr>
            <w:tcW w:w="0" w:type="auto"/>
            <w:vAlign w:val="center"/>
          </w:tcPr>
          <w:p w14:paraId="714CD492" w14:textId="77777777" w:rsidR="00642BF3" w:rsidRPr="00A71D81" w:rsidRDefault="00642BF3" w:rsidP="00642BF3">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9264" behindDoc="0" locked="0" layoutInCell="1" allowOverlap="1" wp14:anchorId="1AE38A86" wp14:editId="264609E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0582FA"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Pr="00C42109">
              <w:rPr>
                <w:rFonts w:ascii="GHEA Grapalat" w:hAnsi="GHEA Grapalat"/>
                <w:iCs/>
                <w:color w:val="000000"/>
                <w:sz w:val="21"/>
                <w:szCs w:val="21"/>
                <w:lang w:val="hy-AM"/>
              </w:rPr>
              <w:t>Պայմանագրի</w:t>
            </w:r>
            <w:r w:rsidRPr="00A71D81">
              <w:rPr>
                <w:rFonts w:ascii="GHEA Grapalat" w:hAnsi="GHEA Grapalat"/>
                <w:iCs/>
                <w:color w:val="000000"/>
                <w:sz w:val="21"/>
                <w:szCs w:val="21"/>
                <w:lang w:val="pt-BR"/>
              </w:rPr>
              <w:t xml:space="preserve"> </w:t>
            </w:r>
            <w:r w:rsidRPr="00C42109">
              <w:rPr>
                <w:rFonts w:ascii="GHEA Grapalat" w:hAnsi="GHEA Grapalat"/>
                <w:iCs/>
                <w:color w:val="000000"/>
                <w:sz w:val="21"/>
                <w:szCs w:val="21"/>
                <w:lang w:val="hy-AM"/>
              </w:rPr>
              <w:t>կողմ</w:t>
            </w:r>
            <w:r w:rsidRPr="00A71D81">
              <w:rPr>
                <w:rFonts w:ascii="GHEA Grapalat" w:hAnsi="GHEA Grapalat"/>
                <w:iCs/>
                <w:color w:val="000000"/>
                <w:sz w:val="21"/>
                <w:szCs w:val="21"/>
                <w:lang w:val="pt-BR"/>
              </w:rPr>
              <w:t xml:space="preserve"> </w:t>
            </w:r>
          </w:p>
          <w:p w14:paraId="2B83EA6A" w14:textId="77777777" w:rsidR="00642BF3" w:rsidRPr="00A71D81" w:rsidRDefault="00642BF3" w:rsidP="00642BF3">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7EC4A445" w14:textId="77777777" w:rsidR="00642BF3" w:rsidRPr="00A71D81" w:rsidRDefault="00642BF3" w:rsidP="00642BF3">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58DEDB02" w14:textId="77777777" w:rsidR="00642BF3" w:rsidRPr="00A71D81" w:rsidRDefault="00642BF3" w:rsidP="00642BF3">
            <w:pPr>
              <w:jc w:val="center"/>
              <w:rPr>
                <w:rFonts w:ascii="GHEA Grapalat" w:hAnsi="GHEA Grapalat"/>
                <w:iCs/>
                <w:color w:val="000000"/>
                <w:sz w:val="21"/>
                <w:szCs w:val="21"/>
                <w:lang w:val="pt-BR"/>
              </w:rPr>
            </w:pPr>
            <w:r w:rsidRPr="00C42109">
              <w:rPr>
                <w:rFonts w:ascii="GHEA Grapalat" w:hAnsi="GHEA Grapalat"/>
                <w:iCs/>
                <w:color w:val="000000"/>
                <w:sz w:val="21"/>
                <w:szCs w:val="21"/>
                <w:lang w:val="hy-AM"/>
              </w:rPr>
              <w:t>գտնվելու</w:t>
            </w:r>
            <w:r w:rsidRPr="00A71D81">
              <w:rPr>
                <w:rFonts w:ascii="GHEA Grapalat" w:hAnsi="GHEA Grapalat"/>
                <w:iCs/>
                <w:color w:val="000000"/>
                <w:sz w:val="21"/>
                <w:szCs w:val="21"/>
                <w:lang w:val="pt-BR"/>
              </w:rPr>
              <w:t xml:space="preserve"> </w:t>
            </w:r>
            <w:r w:rsidRPr="00C42109">
              <w:rPr>
                <w:rFonts w:ascii="GHEA Grapalat" w:hAnsi="GHEA Grapalat"/>
                <w:iCs/>
                <w:color w:val="000000"/>
                <w:sz w:val="21"/>
                <w:szCs w:val="21"/>
                <w:lang w:val="hy-AM"/>
              </w:rPr>
              <w:t>վայրը</w:t>
            </w:r>
            <w:r w:rsidRPr="00A71D81">
              <w:rPr>
                <w:rFonts w:ascii="GHEA Grapalat" w:hAnsi="GHEA Grapalat"/>
                <w:iCs/>
                <w:color w:val="000000"/>
                <w:sz w:val="21"/>
                <w:szCs w:val="21"/>
                <w:lang w:val="pt-BR"/>
              </w:rPr>
              <w:t xml:space="preserve"> ______________</w:t>
            </w:r>
          </w:p>
          <w:p w14:paraId="7884C3F3" w14:textId="77777777" w:rsidR="00642BF3" w:rsidRPr="00A71D81" w:rsidRDefault="00642BF3" w:rsidP="00642BF3">
            <w:pPr>
              <w:jc w:val="center"/>
              <w:rPr>
                <w:rFonts w:ascii="GHEA Grapalat" w:hAnsi="GHEA Grapalat"/>
                <w:iCs/>
                <w:color w:val="000000"/>
                <w:sz w:val="21"/>
                <w:szCs w:val="21"/>
                <w:lang w:val="pt-BR"/>
              </w:rPr>
            </w:pPr>
            <w:r w:rsidRPr="00C42109">
              <w:rPr>
                <w:rFonts w:ascii="GHEA Grapalat" w:hAnsi="GHEA Grapalat"/>
                <w:iCs/>
                <w:color w:val="000000"/>
                <w:sz w:val="21"/>
                <w:szCs w:val="21"/>
                <w:lang w:val="hy-AM"/>
              </w:rPr>
              <w:t>հհ</w:t>
            </w:r>
            <w:r w:rsidRPr="00A71D81">
              <w:rPr>
                <w:rFonts w:ascii="GHEA Grapalat" w:hAnsi="GHEA Grapalat"/>
                <w:iCs/>
                <w:color w:val="000000"/>
                <w:sz w:val="21"/>
                <w:szCs w:val="21"/>
                <w:lang w:val="pt-BR"/>
              </w:rPr>
              <w:t xml:space="preserve"> _________________________ </w:t>
            </w:r>
          </w:p>
          <w:p w14:paraId="185E3485" w14:textId="77777777" w:rsidR="00642BF3" w:rsidRPr="00A71D81" w:rsidRDefault="00642BF3" w:rsidP="00642BF3">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711193E0" w14:textId="77777777" w:rsidR="00642BF3" w:rsidRPr="00A71D81" w:rsidRDefault="00642BF3" w:rsidP="00642BF3">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4A62F61B" w14:textId="77777777" w:rsidR="00642BF3" w:rsidRPr="00A71D81" w:rsidRDefault="00642BF3" w:rsidP="00642BF3">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1883BDB" w14:textId="77777777" w:rsidR="00642BF3" w:rsidRPr="00A71D81" w:rsidRDefault="00642BF3" w:rsidP="00642BF3">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726D166C" w14:textId="77777777" w:rsidR="00642BF3" w:rsidRPr="00A71D81" w:rsidRDefault="00642BF3" w:rsidP="00642BF3">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5E023394" w14:textId="77777777" w:rsidR="00642BF3" w:rsidRPr="00A71D81" w:rsidRDefault="00642BF3" w:rsidP="00642BF3">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1581A8D5" w14:textId="77777777" w:rsidR="00642BF3" w:rsidRPr="00A71D81" w:rsidRDefault="00642BF3" w:rsidP="00642BF3">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0FBFB94F" w14:textId="77777777" w:rsidR="00642BF3" w:rsidRPr="00A71D81" w:rsidRDefault="00642BF3" w:rsidP="00642BF3">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4934C398" w14:textId="77777777" w:rsidR="00642BF3" w:rsidRPr="00A71D81" w:rsidRDefault="00642BF3" w:rsidP="00642BF3">
      <w:pPr>
        <w:ind w:firstLine="375"/>
        <w:rPr>
          <w:rFonts w:ascii="GHEA Grapalat" w:hAnsi="GHEA Grapalat"/>
          <w:iCs/>
          <w:color w:val="000000"/>
          <w:sz w:val="15"/>
          <w:szCs w:val="21"/>
          <w:lang w:val="pt-BR"/>
        </w:rPr>
      </w:pPr>
    </w:p>
    <w:p w14:paraId="08408B65" w14:textId="77777777" w:rsidR="00642BF3" w:rsidRPr="00A71D81" w:rsidRDefault="00642BF3" w:rsidP="00642BF3">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2F3047C2" w14:textId="77777777" w:rsidR="00642BF3" w:rsidRPr="00A71D81" w:rsidRDefault="00642BF3" w:rsidP="00642BF3">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6A3D9B71" w14:textId="77777777" w:rsidR="00642BF3" w:rsidRPr="00A71D81" w:rsidRDefault="00642BF3" w:rsidP="00642BF3">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58812035" w14:textId="77777777" w:rsidR="00642BF3" w:rsidRPr="00A71D81" w:rsidRDefault="00642BF3" w:rsidP="00642BF3">
      <w:pPr>
        <w:pStyle w:val="BodyTextIndent"/>
        <w:spacing w:line="240" w:lineRule="auto"/>
        <w:ind w:firstLine="0"/>
        <w:jc w:val="center"/>
        <w:rPr>
          <w:b/>
          <w:bCs/>
          <w:iCs/>
          <w:lang w:val="es-ES"/>
        </w:rPr>
      </w:pPr>
    </w:p>
    <w:p w14:paraId="6CBD6924" w14:textId="77777777" w:rsidR="00642BF3" w:rsidRPr="00A71D81" w:rsidRDefault="00642BF3" w:rsidP="00642BF3">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9778CC1" w14:textId="77777777" w:rsidR="00642BF3" w:rsidRPr="00A71D81" w:rsidRDefault="00642BF3" w:rsidP="00642BF3">
      <w:pPr>
        <w:pStyle w:val="BodyTextIndent"/>
        <w:spacing w:line="240" w:lineRule="auto"/>
        <w:ind w:firstLine="0"/>
        <w:rPr>
          <w:iCs/>
          <w:lang w:val="es-ES"/>
        </w:rPr>
      </w:pPr>
    </w:p>
    <w:p w14:paraId="3A5F9990" w14:textId="77777777" w:rsidR="00642BF3" w:rsidRPr="00A71D81" w:rsidRDefault="00642BF3" w:rsidP="00642BF3">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0092EDCD" w14:textId="77777777" w:rsidR="00642BF3" w:rsidRPr="00A71D81" w:rsidRDefault="00642BF3" w:rsidP="00642BF3">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1FB985B3" w14:textId="77777777" w:rsidR="00642BF3" w:rsidRPr="00A71D81" w:rsidRDefault="00642BF3" w:rsidP="00642BF3">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2B4AEEA9" w14:textId="77777777" w:rsidR="00642BF3" w:rsidRPr="00A71D81" w:rsidRDefault="00642BF3" w:rsidP="00642BF3">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74B28512" w14:textId="77777777" w:rsidR="00642BF3" w:rsidRPr="00A71D81" w:rsidRDefault="00642BF3" w:rsidP="00642BF3">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7FA80A85" w14:textId="77777777" w:rsidR="00642BF3" w:rsidRPr="00A71D81" w:rsidRDefault="00642BF3" w:rsidP="00642BF3">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642BF3" w:rsidRPr="00A71D81" w14:paraId="369C2D8E" w14:textId="77777777" w:rsidTr="00642BF3">
        <w:trPr>
          <w:jc w:val="right"/>
        </w:trPr>
        <w:tc>
          <w:tcPr>
            <w:tcW w:w="357" w:type="dxa"/>
            <w:vMerge w:val="restart"/>
            <w:shd w:val="clear" w:color="auto" w:fill="auto"/>
            <w:vAlign w:val="center"/>
          </w:tcPr>
          <w:p w14:paraId="6CA88607"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182AA22C" w14:textId="77777777" w:rsidR="00642BF3" w:rsidRPr="00A71D81" w:rsidRDefault="00642BF3" w:rsidP="00642B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642BF3" w:rsidRPr="00A71D81" w14:paraId="1D10D5CE" w14:textId="77777777" w:rsidTr="00642BF3">
        <w:trPr>
          <w:jc w:val="right"/>
        </w:trPr>
        <w:tc>
          <w:tcPr>
            <w:tcW w:w="357" w:type="dxa"/>
            <w:vMerge/>
            <w:shd w:val="clear" w:color="auto" w:fill="auto"/>
          </w:tcPr>
          <w:p w14:paraId="208C6393"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4D4C0B7"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30F1FCCE"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4E7C39E2"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0EC58525"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4A91A173"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FEB9DC8"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642BF3" w:rsidRPr="00A71D81" w14:paraId="0A76B55F" w14:textId="77777777" w:rsidTr="00642BF3">
        <w:trPr>
          <w:trHeight w:val="1105"/>
          <w:jc w:val="right"/>
        </w:trPr>
        <w:tc>
          <w:tcPr>
            <w:tcW w:w="357" w:type="dxa"/>
            <w:vMerge/>
            <w:tcBorders>
              <w:bottom w:val="single" w:sz="4" w:space="0" w:color="auto"/>
            </w:tcBorders>
            <w:shd w:val="clear" w:color="auto" w:fill="auto"/>
          </w:tcPr>
          <w:p w14:paraId="29E6F2A4"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BF736E7"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7601EDAB"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4307AA56"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181E90C4"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67A47BC7"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2C2D738F"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66B70EDC"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17C20CEE"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r>
      <w:tr w:rsidR="00642BF3" w:rsidRPr="00A71D81" w14:paraId="791828E5" w14:textId="77777777" w:rsidTr="00642BF3">
        <w:trPr>
          <w:jc w:val="right"/>
        </w:trPr>
        <w:tc>
          <w:tcPr>
            <w:tcW w:w="357" w:type="dxa"/>
            <w:shd w:val="clear" w:color="auto" w:fill="auto"/>
            <w:vAlign w:val="center"/>
          </w:tcPr>
          <w:p w14:paraId="0718A5C1"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579B7EFB"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036340EC"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11BE5A21"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4E9466E6"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2E3C6743"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5E5249C8"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15E572B2"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1E6DE5DE"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r>
      <w:tr w:rsidR="00642BF3" w:rsidRPr="00A71D81" w14:paraId="2CBEA6A6" w14:textId="77777777" w:rsidTr="00642BF3">
        <w:trPr>
          <w:jc w:val="right"/>
        </w:trPr>
        <w:tc>
          <w:tcPr>
            <w:tcW w:w="357" w:type="dxa"/>
            <w:shd w:val="clear" w:color="auto" w:fill="auto"/>
          </w:tcPr>
          <w:p w14:paraId="2EE5E2B0" w14:textId="77777777" w:rsidR="00642BF3" w:rsidRPr="00A71D81" w:rsidRDefault="00642BF3" w:rsidP="00642BF3">
            <w:pPr>
              <w:pStyle w:val="NormalWeb"/>
              <w:spacing w:before="0" w:beforeAutospacing="0" w:after="0" w:afterAutospacing="0"/>
              <w:jc w:val="center"/>
              <w:rPr>
                <w:rFonts w:ascii="GHEA Grapalat" w:hAnsi="GHEA Grapalat"/>
              </w:rPr>
            </w:pPr>
          </w:p>
        </w:tc>
        <w:tc>
          <w:tcPr>
            <w:tcW w:w="1173" w:type="dxa"/>
            <w:shd w:val="clear" w:color="auto" w:fill="auto"/>
          </w:tcPr>
          <w:p w14:paraId="44363967" w14:textId="77777777" w:rsidR="00642BF3" w:rsidRPr="00A71D81" w:rsidRDefault="00642BF3" w:rsidP="00642BF3">
            <w:pPr>
              <w:pStyle w:val="NormalWeb"/>
              <w:spacing w:before="0" w:beforeAutospacing="0" w:after="0" w:afterAutospacing="0"/>
              <w:jc w:val="center"/>
              <w:rPr>
                <w:rFonts w:ascii="GHEA Grapalat" w:hAnsi="GHEA Grapalat"/>
              </w:rPr>
            </w:pPr>
          </w:p>
        </w:tc>
        <w:tc>
          <w:tcPr>
            <w:tcW w:w="1440" w:type="dxa"/>
            <w:shd w:val="clear" w:color="auto" w:fill="auto"/>
          </w:tcPr>
          <w:p w14:paraId="6F44F87C" w14:textId="77777777" w:rsidR="00642BF3" w:rsidRPr="00A71D81" w:rsidRDefault="00642BF3" w:rsidP="00642BF3">
            <w:pPr>
              <w:pStyle w:val="NormalWeb"/>
              <w:spacing w:before="0" w:beforeAutospacing="0" w:after="0" w:afterAutospacing="0"/>
              <w:jc w:val="center"/>
              <w:rPr>
                <w:rFonts w:ascii="GHEA Grapalat" w:hAnsi="GHEA Grapalat"/>
              </w:rPr>
            </w:pPr>
          </w:p>
        </w:tc>
        <w:tc>
          <w:tcPr>
            <w:tcW w:w="1800" w:type="dxa"/>
            <w:shd w:val="clear" w:color="auto" w:fill="auto"/>
          </w:tcPr>
          <w:p w14:paraId="43FDA59B" w14:textId="77777777" w:rsidR="00642BF3" w:rsidRPr="00A71D81" w:rsidRDefault="00642BF3" w:rsidP="00642BF3">
            <w:pPr>
              <w:pStyle w:val="NormalWeb"/>
              <w:spacing w:before="0" w:beforeAutospacing="0" w:after="0" w:afterAutospacing="0"/>
              <w:jc w:val="center"/>
              <w:rPr>
                <w:rFonts w:ascii="GHEA Grapalat" w:hAnsi="GHEA Grapalat"/>
              </w:rPr>
            </w:pPr>
          </w:p>
        </w:tc>
        <w:tc>
          <w:tcPr>
            <w:tcW w:w="1116" w:type="dxa"/>
            <w:shd w:val="clear" w:color="auto" w:fill="auto"/>
          </w:tcPr>
          <w:p w14:paraId="74C70F2F" w14:textId="77777777" w:rsidR="00642BF3" w:rsidRPr="00A71D81" w:rsidRDefault="00642BF3" w:rsidP="00642BF3">
            <w:pPr>
              <w:pStyle w:val="NormalWeb"/>
              <w:spacing w:before="0" w:beforeAutospacing="0" w:after="0" w:afterAutospacing="0"/>
              <w:jc w:val="center"/>
              <w:rPr>
                <w:rFonts w:ascii="GHEA Grapalat" w:hAnsi="GHEA Grapalat"/>
              </w:rPr>
            </w:pPr>
          </w:p>
        </w:tc>
        <w:tc>
          <w:tcPr>
            <w:tcW w:w="1842" w:type="dxa"/>
            <w:shd w:val="clear" w:color="auto" w:fill="auto"/>
          </w:tcPr>
          <w:p w14:paraId="139E8326" w14:textId="77777777" w:rsidR="00642BF3" w:rsidRPr="00A71D81" w:rsidRDefault="00642BF3" w:rsidP="00642BF3">
            <w:pPr>
              <w:pStyle w:val="NormalWeb"/>
              <w:spacing w:before="0" w:beforeAutospacing="0" w:after="0" w:afterAutospacing="0"/>
              <w:jc w:val="center"/>
              <w:rPr>
                <w:rFonts w:ascii="GHEA Grapalat" w:hAnsi="GHEA Grapalat"/>
              </w:rPr>
            </w:pPr>
          </w:p>
        </w:tc>
        <w:tc>
          <w:tcPr>
            <w:tcW w:w="1134" w:type="dxa"/>
            <w:shd w:val="clear" w:color="auto" w:fill="auto"/>
          </w:tcPr>
          <w:p w14:paraId="431A130F" w14:textId="77777777" w:rsidR="00642BF3" w:rsidRPr="00A71D81" w:rsidRDefault="00642BF3" w:rsidP="00642BF3">
            <w:pPr>
              <w:pStyle w:val="NormalWeb"/>
              <w:spacing w:before="0" w:beforeAutospacing="0" w:after="0" w:afterAutospacing="0"/>
              <w:jc w:val="center"/>
              <w:rPr>
                <w:rFonts w:ascii="GHEA Grapalat" w:hAnsi="GHEA Grapalat"/>
              </w:rPr>
            </w:pPr>
          </w:p>
        </w:tc>
        <w:tc>
          <w:tcPr>
            <w:tcW w:w="1168" w:type="dxa"/>
            <w:shd w:val="clear" w:color="auto" w:fill="auto"/>
          </w:tcPr>
          <w:p w14:paraId="5A5A0083" w14:textId="77777777" w:rsidR="00642BF3" w:rsidRPr="00A71D81" w:rsidRDefault="00642BF3" w:rsidP="00642BF3">
            <w:pPr>
              <w:pStyle w:val="NormalWeb"/>
              <w:spacing w:before="0" w:beforeAutospacing="0" w:after="0" w:afterAutospacing="0"/>
              <w:jc w:val="center"/>
              <w:rPr>
                <w:rFonts w:ascii="GHEA Grapalat" w:hAnsi="GHEA Grapalat"/>
              </w:rPr>
            </w:pPr>
          </w:p>
        </w:tc>
        <w:tc>
          <w:tcPr>
            <w:tcW w:w="675" w:type="dxa"/>
            <w:shd w:val="clear" w:color="auto" w:fill="auto"/>
          </w:tcPr>
          <w:p w14:paraId="49D2882B" w14:textId="77777777" w:rsidR="00642BF3" w:rsidRPr="00A71D81" w:rsidRDefault="00642BF3" w:rsidP="00642BF3">
            <w:pPr>
              <w:pStyle w:val="NormalWeb"/>
              <w:spacing w:before="0" w:beforeAutospacing="0" w:after="0" w:afterAutospacing="0"/>
              <w:jc w:val="center"/>
              <w:rPr>
                <w:rFonts w:ascii="GHEA Grapalat" w:hAnsi="GHEA Grapalat"/>
              </w:rPr>
            </w:pPr>
          </w:p>
        </w:tc>
      </w:tr>
    </w:tbl>
    <w:p w14:paraId="290BFDA8" w14:textId="77777777" w:rsidR="00642BF3" w:rsidRPr="00A71D81" w:rsidRDefault="00642BF3" w:rsidP="00642BF3">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4C0ED738" w14:textId="77777777" w:rsidR="00642BF3" w:rsidRPr="00A71D81" w:rsidRDefault="00642BF3" w:rsidP="00642BF3">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0635A3B" w14:textId="77777777" w:rsidR="00642BF3" w:rsidRPr="00A71D81" w:rsidRDefault="00642BF3" w:rsidP="00642BF3">
      <w:pPr>
        <w:ind w:firstLine="375"/>
        <w:jc w:val="both"/>
        <w:rPr>
          <w:rFonts w:ascii="GHEA Grapalat" w:hAnsi="GHEA Grapalat"/>
          <w:iCs/>
          <w:snapToGrid w:val="0"/>
          <w:color w:val="000000"/>
          <w:sz w:val="21"/>
          <w:szCs w:val="21"/>
          <w:lang w:val="es-ES"/>
        </w:rPr>
      </w:pPr>
    </w:p>
    <w:p w14:paraId="2E896FF0" w14:textId="77777777" w:rsidR="00642BF3" w:rsidRPr="00A71D81" w:rsidRDefault="00642BF3" w:rsidP="00642BF3">
      <w:pPr>
        <w:ind w:firstLine="375"/>
        <w:jc w:val="both"/>
        <w:rPr>
          <w:rFonts w:ascii="GHEA Grapalat" w:hAnsi="GHEA Grapalat"/>
          <w:iCs/>
          <w:snapToGrid w:val="0"/>
          <w:color w:val="000000"/>
          <w:sz w:val="2"/>
          <w:szCs w:val="21"/>
          <w:lang w:val="es-ES"/>
        </w:rPr>
      </w:pPr>
    </w:p>
    <w:p w14:paraId="6998103E" w14:textId="77777777" w:rsidR="00642BF3" w:rsidRPr="00A71D81" w:rsidRDefault="00642BF3" w:rsidP="00642BF3">
      <w:pPr>
        <w:ind w:firstLine="375"/>
        <w:rPr>
          <w:rFonts w:ascii="GHEA Grapalat" w:hAnsi="GHEA Grapalat"/>
          <w:iCs/>
          <w:snapToGrid w:val="0"/>
          <w:color w:val="000000"/>
          <w:sz w:val="2"/>
          <w:szCs w:val="21"/>
          <w:lang w:val="es-ES"/>
        </w:rPr>
      </w:pPr>
      <w:r w:rsidRPr="00A71D81">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642BF3" w:rsidRPr="00A71D81" w14:paraId="615DB234" w14:textId="77777777" w:rsidTr="00642BF3">
        <w:trPr>
          <w:trHeight w:val="266"/>
          <w:tblCellSpacing w:w="7" w:type="dxa"/>
          <w:jc w:val="center"/>
        </w:trPr>
        <w:tc>
          <w:tcPr>
            <w:tcW w:w="0" w:type="auto"/>
            <w:vAlign w:val="center"/>
          </w:tcPr>
          <w:p w14:paraId="09B4145C" w14:textId="77777777" w:rsidR="00642BF3" w:rsidRPr="00A71D81" w:rsidRDefault="00642BF3" w:rsidP="00642BF3">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5C7DCE3C" w14:textId="77777777" w:rsidR="00642BF3" w:rsidRPr="00A71D81" w:rsidRDefault="00642BF3" w:rsidP="00642BF3">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642BF3" w:rsidRPr="00A71D81" w14:paraId="74C43A24" w14:textId="77777777" w:rsidTr="00642BF3">
        <w:trPr>
          <w:trHeight w:val="473"/>
          <w:tblCellSpacing w:w="7" w:type="dxa"/>
          <w:jc w:val="center"/>
        </w:trPr>
        <w:tc>
          <w:tcPr>
            <w:tcW w:w="0" w:type="auto"/>
            <w:vAlign w:val="center"/>
          </w:tcPr>
          <w:p w14:paraId="628A6FFF" w14:textId="77777777" w:rsidR="00642BF3" w:rsidRPr="00A71D81" w:rsidRDefault="00642BF3" w:rsidP="00642BF3">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73F7742F" w14:textId="77777777" w:rsidR="00642BF3" w:rsidRPr="00A71D81" w:rsidRDefault="00642BF3" w:rsidP="00642BF3">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77311426" w14:textId="77777777" w:rsidR="00642BF3" w:rsidRPr="00A71D81" w:rsidRDefault="00642BF3" w:rsidP="00642BF3">
            <w:pPr>
              <w:jc w:val="center"/>
              <w:rPr>
                <w:rFonts w:ascii="GHEA Grapalat" w:hAnsi="GHEA Grapalat"/>
                <w:iCs/>
                <w:sz w:val="21"/>
                <w:szCs w:val="21"/>
              </w:rPr>
            </w:pPr>
            <w:r w:rsidRPr="00A71D81">
              <w:rPr>
                <w:rFonts w:ascii="GHEA Grapalat" w:hAnsi="GHEA Grapalat"/>
                <w:iCs/>
                <w:sz w:val="21"/>
                <w:szCs w:val="21"/>
              </w:rPr>
              <w:t>___________________________</w:t>
            </w:r>
          </w:p>
          <w:p w14:paraId="30DEF75B" w14:textId="77777777" w:rsidR="00642BF3" w:rsidRPr="00A71D81" w:rsidRDefault="00642BF3" w:rsidP="00642BF3">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642BF3" w:rsidRPr="00A71D81" w14:paraId="706081F3" w14:textId="77777777" w:rsidTr="00642BF3">
        <w:trPr>
          <w:trHeight w:val="503"/>
          <w:tblCellSpacing w:w="7" w:type="dxa"/>
          <w:jc w:val="center"/>
        </w:trPr>
        <w:tc>
          <w:tcPr>
            <w:tcW w:w="0" w:type="auto"/>
            <w:vAlign w:val="center"/>
          </w:tcPr>
          <w:p w14:paraId="26F78059" w14:textId="77777777" w:rsidR="00642BF3" w:rsidRPr="00A71D81" w:rsidRDefault="00642BF3" w:rsidP="00642BF3">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0003A72F" w14:textId="77777777" w:rsidR="00642BF3" w:rsidRPr="00A71D81" w:rsidRDefault="00642BF3" w:rsidP="00642BF3">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2731692D" w14:textId="77777777" w:rsidR="00642BF3" w:rsidRPr="00A71D81" w:rsidRDefault="00642BF3" w:rsidP="00642BF3">
            <w:pPr>
              <w:jc w:val="center"/>
              <w:rPr>
                <w:rFonts w:ascii="GHEA Grapalat" w:hAnsi="GHEA Grapalat"/>
                <w:iCs/>
                <w:sz w:val="21"/>
                <w:szCs w:val="21"/>
              </w:rPr>
            </w:pPr>
            <w:r w:rsidRPr="00A71D81">
              <w:rPr>
                <w:rFonts w:ascii="GHEA Grapalat" w:hAnsi="GHEA Grapalat"/>
                <w:iCs/>
                <w:sz w:val="21"/>
                <w:szCs w:val="21"/>
              </w:rPr>
              <w:t>___________________________</w:t>
            </w:r>
          </w:p>
          <w:p w14:paraId="2D9CB88B" w14:textId="77777777" w:rsidR="00642BF3" w:rsidRPr="00A71D81" w:rsidRDefault="00642BF3" w:rsidP="00642BF3">
            <w:pPr>
              <w:jc w:val="center"/>
              <w:rPr>
                <w:rFonts w:ascii="GHEA Grapalat" w:hAnsi="GHEA Grapalat"/>
                <w:iCs/>
                <w:sz w:val="21"/>
                <w:szCs w:val="21"/>
              </w:rPr>
            </w:pPr>
            <w:r w:rsidRPr="00A71D81">
              <w:rPr>
                <w:rFonts w:ascii="GHEA Grapalat" w:hAnsi="GHEA Grapalat"/>
                <w:iCs/>
                <w:sz w:val="15"/>
                <w:szCs w:val="15"/>
              </w:rPr>
              <w:t>ազգանուն, անուն</w:t>
            </w:r>
          </w:p>
        </w:tc>
      </w:tr>
      <w:tr w:rsidR="00642BF3" w:rsidRPr="00A71D81" w14:paraId="30F6275B" w14:textId="77777777" w:rsidTr="00642BF3">
        <w:trPr>
          <w:trHeight w:val="281"/>
          <w:tblCellSpacing w:w="7" w:type="dxa"/>
          <w:jc w:val="center"/>
        </w:trPr>
        <w:tc>
          <w:tcPr>
            <w:tcW w:w="0" w:type="auto"/>
            <w:vAlign w:val="center"/>
          </w:tcPr>
          <w:p w14:paraId="41663A7B" w14:textId="77777777" w:rsidR="00642BF3" w:rsidRPr="00A71D81" w:rsidRDefault="00642BF3" w:rsidP="00642BF3">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09DE51D6" w14:textId="77777777" w:rsidR="00642BF3" w:rsidRPr="00A71D81" w:rsidRDefault="00642BF3" w:rsidP="00642BF3">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6E5092C4" w14:textId="77777777" w:rsidR="00642BF3" w:rsidRPr="00A71D81" w:rsidRDefault="00642BF3" w:rsidP="00642BF3">
      <w:pPr>
        <w:ind w:left="-142" w:firstLine="142"/>
        <w:jc w:val="center"/>
        <w:rPr>
          <w:rFonts w:ascii="GHEA Grapalat" w:hAnsi="GHEA Grapalat" w:cs="Sylfaen"/>
          <w:b/>
        </w:rPr>
      </w:pPr>
    </w:p>
    <w:p w14:paraId="241B58B3" w14:textId="77777777" w:rsidR="00642BF3" w:rsidRPr="00A71D81" w:rsidRDefault="00642BF3" w:rsidP="00642BF3">
      <w:pPr>
        <w:ind w:left="-142" w:firstLine="142"/>
        <w:jc w:val="center"/>
        <w:rPr>
          <w:rFonts w:ascii="GHEA Grapalat" w:hAnsi="GHEA Grapalat" w:cs="Sylfaen"/>
          <w:b/>
        </w:rPr>
      </w:pPr>
    </w:p>
    <w:p w14:paraId="4826894B" w14:textId="77777777" w:rsidR="00642BF3" w:rsidRPr="00A71D81" w:rsidRDefault="00642BF3" w:rsidP="00642BF3">
      <w:pPr>
        <w:ind w:left="-142" w:firstLine="142"/>
        <w:jc w:val="center"/>
        <w:rPr>
          <w:rFonts w:ascii="GHEA Grapalat" w:hAnsi="GHEA Grapalat" w:cs="Sylfaen"/>
          <w:b/>
        </w:rPr>
      </w:pPr>
    </w:p>
    <w:p w14:paraId="096DD9EA" w14:textId="77777777" w:rsidR="00642BF3" w:rsidRPr="00A71D81" w:rsidRDefault="00642BF3" w:rsidP="00642BF3">
      <w:pPr>
        <w:jc w:val="right"/>
        <w:rPr>
          <w:rFonts w:ascii="GHEA Grapalat" w:hAnsi="GHEA Grapalat" w:cs="Sylfaen"/>
          <w:i/>
          <w:sz w:val="20"/>
          <w:lang w:val="pt-BR"/>
        </w:rPr>
      </w:pPr>
    </w:p>
    <w:p w14:paraId="564DAD6A" w14:textId="77777777" w:rsidR="00642BF3" w:rsidRPr="00595447" w:rsidRDefault="00642BF3" w:rsidP="00642BF3">
      <w:pPr>
        <w:jc w:val="right"/>
        <w:rPr>
          <w:rFonts w:ascii="GHEA Grapalat" w:hAnsi="GHEA Grapalat" w:cs="Sylfaen"/>
          <w:i/>
          <w:sz w:val="20"/>
        </w:rPr>
      </w:pPr>
      <w:r w:rsidRPr="00595447">
        <w:rPr>
          <w:rFonts w:ascii="GHEA Grapalat" w:hAnsi="GHEA Grapalat" w:cs="Sylfaen"/>
          <w:i/>
          <w:sz w:val="20"/>
          <w:lang w:val="pt-BR"/>
        </w:rPr>
        <w:t>Հավելված</w:t>
      </w:r>
      <w:r w:rsidRPr="00595447">
        <w:rPr>
          <w:rFonts w:ascii="GHEA Grapalat" w:hAnsi="GHEA Grapalat" w:cs="Sylfaen"/>
          <w:i/>
          <w:sz w:val="20"/>
        </w:rPr>
        <w:t xml:space="preserve"> </w:t>
      </w:r>
      <w:r>
        <w:rPr>
          <w:rFonts w:ascii="GHEA Grapalat" w:hAnsi="GHEA Grapalat" w:cs="Sylfaen"/>
          <w:i/>
          <w:sz w:val="20"/>
        </w:rPr>
        <w:t>3</w:t>
      </w:r>
      <w:r w:rsidRPr="00595447">
        <w:rPr>
          <w:rFonts w:ascii="GHEA Grapalat" w:hAnsi="GHEA Grapalat" w:cs="Sylfaen"/>
          <w:i/>
          <w:sz w:val="20"/>
        </w:rPr>
        <w:t>.1</w:t>
      </w:r>
    </w:p>
    <w:p w14:paraId="7D029951" w14:textId="77777777" w:rsidR="00642BF3" w:rsidRPr="00595447" w:rsidRDefault="00642BF3" w:rsidP="00642BF3">
      <w:pPr>
        <w:jc w:val="right"/>
        <w:rPr>
          <w:rFonts w:ascii="GHEA Grapalat" w:hAnsi="GHEA Grapalat" w:cs="Sylfaen"/>
          <w:i/>
          <w:sz w:val="20"/>
          <w:lang w:val="pt-BR"/>
        </w:rPr>
      </w:pPr>
      <w:r>
        <w:rPr>
          <w:rFonts w:ascii="GHEA Grapalat" w:hAnsi="GHEA Grapalat" w:cs="Sylfaen"/>
          <w:i/>
          <w:sz w:val="20"/>
          <w:lang w:val="pt-BR"/>
        </w:rPr>
        <w:t xml:space="preserve">«         »              202 </w:t>
      </w:r>
      <w:r w:rsidRPr="00595447">
        <w:rPr>
          <w:rFonts w:ascii="GHEA Grapalat" w:hAnsi="GHEA Grapalat" w:cs="Sylfaen"/>
          <w:i/>
          <w:sz w:val="20"/>
          <w:lang w:val="pt-BR"/>
        </w:rPr>
        <w:t xml:space="preserve"> թ. կնքված </w:t>
      </w:r>
    </w:p>
    <w:p w14:paraId="67C0A226" w14:textId="4CEB1893" w:rsidR="00642BF3" w:rsidRPr="00595447" w:rsidRDefault="00642BF3" w:rsidP="00642BF3">
      <w:pPr>
        <w:jc w:val="right"/>
        <w:rPr>
          <w:rFonts w:ascii="GHEA Grapalat" w:hAnsi="GHEA Grapalat" w:cs="Sylfaen"/>
          <w:i/>
          <w:sz w:val="20"/>
          <w:lang w:val="pt-BR"/>
        </w:rPr>
      </w:pPr>
      <w:r w:rsidRPr="00595447">
        <w:rPr>
          <w:rFonts w:ascii="GHEA Grapalat" w:hAnsi="GHEA Grapalat" w:cs="Sylfaen"/>
          <w:i/>
          <w:sz w:val="20"/>
          <w:lang w:val="pt-BR"/>
        </w:rPr>
        <w:t xml:space="preserve">                     </w:t>
      </w:r>
      <w:r w:rsidRPr="006C5BE0">
        <w:rPr>
          <w:rFonts w:ascii="GHEA Grapalat" w:hAnsi="GHEA Grapalat"/>
          <w:b/>
          <w:lang w:val="es-ES"/>
        </w:rPr>
        <w:t>«</w:t>
      </w:r>
      <w:r w:rsidRPr="006C5BE0">
        <w:rPr>
          <w:rFonts w:ascii="Sylfaen" w:hAnsi="Sylfaen" w:cs="Sylfaen"/>
          <w:b/>
          <w:lang w:val="es-ES"/>
        </w:rPr>
        <w:t>ԵՔԼ</w:t>
      </w:r>
      <w:r w:rsidRPr="00752623">
        <w:rPr>
          <w:rFonts w:ascii="GHEA Grapalat" w:hAnsi="GHEA Grapalat"/>
          <w:b/>
          <w:lang w:val="es-ES"/>
        </w:rPr>
        <w:t>-</w:t>
      </w:r>
      <w:r>
        <w:rPr>
          <w:rFonts w:ascii="Sylfaen" w:hAnsi="Sylfaen" w:cs="Sylfaen"/>
          <w:b/>
          <w:lang w:val="es-ES"/>
        </w:rPr>
        <w:t>ԳՀ</w:t>
      </w:r>
      <w:r w:rsidRPr="006C5BE0">
        <w:rPr>
          <w:rFonts w:ascii="Sylfaen" w:hAnsi="Sylfaen" w:cs="Sylfaen"/>
          <w:b/>
          <w:lang w:val="es-ES"/>
        </w:rPr>
        <w:t>ԱՊՁԲ</w:t>
      </w:r>
      <w:r w:rsidRPr="00CB5B3B">
        <w:rPr>
          <w:rFonts w:ascii="GHEA Grapalat" w:hAnsi="GHEA Grapalat" w:cs="Sylfaen"/>
          <w:b/>
          <w:lang w:val="pt-BR"/>
        </w:rPr>
        <w:t>-</w:t>
      </w:r>
      <w:r w:rsidR="00C1689B">
        <w:rPr>
          <w:rFonts w:ascii="GHEA Grapalat" w:hAnsi="GHEA Grapalat" w:cs="Sylfaen"/>
          <w:b/>
          <w:lang w:val="pt-BR"/>
        </w:rPr>
        <w:t>2</w:t>
      </w:r>
      <w:r w:rsidR="00042B93">
        <w:rPr>
          <w:rFonts w:ascii="GHEA Grapalat" w:hAnsi="GHEA Grapalat" w:cs="Sylfaen"/>
          <w:b/>
          <w:lang w:val="pt-BR"/>
        </w:rPr>
        <w:t>6</w:t>
      </w:r>
      <w:r w:rsidR="00C1689B">
        <w:rPr>
          <w:rFonts w:ascii="GHEA Grapalat" w:hAnsi="GHEA Grapalat" w:cs="Sylfaen"/>
          <w:b/>
          <w:lang w:val="pt-BR"/>
        </w:rPr>
        <w:t>/</w:t>
      </w:r>
      <w:r w:rsidR="00042B93">
        <w:rPr>
          <w:rFonts w:ascii="GHEA Grapalat" w:hAnsi="GHEA Grapalat" w:cs="Sylfaen"/>
          <w:b/>
          <w:lang w:val="pt-BR"/>
        </w:rPr>
        <w:t>1</w:t>
      </w:r>
      <w:r w:rsidRPr="003D7A72">
        <w:rPr>
          <w:rFonts w:ascii="GHEA Grapalat" w:hAnsi="GHEA Grapalat"/>
          <w:lang w:val="es-ES"/>
        </w:rPr>
        <w:t>»</w:t>
      </w:r>
      <w:r w:rsidRPr="00595447">
        <w:rPr>
          <w:rFonts w:ascii="GHEA Grapalat" w:hAnsi="GHEA Grapalat" w:cs="Sylfaen"/>
          <w:i/>
          <w:sz w:val="20"/>
          <w:lang w:val="pt-BR"/>
        </w:rPr>
        <w:t xml:space="preserve"> ծածկագրով պայմանագրի</w:t>
      </w:r>
    </w:p>
    <w:p w14:paraId="64197108" w14:textId="77777777" w:rsidR="00642BF3" w:rsidRPr="00F60A09" w:rsidRDefault="00642BF3" w:rsidP="00642BF3">
      <w:pPr>
        <w:tabs>
          <w:tab w:val="left" w:pos="360"/>
          <w:tab w:val="left" w:pos="540"/>
        </w:tabs>
        <w:jc w:val="center"/>
        <w:rPr>
          <w:rFonts w:ascii="Sylfaen" w:hAnsi="Sylfaen" w:cs="Sylfaen"/>
          <w:b/>
          <w:bCs/>
          <w:lang w:val="pt-BR"/>
        </w:rPr>
      </w:pPr>
    </w:p>
    <w:p w14:paraId="3F1228F5" w14:textId="77777777" w:rsidR="00642BF3" w:rsidRPr="00F60A09" w:rsidRDefault="00642BF3" w:rsidP="00642BF3">
      <w:pPr>
        <w:ind w:left="-142" w:firstLine="142"/>
        <w:jc w:val="center"/>
        <w:rPr>
          <w:rFonts w:ascii="GHEA Grapalat" w:hAnsi="GHEA Grapalat" w:cs="Sylfaen"/>
          <w:lang w:val="pt-BR"/>
        </w:rPr>
      </w:pPr>
    </w:p>
    <w:p w14:paraId="36BA0BCE" w14:textId="77777777" w:rsidR="00642BF3" w:rsidRPr="00F60A09" w:rsidRDefault="00642BF3" w:rsidP="00642BF3">
      <w:pPr>
        <w:jc w:val="center"/>
        <w:rPr>
          <w:rFonts w:ascii="GHEA Grapalat" w:hAnsi="GHEA Grapalat" w:cs="Sylfaen"/>
          <w:bCs/>
          <w:sz w:val="18"/>
          <w:szCs w:val="18"/>
          <w:lang w:val="pt-BR"/>
        </w:rPr>
      </w:pPr>
      <w:r w:rsidRPr="00A71D81">
        <w:rPr>
          <w:rFonts w:ascii="GHEA Grapalat" w:hAnsi="GHEA Grapalat" w:cs="Sylfaen"/>
          <w:bCs/>
          <w:sz w:val="18"/>
          <w:szCs w:val="18"/>
        </w:rPr>
        <w:t>ԱԿՏ</w:t>
      </w:r>
      <w:r w:rsidRPr="00F60A09">
        <w:rPr>
          <w:rFonts w:ascii="GHEA Grapalat" w:hAnsi="GHEA Grapalat" w:cs="Sylfaen"/>
          <w:bCs/>
          <w:sz w:val="18"/>
          <w:szCs w:val="18"/>
          <w:lang w:val="pt-BR"/>
        </w:rPr>
        <w:t xml:space="preserve">    N </w:t>
      </w:r>
      <w:r w:rsidRPr="00F60A09">
        <w:rPr>
          <w:rFonts w:ascii="GHEA Grapalat" w:hAnsi="GHEA Grapalat" w:cs="Sylfaen"/>
          <w:bCs/>
          <w:sz w:val="18"/>
          <w:szCs w:val="18"/>
          <w:u w:val="single"/>
          <w:lang w:val="pt-BR"/>
        </w:rPr>
        <w:tab/>
      </w:r>
      <w:r w:rsidRPr="00F60A09">
        <w:rPr>
          <w:rFonts w:ascii="GHEA Grapalat" w:hAnsi="GHEA Grapalat" w:cs="Sylfaen"/>
          <w:bCs/>
          <w:sz w:val="18"/>
          <w:szCs w:val="18"/>
          <w:lang w:val="pt-BR"/>
        </w:rPr>
        <w:t xml:space="preserve">           </w:t>
      </w:r>
    </w:p>
    <w:p w14:paraId="1A63BEA5" w14:textId="77777777" w:rsidR="00642BF3" w:rsidRPr="00B80749" w:rsidRDefault="00642BF3" w:rsidP="00642BF3">
      <w:pPr>
        <w:tabs>
          <w:tab w:val="left" w:pos="360"/>
          <w:tab w:val="left" w:pos="540"/>
          <w:tab w:val="left" w:pos="2250"/>
        </w:tabs>
        <w:jc w:val="center"/>
        <w:rPr>
          <w:rFonts w:ascii="GHEA Grapalat" w:hAnsi="GHEA Grapalat" w:cs="Sylfaen"/>
          <w:bCs/>
          <w:sz w:val="18"/>
          <w:szCs w:val="18"/>
          <w:lang w:val="pt-BR"/>
        </w:rPr>
      </w:pPr>
      <w:proofErr w:type="gramStart"/>
      <w:r w:rsidRPr="00A71D81">
        <w:rPr>
          <w:rFonts w:ascii="GHEA Grapalat" w:hAnsi="GHEA Grapalat" w:cs="Sylfaen"/>
          <w:bCs/>
          <w:sz w:val="18"/>
          <w:szCs w:val="18"/>
        </w:rPr>
        <w:t>պայմանագրի</w:t>
      </w:r>
      <w:proofErr w:type="gramEnd"/>
      <w:r w:rsidRPr="00B80749">
        <w:rPr>
          <w:rFonts w:ascii="GHEA Grapalat" w:hAnsi="GHEA Grapalat" w:cs="Sylfaen"/>
          <w:bCs/>
          <w:sz w:val="18"/>
          <w:szCs w:val="18"/>
          <w:lang w:val="pt-BR"/>
        </w:rPr>
        <w:t xml:space="preserve"> </w:t>
      </w:r>
      <w:r w:rsidRPr="00A71D81">
        <w:rPr>
          <w:rFonts w:ascii="GHEA Grapalat" w:hAnsi="GHEA Grapalat" w:cs="Sylfaen"/>
          <w:bCs/>
          <w:sz w:val="18"/>
          <w:szCs w:val="18"/>
        </w:rPr>
        <w:t>արդյունքը</w:t>
      </w:r>
      <w:r w:rsidRPr="00B80749">
        <w:rPr>
          <w:rFonts w:ascii="GHEA Grapalat" w:hAnsi="GHEA Grapalat" w:cs="Sylfaen"/>
          <w:bCs/>
          <w:sz w:val="18"/>
          <w:szCs w:val="18"/>
          <w:lang w:val="pt-BR"/>
        </w:rPr>
        <w:t xml:space="preserve"> </w:t>
      </w:r>
      <w:r w:rsidRPr="00A71D81">
        <w:rPr>
          <w:rFonts w:ascii="GHEA Grapalat" w:hAnsi="GHEA Grapalat" w:cs="Sylfaen"/>
          <w:bCs/>
          <w:sz w:val="18"/>
          <w:szCs w:val="18"/>
        </w:rPr>
        <w:t>Գնորդին</w:t>
      </w:r>
      <w:r w:rsidRPr="00B80749">
        <w:rPr>
          <w:rFonts w:ascii="GHEA Grapalat" w:hAnsi="GHEA Grapalat" w:cs="Sylfaen"/>
          <w:bCs/>
          <w:sz w:val="18"/>
          <w:szCs w:val="18"/>
          <w:lang w:val="pt-BR"/>
        </w:rPr>
        <w:t xml:space="preserve"> </w:t>
      </w:r>
      <w:r w:rsidRPr="00A71D81">
        <w:rPr>
          <w:rFonts w:ascii="GHEA Grapalat" w:hAnsi="GHEA Grapalat" w:cs="Sylfaen"/>
          <w:bCs/>
          <w:sz w:val="18"/>
          <w:szCs w:val="18"/>
        </w:rPr>
        <w:t>հանձնելու</w:t>
      </w:r>
      <w:r w:rsidRPr="00B80749">
        <w:rPr>
          <w:rFonts w:ascii="GHEA Grapalat" w:hAnsi="GHEA Grapalat" w:cs="Sylfaen"/>
          <w:bCs/>
          <w:sz w:val="18"/>
          <w:szCs w:val="18"/>
          <w:lang w:val="pt-BR"/>
        </w:rPr>
        <w:t xml:space="preserve"> </w:t>
      </w:r>
      <w:r w:rsidRPr="00A71D81">
        <w:rPr>
          <w:rFonts w:ascii="GHEA Grapalat" w:hAnsi="GHEA Grapalat" w:cs="Sylfaen"/>
          <w:bCs/>
          <w:sz w:val="18"/>
          <w:szCs w:val="18"/>
        </w:rPr>
        <w:t>փաստը</w:t>
      </w:r>
      <w:r w:rsidRPr="00B80749">
        <w:rPr>
          <w:rFonts w:ascii="GHEA Grapalat" w:hAnsi="GHEA Grapalat" w:cs="Sylfaen"/>
          <w:bCs/>
          <w:sz w:val="18"/>
          <w:szCs w:val="18"/>
          <w:lang w:val="pt-BR"/>
        </w:rPr>
        <w:t xml:space="preserve"> </w:t>
      </w:r>
      <w:r w:rsidRPr="00A71D81">
        <w:rPr>
          <w:rFonts w:ascii="GHEA Grapalat" w:hAnsi="GHEA Grapalat" w:cs="Sylfaen"/>
          <w:bCs/>
          <w:sz w:val="18"/>
          <w:szCs w:val="18"/>
        </w:rPr>
        <w:t>ֆիքսելու</w:t>
      </w:r>
      <w:r w:rsidRPr="00B80749">
        <w:rPr>
          <w:rFonts w:ascii="GHEA Grapalat" w:hAnsi="GHEA Grapalat" w:cs="Sylfaen"/>
          <w:bCs/>
          <w:sz w:val="18"/>
          <w:szCs w:val="18"/>
          <w:lang w:val="pt-BR"/>
        </w:rPr>
        <w:t xml:space="preserve"> </w:t>
      </w:r>
      <w:r w:rsidRPr="00A71D81">
        <w:rPr>
          <w:rFonts w:ascii="GHEA Grapalat" w:hAnsi="GHEA Grapalat" w:cs="Sylfaen"/>
          <w:bCs/>
          <w:sz w:val="18"/>
          <w:szCs w:val="18"/>
        </w:rPr>
        <w:t>վերաբերյալ</w:t>
      </w:r>
      <w:r w:rsidRPr="00B80749">
        <w:rPr>
          <w:rFonts w:ascii="GHEA Grapalat" w:hAnsi="GHEA Grapalat" w:cs="Sylfaen"/>
          <w:bCs/>
          <w:sz w:val="18"/>
          <w:szCs w:val="18"/>
          <w:lang w:val="pt-BR"/>
        </w:rPr>
        <w:t xml:space="preserve">                                                                                                                               </w:t>
      </w:r>
    </w:p>
    <w:p w14:paraId="7F958D7D" w14:textId="77777777" w:rsidR="00642BF3" w:rsidRPr="00B80749" w:rsidRDefault="00642BF3" w:rsidP="00642BF3">
      <w:pPr>
        <w:jc w:val="center"/>
        <w:rPr>
          <w:rFonts w:ascii="GHEA Grapalat" w:hAnsi="GHEA Grapalat" w:cs="Sylfaen"/>
          <w:b/>
          <w:bCs/>
          <w:sz w:val="18"/>
          <w:szCs w:val="18"/>
          <w:lang w:val="pt-BR"/>
        </w:rPr>
      </w:pPr>
      <w:r w:rsidRPr="00B80749">
        <w:rPr>
          <w:rFonts w:ascii="GHEA Grapalat" w:hAnsi="GHEA Grapalat" w:cs="Sylfaen"/>
          <w:bCs/>
          <w:sz w:val="18"/>
          <w:szCs w:val="18"/>
          <w:lang w:val="pt-BR"/>
        </w:rPr>
        <w:t xml:space="preserve">                                                                                                                        </w:t>
      </w:r>
    </w:p>
    <w:p w14:paraId="2761F48A" w14:textId="77777777" w:rsidR="00642BF3" w:rsidRPr="00B80749" w:rsidRDefault="00642BF3" w:rsidP="00642BF3">
      <w:pPr>
        <w:tabs>
          <w:tab w:val="left" w:pos="360"/>
          <w:tab w:val="left" w:pos="540"/>
        </w:tabs>
        <w:rPr>
          <w:rFonts w:ascii="GHEA Grapalat" w:hAnsi="GHEA Grapalat" w:cs="Sylfaen"/>
          <w:sz w:val="18"/>
          <w:szCs w:val="22"/>
          <w:lang w:val="pt-BR"/>
        </w:rPr>
      </w:pPr>
    </w:p>
    <w:p w14:paraId="73EF1CFC" w14:textId="77777777" w:rsidR="00642BF3" w:rsidRPr="00B80749" w:rsidRDefault="00642BF3" w:rsidP="00642BF3">
      <w:pPr>
        <w:tabs>
          <w:tab w:val="left" w:pos="360"/>
          <w:tab w:val="left" w:pos="540"/>
        </w:tabs>
        <w:ind w:left="-540" w:firstLine="180"/>
        <w:jc w:val="both"/>
        <w:rPr>
          <w:rFonts w:ascii="GHEA Grapalat" w:hAnsi="GHEA Grapalat" w:cs="Sylfaen"/>
          <w:sz w:val="20"/>
          <w:lang w:val="pt-BR"/>
        </w:rPr>
      </w:pPr>
      <w:r w:rsidRPr="00B80749">
        <w:rPr>
          <w:rFonts w:ascii="GHEA Grapalat" w:hAnsi="GHEA Grapalat" w:cs="Sylfaen"/>
          <w:sz w:val="20"/>
          <w:lang w:val="pt-BR"/>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w:t>
      </w:r>
      <w:r w:rsidRPr="00B80749">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hy-AM"/>
        </w:rPr>
        <w:t xml:space="preserve">, որ </w:t>
      </w:r>
      <w:r w:rsidRPr="00B80749">
        <w:rPr>
          <w:rFonts w:ascii="GHEA Grapalat" w:hAnsi="GHEA Grapalat" w:cs="Sylfaen"/>
          <w:sz w:val="20"/>
          <w:u w:val="single"/>
          <w:lang w:val="pt-BR"/>
        </w:rPr>
        <w:tab/>
      </w:r>
      <w:r w:rsidRPr="00B80749">
        <w:rPr>
          <w:rFonts w:ascii="GHEA Grapalat" w:hAnsi="GHEA Grapalat" w:cs="Sylfaen"/>
          <w:sz w:val="20"/>
          <w:u w:val="single"/>
          <w:lang w:val="pt-BR"/>
        </w:rPr>
        <w:tab/>
        <w:t xml:space="preserve">        </w:t>
      </w:r>
      <w:r w:rsidRPr="00B80749">
        <w:rPr>
          <w:rFonts w:ascii="GHEA Grapalat" w:hAnsi="GHEA Grapalat" w:cs="Sylfaen"/>
          <w:sz w:val="20"/>
          <w:lang w:val="pt-BR"/>
        </w:rPr>
        <w:t>-</w:t>
      </w:r>
      <w:r w:rsidRPr="00A71D81">
        <w:rPr>
          <w:rFonts w:ascii="GHEA Grapalat" w:hAnsi="GHEA Grapalat" w:cs="Sylfaen"/>
          <w:sz w:val="20"/>
        </w:rPr>
        <w:t>ի</w:t>
      </w:r>
      <w:r w:rsidRPr="00B80749">
        <w:rPr>
          <w:rFonts w:ascii="GHEA Grapalat" w:hAnsi="GHEA Grapalat" w:cs="Sylfaen"/>
          <w:sz w:val="20"/>
          <w:lang w:val="pt-BR"/>
        </w:rPr>
        <w:t xml:space="preserve"> (</w:t>
      </w:r>
      <w:r w:rsidRPr="00A71D81">
        <w:rPr>
          <w:rFonts w:ascii="GHEA Grapalat" w:hAnsi="GHEA Grapalat" w:cs="Sylfaen"/>
          <w:sz w:val="20"/>
        </w:rPr>
        <w:t>այսուհետ</w:t>
      </w:r>
      <w:r w:rsidRPr="00B80749">
        <w:rPr>
          <w:rFonts w:ascii="GHEA Grapalat" w:hAnsi="GHEA Grapalat" w:cs="Sylfaen"/>
          <w:sz w:val="20"/>
          <w:lang w:val="pt-BR"/>
        </w:rPr>
        <w:t xml:space="preserve">` </w:t>
      </w:r>
      <w:r w:rsidRPr="00A71D81">
        <w:rPr>
          <w:rFonts w:ascii="GHEA Grapalat" w:hAnsi="GHEA Grapalat" w:cs="Sylfaen"/>
          <w:sz w:val="20"/>
        </w:rPr>
        <w:t>Գնորդ</w:t>
      </w:r>
      <w:r w:rsidRPr="00B80749">
        <w:rPr>
          <w:rFonts w:ascii="GHEA Grapalat" w:hAnsi="GHEA Grapalat" w:cs="Sylfaen"/>
          <w:sz w:val="20"/>
          <w:lang w:val="pt-BR"/>
        </w:rPr>
        <w:t xml:space="preserve">) </w:t>
      </w:r>
      <w:r w:rsidRPr="00A71D81">
        <w:rPr>
          <w:rFonts w:ascii="GHEA Grapalat" w:hAnsi="GHEA Grapalat" w:cs="Sylfaen"/>
          <w:sz w:val="20"/>
          <w:lang w:val="hy-AM"/>
        </w:rPr>
        <w:t xml:space="preserve">և </w:t>
      </w:r>
      <w:r w:rsidRPr="00B80749">
        <w:rPr>
          <w:rFonts w:ascii="GHEA Grapalat" w:hAnsi="GHEA Grapalat" w:cs="Sylfaen"/>
          <w:sz w:val="20"/>
          <w:lang w:val="pt-BR"/>
        </w:rPr>
        <w:t xml:space="preserve"> </w:t>
      </w:r>
      <w:r w:rsidRPr="00B80749">
        <w:rPr>
          <w:rFonts w:ascii="GHEA Grapalat" w:hAnsi="GHEA Grapalat" w:cs="Sylfaen"/>
          <w:sz w:val="20"/>
          <w:u w:val="single"/>
          <w:lang w:val="pt-BR"/>
        </w:rPr>
        <w:tab/>
      </w:r>
      <w:r w:rsidRPr="00B80749">
        <w:rPr>
          <w:rFonts w:ascii="GHEA Grapalat" w:hAnsi="GHEA Grapalat" w:cs="Sylfaen"/>
          <w:sz w:val="20"/>
          <w:u w:val="single"/>
          <w:lang w:val="pt-BR"/>
        </w:rPr>
        <w:tab/>
      </w:r>
      <w:r w:rsidRPr="00B80749">
        <w:rPr>
          <w:rFonts w:ascii="GHEA Grapalat" w:hAnsi="GHEA Grapalat" w:cs="Sylfaen"/>
          <w:sz w:val="20"/>
          <w:u w:val="single"/>
          <w:lang w:val="pt-BR"/>
        </w:rPr>
        <w:tab/>
      </w:r>
      <w:r w:rsidRPr="00B80749">
        <w:rPr>
          <w:rFonts w:ascii="GHEA Grapalat" w:hAnsi="GHEA Grapalat" w:cs="Sylfaen"/>
          <w:sz w:val="20"/>
          <w:u w:val="single"/>
          <w:lang w:val="pt-BR"/>
        </w:rPr>
        <w:tab/>
      </w:r>
    </w:p>
    <w:p w14:paraId="3737DAFF" w14:textId="77777777" w:rsidR="00642BF3" w:rsidRPr="00B80749" w:rsidRDefault="00642BF3" w:rsidP="00642BF3">
      <w:pPr>
        <w:tabs>
          <w:tab w:val="left" w:pos="360"/>
          <w:tab w:val="left" w:pos="540"/>
        </w:tabs>
        <w:ind w:left="-540" w:firstLine="180"/>
        <w:jc w:val="both"/>
        <w:rPr>
          <w:rFonts w:ascii="GHEA Grapalat" w:hAnsi="GHEA Grapalat" w:cs="Sylfaen"/>
          <w:sz w:val="12"/>
          <w:szCs w:val="16"/>
          <w:lang w:val="pt-BR"/>
        </w:rPr>
      </w:pPr>
      <w:r w:rsidRPr="00B80749">
        <w:rPr>
          <w:rFonts w:ascii="GHEA Grapalat" w:hAnsi="GHEA Grapalat" w:cs="Sylfaen"/>
          <w:sz w:val="20"/>
          <w:lang w:val="pt-BR"/>
        </w:rPr>
        <w:tab/>
      </w:r>
      <w:r w:rsidRPr="00B80749">
        <w:rPr>
          <w:rFonts w:ascii="GHEA Grapalat" w:hAnsi="GHEA Grapalat" w:cs="Sylfaen"/>
          <w:sz w:val="20"/>
          <w:lang w:val="pt-BR"/>
        </w:rPr>
        <w:tab/>
      </w:r>
      <w:r w:rsidRPr="00B80749">
        <w:rPr>
          <w:rFonts w:ascii="GHEA Grapalat" w:hAnsi="GHEA Grapalat" w:cs="Sylfaen"/>
          <w:sz w:val="20"/>
          <w:lang w:val="pt-BR"/>
        </w:rPr>
        <w:tab/>
      </w:r>
      <w:r w:rsidRPr="00B80749">
        <w:rPr>
          <w:rFonts w:ascii="GHEA Grapalat" w:hAnsi="GHEA Grapalat" w:cs="Sylfaen"/>
          <w:sz w:val="20"/>
          <w:lang w:val="pt-BR"/>
        </w:rPr>
        <w:tab/>
      </w:r>
      <w:r w:rsidRPr="00B80749">
        <w:rPr>
          <w:rFonts w:ascii="GHEA Grapalat" w:hAnsi="GHEA Grapalat" w:cs="Sylfaen"/>
          <w:sz w:val="20"/>
          <w:lang w:val="pt-BR"/>
        </w:rPr>
        <w:tab/>
      </w:r>
      <w:r w:rsidRPr="00B80749">
        <w:rPr>
          <w:rFonts w:ascii="GHEA Grapalat" w:hAnsi="GHEA Grapalat" w:cs="Sylfaen"/>
          <w:sz w:val="20"/>
          <w:lang w:val="pt-BR"/>
        </w:rPr>
        <w:tab/>
        <w:t xml:space="preserve">        </w:t>
      </w:r>
      <w:r w:rsidRPr="00A71D81">
        <w:rPr>
          <w:rFonts w:ascii="GHEA Grapalat" w:hAnsi="GHEA Grapalat" w:cs="Sylfaen"/>
          <w:sz w:val="12"/>
          <w:szCs w:val="16"/>
        </w:rPr>
        <w:t>Գնորդի</w:t>
      </w:r>
      <w:r w:rsidRPr="00B80749">
        <w:rPr>
          <w:rFonts w:ascii="GHEA Grapalat" w:hAnsi="GHEA Grapalat" w:cs="Sylfaen"/>
          <w:sz w:val="12"/>
          <w:szCs w:val="16"/>
          <w:lang w:val="pt-BR"/>
        </w:rPr>
        <w:t xml:space="preserve"> </w:t>
      </w:r>
      <w:r w:rsidRPr="00A71D81">
        <w:rPr>
          <w:rFonts w:ascii="GHEA Grapalat" w:hAnsi="GHEA Grapalat" w:cs="Sylfaen"/>
          <w:sz w:val="12"/>
          <w:szCs w:val="16"/>
        </w:rPr>
        <w:t>անվանումը</w:t>
      </w:r>
      <w:r w:rsidRPr="00B80749">
        <w:rPr>
          <w:rFonts w:ascii="GHEA Grapalat" w:hAnsi="GHEA Grapalat" w:cs="Sylfaen"/>
          <w:sz w:val="12"/>
          <w:szCs w:val="16"/>
          <w:lang w:val="pt-BR"/>
        </w:rPr>
        <w:t xml:space="preserve">     </w:t>
      </w:r>
      <w:r w:rsidRPr="00B80749">
        <w:rPr>
          <w:rFonts w:ascii="GHEA Grapalat" w:hAnsi="GHEA Grapalat" w:cs="Sylfaen"/>
          <w:sz w:val="12"/>
          <w:szCs w:val="16"/>
          <w:lang w:val="pt-BR"/>
        </w:rPr>
        <w:tab/>
      </w:r>
      <w:r w:rsidRPr="00B80749">
        <w:rPr>
          <w:rFonts w:ascii="GHEA Grapalat" w:hAnsi="GHEA Grapalat" w:cs="Sylfaen"/>
          <w:sz w:val="12"/>
          <w:szCs w:val="16"/>
          <w:lang w:val="pt-BR"/>
        </w:rPr>
        <w:tab/>
      </w:r>
      <w:r w:rsidRPr="00B80749">
        <w:rPr>
          <w:rFonts w:ascii="GHEA Grapalat" w:hAnsi="GHEA Grapalat" w:cs="Sylfaen"/>
          <w:sz w:val="12"/>
          <w:szCs w:val="16"/>
          <w:lang w:val="pt-BR"/>
        </w:rPr>
        <w:tab/>
      </w:r>
      <w:r w:rsidRPr="00B80749">
        <w:rPr>
          <w:rFonts w:ascii="GHEA Grapalat" w:hAnsi="GHEA Grapalat" w:cs="Sylfaen"/>
          <w:sz w:val="12"/>
          <w:szCs w:val="16"/>
          <w:lang w:val="pt-BR"/>
        </w:rPr>
        <w:tab/>
        <w:t xml:space="preserve">            </w:t>
      </w:r>
      <w:r w:rsidRPr="00A71D81">
        <w:rPr>
          <w:rFonts w:ascii="GHEA Grapalat" w:hAnsi="GHEA Grapalat" w:cs="Sylfaen"/>
          <w:sz w:val="12"/>
          <w:szCs w:val="16"/>
        </w:rPr>
        <w:t>Վաճառողի</w:t>
      </w:r>
      <w:r w:rsidRPr="00B80749">
        <w:rPr>
          <w:rFonts w:ascii="GHEA Grapalat" w:hAnsi="GHEA Grapalat" w:cs="Sylfaen"/>
          <w:sz w:val="12"/>
          <w:szCs w:val="16"/>
          <w:lang w:val="pt-BR"/>
        </w:rPr>
        <w:t xml:space="preserve"> </w:t>
      </w:r>
      <w:r w:rsidRPr="00A71D81">
        <w:rPr>
          <w:rFonts w:ascii="GHEA Grapalat" w:hAnsi="GHEA Grapalat" w:cs="Sylfaen"/>
          <w:sz w:val="12"/>
          <w:szCs w:val="16"/>
        </w:rPr>
        <w:t>անվանումը</w:t>
      </w:r>
      <w:r w:rsidRPr="00B80749">
        <w:rPr>
          <w:rFonts w:ascii="GHEA Grapalat" w:hAnsi="GHEA Grapalat" w:cs="Sylfaen"/>
          <w:sz w:val="12"/>
          <w:szCs w:val="16"/>
          <w:lang w:val="pt-BR"/>
        </w:rPr>
        <w:tab/>
      </w:r>
    </w:p>
    <w:p w14:paraId="74D92E64" w14:textId="77777777" w:rsidR="00642BF3" w:rsidRPr="00A71D81" w:rsidRDefault="00642BF3" w:rsidP="00642BF3">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B80749">
        <w:rPr>
          <w:rFonts w:ascii="GHEA Grapalat" w:hAnsi="GHEA Grapalat" w:cs="Sylfaen"/>
          <w:sz w:val="20"/>
          <w:lang w:val="pt-BR"/>
        </w:rPr>
        <w:t xml:space="preserve"> </w:t>
      </w:r>
      <w:r w:rsidRPr="00A71D81">
        <w:rPr>
          <w:rFonts w:ascii="GHEA Grapalat" w:hAnsi="GHEA Grapalat" w:cs="Sylfaen"/>
          <w:sz w:val="20"/>
        </w:rPr>
        <w:t>միջև</w:t>
      </w:r>
      <w:r w:rsidRPr="00B80749">
        <w:rPr>
          <w:rFonts w:ascii="GHEA Grapalat" w:hAnsi="GHEA Grapalat" w:cs="Sylfaen"/>
          <w:sz w:val="20"/>
          <w:lang w:val="pt-BR"/>
        </w:rPr>
        <w:t xml:space="preserve"> 20     </w:t>
      </w:r>
      <w:r w:rsidRPr="00A71D81">
        <w:rPr>
          <w:rFonts w:ascii="GHEA Grapalat" w:hAnsi="GHEA Grapalat" w:cs="Sylfaen"/>
          <w:sz w:val="20"/>
        </w:rPr>
        <w:t>թ</w:t>
      </w:r>
      <w:r w:rsidRPr="00B80749">
        <w:rPr>
          <w:rFonts w:ascii="GHEA Grapalat" w:hAnsi="GHEA Grapalat" w:cs="Sylfaen"/>
          <w:sz w:val="20"/>
          <w:lang w:val="pt-BR"/>
        </w:rPr>
        <w:t xml:space="preserve">. </w:t>
      </w:r>
      <w:r w:rsidRPr="00B80749">
        <w:rPr>
          <w:rFonts w:ascii="GHEA Grapalat" w:hAnsi="GHEA Grapalat" w:cs="Sylfaen"/>
          <w:sz w:val="20"/>
          <w:u w:val="single"/>
          <w:lang w:val="pt-BR"/>
        </w:rPr>
        <w:tab/>
      </w:r>
      <w:r w:rsidRPr="00B80749">
        <w:rPr>
          <w:rFonts w:ascii="GHEA Grapalat" w:hAnsi="GHEA Grapalat" w:cs="Sylfaen"/>
          <w:sz w:val="20"/>
          <w:u w:val="single"/>
          <w:lang w:val="pt-BR"/>
        </w:rPr>
        <w:tab/>
      </w:r>
      <w:r w:rsidRPr="00B80749">
        <w:rPr>
          <w:rFonts w:ascii="GHEA Grapalat" w:hAnsi="GHEA Grapalat" w:cs="Sylfaen"/>
          <w:sz w:val="20"/>
          <w:u w:val="single"/>
          <w:lang w:val="pt-BR"/>
        </w:rPr>
        <w:tab/>
      </w:r>
      <w:r w:rsidRPr="00B80749">
        <w:rPr>
          <w:rFonts w:ascii="GHEA Grapalat" w:hAnsi="GHEA Grapalat" w:cs="Sylfaen"/>
          <w:sz w:val="20"/>
          <w:u w:val="single"/>
          <w:lang w:val="pt-BR"/>
        </w:rPr>
        <w:tab/>
      </w:r>
      <w:r w:rsidRPr="00A71D81">
        <w:rPr>
          <w:rFonts w:ascii="GHEA Grapalat" w:hAnsi="GHEA Grapalat" w:cs="Sylfaen"/>
          <w:sz w:val="20"/>
          <w:lang w:val="hy-AM"/>
        </w:rPr>
        <w:t xml:space="preserve"> -ին կնքված N </w:t>
      </w:r>
      <w:r w:rsidRPr="00A71D81">
        <w:rPr>
          <w:rFonts w:ascii="GHEA Grapalat" w:hAnsi="GHEA Grapalat" w:cs="Sylfaen"/>
          <w:sz w:val="20"/>
          <w:u w:val="single"/>
          <w:lang w:val="hy-AM"/>
        </w:rPr>
        <w:tab/>
      </w:r>
      <w:r w:rsidRPr="00A71D81">
        <w:rPr>
          <w:rFonts w:ascii="GHEA Grapalat" w:hAnsi="GHEA Grapalat" w:cs="Sylfaen"/>
          <w:sz w:val="20"/>
          <w:u w:val="single"/>
          <w:lang w:val="hy-AM"/>
        </w:rPr>
        <w:tab/>
      </w:r>
      <w:r w:rsidRPr="00A71D81">
        <w:rPr>
          <w:rFonts w:ascii="GHEA Grapalat" w:hAnsi="GHEA Grapalat" w:cs="Sylfaen"/>
          <w:sz w:val="20"/>
          <w:u w:val="single"/>
          <w:lang w:val="hy-AM"/>
        </w:rPr>
        <w:tab/>
      </w:r>
      <w:r w:rsidRPr="00A71D81">
        <w:rPr>
          <w:rFonts w:ascii="GHEA Grapalat" w:hAnsi="GHEA Grapalat" w:cs="Sylfaen"/>
          <w:sz w:val="20"/>
          <w:u w:val="single"/>
          <w:lang w:val="hy-AM"/>
        </w:rPr>
        <w:tab/>
      </w:r>
    </w:p>
    <w:p w14:paraId="4AD5B6A7" w14:textId="77777777" w:rsidR="00642BF3" w:rsidRPr="00A71D81" w:rsidRDefault="00642BF3" w:rsidP="00642BF3">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03CCF61E" w14:textId="77777777" w:rsidR="00642BF3" w:rsidRPr="00A71D81" w:rsidRDefault="00642BF3" w:rsidP="00642BF3">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Pr="00A71D81">
        <w:rPr>
          <w:rFonts w:ascii="GHEA Grapalat" w:hAnsi="GHEA Grapalat" w:cs="Sylfaen"/>
          <w:sz w:val="20"/>
          <w:u w:val="single"/>
          <w:lang w:val="hy-AM"/>
        </w:rPr>
        <w:tab/>
      </w:r>
      <w:r w:rsidRPr="00A71D81">
        <w:rPr>
          <w:rFonts w:ascii="GHEA Grapalat" w:hAnsi="GHEA Grapalat" w:cs="Sylfaen"/>
          <w:sz w:val="20"/>
          <w:u w:val="single"/>
          <w:lang w:val="hy-AM"/>
        </w:rPr>
        <w:tab/>
      </w:r>
      <w:r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690AA161" w14:textId="77777777" w:rsidR="00642BF3" w:rsidRPr="00A71D81" w:rsidRDefault="00642BF3" w:rsidP="00642BF3">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642BF3" w:rsidRPr="00A71D81" w14:paraId="7BC6AD6D" w14:textId="77777777" w:rsidTr="00642BF3">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57DE0730" w14:textId="77777777" w:rsidR="00642BF3" w:rsidRPr="00A71D81" w:rsidRDefault="00642BF3" w:rsidP="00642BF3">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642BF3" w:rsidRPr="00A71D81" w14:paraId="16B5EE93" w14:textId="77777777" w:rsidTr="00642BF3">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FF82B82" w14:textId="77777777" w:rsidR="00642BF3" w:rsidRPr="00A71D81" w:rsidRDefault="00642BF3" w:rsidP="00642BF3">
            <w:pPr>
              <w:jc w:val="center"/>
              <w:rPr>
                <w:rFonts w:ascii="GHEA Grapalat" w:hAnsi="GHEA Grapalat"/>
                <w:sz w:val="18"/>
                <w:szCs w:val="18"/>
              </w:rPr>
            </w:pPr>
            <w:r w:rsidRPr="00A71D81">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3EA9C5E9" w14:textId="77777777" w:rsidR="00642BF3" w:rsidRPr="00A71D81" w:rsidRDefault="00642BF3" w:rsidP="00642BF3">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121A5184" w14:textId="77777777" w:rsidR="00642BF3" w:rsidRPr="00A71D81" w:rsidRDefault="00642BF3" w:rsidP="00642BF3">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642BF3" w:rsidRPr="00A71D81" w14:paraId="0FA04EC3" w14:textId="77777777" w:rsidTr="00642BF3">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5C8E4B07" w14:textId="77777777" w:rsidR="00642BF3" w:rsidRPr="00A71D81" w:rsidRDefault="00642BF3" w:rsidP="00642BF3">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9E12C46" w14:textId="77777777" w:rsidR="00642BF3" w:rsidRPr="00A71D81" w:rsidRDefault="00642BF3" w:rsidP="00642BF3">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E6C6660" w14:textId="77777777" w:rsidR="00642BF3" w:rsidRPr="00A71D81" w:rsidRDefault="00642BF3" w:rsidP="00642BF3">
            <w:pPr>
              <w:jc w:val="center"/>
              <w:rPr>
                <w:rFonts w:ascii="GHEA Grapalat" w:hAnsi="GHEA Grapalat" w:cs="Sylfaen"/>
                <w:sz w:val="18"/>
                <w:szCs w:val="18"/>
                <w:lang w:val="ru-RU" w:eastAsia="ru-RU"/>
              </w:rPr>
            </w:pPr>
          </w:p>
        </w:tc>
      </w:tr>
      <w:tr w:rsidR="00642BF3" w:rsidRPr="00A71D81" w14:paraId="208E5D07" w14:textId="77777777" w:rsidTr="00642BF3">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3FA592C" w14:textId="77777777" w:rsidR="00642BF3" w:rsidRPr="00A71D81" w:rsidRDefault="00642BF3" w:rsidP="00642BF3">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63BA7A8" w14:textId="77777777" w:rsidR="00642BF3" w:rsidRPr="00A71D81" w:rsidRDefault="00642BF3" w:rsidP="00642BF3">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99B9420" w14:textId="77777777" w:rsidR="00642BF3" w:rsidRPr="00A71D81" w:rsidRDefault="00642BF3" w:rsidP="00642BF3">
            <w:pPr>
              <w:jc w:val="center"/>
              <w:rPr>
                <w:rFonts w:ascii="GHEA Grapalat" w:hAnsi="GHEA Grapalat" w:cs="Sylfaen"/>
                <w:sz w:val="18"/>
                <w:szCs w:val="18"/>
                <w:lang w:val="ru-RU" w:eastAsia="ru-RU"/>
              </w:rPr>
            </w:pPr>
          </w:p>
        </w:tc>
      </w:tr>
    </w:tbl>
    <w:p w14:paraId="1093A160" w14:textId="77777777" w:rsidR="00642BF3" w:rsidRPr="00A71D81" w:rsidRDefault="00642BF3" w:rsidP="00642BF3">
      <w:pPr>
        <w:tabs>
          <w:tab w:val="left" w:pos="360"/>
          <w:tab w:val="left" w:pos="540"/>
        </w:tabs>
        <w:jc w:val="both"/>
        <w:rPr>
          <w:rFonts w:ascii="GHEA Grapalat" w:hAnsi="GHEA Grapalat" w:cs="Sylfaen"/>
          <w:lang w:eastAsia="ru-RU"/>
        </w:rPr>
      </w:pPr>
    </w:p>
    <w:p w14:paraId="0AA28C76" w14:textId="77777777" w:rsidR="00642BF3" w:rsidRPr="00A71D81" w:rsidRDefault="00642BF3" w:rsidP="00642BF3">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8F34145" w14:textId="77777777" w:rsidR="00642BF3" w:rsidRPr="00A71D81" w:rsidRDefault="00642BF3" w:rsidP="00642BF3">
      <w:pPr>
        <w:tabs>
          <w:tab w:val="left" w:pos="360"/>
          <w:tab w:val="left" w:pos="540"/>
        </w:tabs>
        <w:rPr>
          <w:rFonts w:ascii="GHEA Grapalat" w:hAnsi="GHEA Grapalat" w:cs="Sylfaen"/>
          <w:sz w:val="22"/>
          <w:szCs w:val="22"/>
          <w:lang w:val="hy-AM"/>
        </w:rPr>
      </w:pPr>
    </w:p>
    <w:p w14:paraId="471BA299" w14:textId="77777777" w:rsidR="00642BF3" w:rsidRPr="00A71D81" w:rsidRDefault="00642BF3" w:rsidP="00642BF3">
      <w:pPr>
        <w:jc w:val="center"/>
        <w:rPr>
          <w:rFonts w:ascii="GHEA Grapalat" w:hAnsi="GHEA Grapalat" w:cs="Sylfaen"/>
          <w:sz w:val="22"/>
          <w:szCs w:val="22"/>
          <w:lang w:val="hy-AM"/>
        </w:rPr>
      </w:pPr>
    </w:p>
    <w:p w14:paraId="0A3999B5" w14:textId="77777777" w:rsidR="00642BF3" w:rsidRPr="00A71D81" w:rsidRDefault="00642BF3" w:rsidP="00642BF3">
      <w:pPr>
        <w:jc w:val="center"/>
        <w:rPr>
          <w:rFonts w:ascii="GHEA Grapalat" w:hAnsi="GHEA Grapalat" w:cs="Sylfaen"/>
          <w:sz w:val="14"/>
          <w:szCs w:val="14"/>
          <w:lang w:val="hy-AM"/>
        </w:rPr>
      </w:pPr>
    </w:p>
    <w:p w14:paraId="5ECA6B3A" w14:textId="77777777" w:rsidR="00642BF3" w:rsidRPr="00A71D81" w:rsidRDefault="00642BF3" w:rsidP="00642BF3">
      <w:pPr>
        <w:jc w:val="center"/>
        <w:rPr>
          <w:rFonts w:ascii="GHEA Grapalat" w:hAnsi="GHEA Grapalat" w:cs="Sylfaen"/>
          <w:sz w:val="22"/>
          <w:szCs w:val="22"/>
          <w:lang w:val="hy-AM"/>
        </w:rPr>
      </w:pPr>
    </w:p>
    <w:p w14:paraId="16806BEF" w14:textId="77777777" w:rsidR="00642BF3" w:rsidRPr="00A71D81" w:rsidRDefault="00642BF3" w:rsidP="00642BF3">
      <w:pPr>
        <w:jc w:val="center"/>
        <w:rPr>
          <w:rFonts w:ascii="GHEA Grapalat" w:hAnsi="GHEA Grapalat" w:cs="Sylfaen"/>
          <w:sz w:val="22"/>
          <w:szCs w:val="22"/>
        </w:rPr>
      </w:pPr>
      <w:r w:rsidRPr="00A71D81">
        <w:rPr>
          <w:rFonts w:ascii="GHEA Grapalat" w:hAnsi="GHEA Grapalat" w:cs="Sylfaen"/>
          <w:sz w:val="22"/>
          <w:szCs w:val="22"/>
        </w:rPr>
        <w:t>ԿՈՂՄԵՐԸ</w:t>
      </w:r>
    </w:p>
    <w:p w14:paraId="57B97DD3" w14:textId="77777777" w:rsidR="00642BF3" w:rsidRPr="00A71D81" w:rsidRDefault="00642BF3" w:rsidP="00642BF3">
      <w:pPr>
        <w:jc w:val="center"/>
        <w:rPr>
          <w:rFonts w:ascii="GHEA Grapalat" w:hAnsi="GHEA Grapalat" w:cs="Sylfaen"/>
          <w:sz w:val="22"/>
          <w:szCs w:val="22"/>
        </w:rPr>
      </w:pPr>
    </w:p>
    <w:p w14:paraId="021CE4DE" w14:textId="77777777" w:rsidR="00642BF3" w:rsidRPr="00A71D81" w:rsidRDefault="00642BF3" w:rsidP="00642BF3">
      <w:pPr>
        <w:tabs>
          <w:tab w:val="left" w:pos="360"/>
          <w:tab w:val="left" w:pos="540"/>
        </w:tabs>
        <w:rPr>
          <w:rFonts w:ascii="GHEA Grapalat" w:hAnsi="GHEA Grapalat" w:cs="Sylfaen"/>
          <w:sz w:val="22"/>
          <w:szCs w:val="22"/>
        </w:rPr>
      </w:pPr>
    </w:p>
    <w:p w14:paraId="2984CAA1" w14:textId="77777777" w:rsidR="00642BF3" w:rsidRPr="00A71D81" w:rsidRDefault="00642BF3" w:rsidP="00642BF3">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642BF3" w:rsidRPr="00A71D81" w14:paraId="651A6C77" w14:textId="77777777" w:rsidTr="00642BF3">
        <w:tc>
          <w:tcPr>
            <w:tcW w:w="4785" w:type="dxa"/>
          </w:tcPr>
          <w:p w14:paraId="665E3BE2" w14:textId="77777777" w:rsidR="00642BF3" w:rsidRPr="00A71D81" w:rsidRDefault="00642BF3" w:rsidP="00642BF3">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482C4330" w14:textId="77777777" w:rsidR="00642BF3" w:rsidRPr="00A71D81" w:rsidRDefault="00642BF3" w:rsidP="00642BF3">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41BFFDE0" w14:textId="77777777" w:rsidR="00642BF3" w:rsidRPr="00A71D81" w:rsidRDefault="00642BF3" w:rsidP="00642BF3">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14:paraId="7D7B62BF" w14:textId="77777777" w:rsidR="00642BF3" w:rsidRPr="00A71D81" w:rsidRDefault="00642BF3" w:rsidP="00642BF3">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642BF3" w:rsidRPr="00A71D81" w14:paraId="2DF9CFFD" w14:textId="77777777" w:rsidTr="00642BF3">
        <w:trPr>
          <w:tblCellSpacing w:w="7" w:type="dxa"/>
          <w:jc w:val="center"/>
        </w:trPr>
        <w:tc>
          <w:tcPr>
            <w:tcW w:w="0" w:type="auto"/>
            <w:vAlign w:val="center"/>
          </w:tcPr>
          <w:p w14:paraId="01883A91" w14:textId="77777777" w:rsidR="00642BF3" w:rsidRPr="00A71D81" w:rsidRDefault="00642BF3" w:rsidP="00642BF3">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623B85D8" w14:textId="77777777" w:rsidR="00642BF3" w:rsidRPr="00A71D81" w:rsidRDefault="00642BF3" w:rsidP="00642BF3">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08AA004" w14:textId="77777777" w:rsidR="00642BF3" w:rsidRPr="00A71D81" w:rsidRDefault="00642BF3" w:rsidP="00642BF3">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012971A7" w14:textId="77777777" w:rsidR="00642BF3" w:rsidRPr="00A71D81" w:rsidRDefault="00642BF3" w:rsidP="00642BF3">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642BF3" w:rsidRPr="00AE2768" w14:paraId="6C8C6107" w14:textId="77777777" w:rsidTr="00642BF3">
        <w:trPr>
          <w:tblCellSpacing w:w="7" w:type="dxa"/>
          <w:jc w:val="center"/>
        </w:trPr>
        <w:tc>
          <w:tcPr>
            <w:tcW w:w="0" w:type="auto"/>
            <w:vAlign w:val="center"/>
          </w:tcPr>
          <w:p w14:paraId="63ACD8DA" w14:textId="77777777" w:rsidR="00642BF3" w:rsidRPr="00A71D81" w:rsidRDefault="00642BF3" w:rsidP="00642BF3">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9081485" w14:textId="77777777" w:rsidR="00642BF3" w:rsidRPr="00A71D81" w:rsidRDefault="00642BF3" w:rsidP="00642BF3">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46083B6F" w14:textId="77777777" w:rsidR="00642BF3" w:rsidRPr="00A71D81" w:rsidRDefault="00642BF3" w:rsidP="00642BF3">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4DCFAC0" w14:textId="77777777" w:rsidR="00642BF3" w:rsidRPr="00AE2768" w:rsidRDefault="00642BF3" w:rsidP="00642BF3">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642BF3" w:rsidRPr="00AE2768" w14:paraId="08400E9D" w14:textId="77777777" w:rsidTr="00642BF3">
        <w:trPr>
          <w:tblCellSpacing w:w="7" w:type="dxa"/>
          <w:jc w:val="center"/>
        </w:trPr>
        <w:tc>
          <w:tcPr>
            <w:tcW w:w="0" w:type="auto"/>
            <w:vAlign w:val="center"/>
          </w:tcPr>
          <w:p w14:paraId="60733C1B" w14:textId="77777777" w:rsidR="00642BF3" w:rsidRPr="00AE2768" w:rsidRDefault="00642BF3" w:rsidP="00642BF3">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FD5CDAC" w14:textId="77777777" w:rsidR="00642BF3" w:rsidRPr="00AE2768" w:rsidRDefault="00642BF3" w:rsidP="00642BF3">
            <w:pPr>
              <w:rPr>
                <w:rFonts w:ascii="GHEA Grapalat" w:hAnsi="GHEA Grapalat" w:cs="GHEA Grapalat"/>
                <w:color w:val="000000"/>
                <w:sz w:val="21"/>
                <w:szCs w:val="21"/>
                <w:lang w:val="ru-RU" w:eastAsia="ru-RU"/>
              </w:rPr>
            </w:pPr>
          </w:p>
        </w:tc>
      </w:tr>
    </w:tbl>
    <w:p w14:paraId="1C7D4952" w14:textId="77777777" w:rsidR="00642BF3" w:rsidRPr="00AE2768" w:rsidRDefault="00642BF3" w:rsidP="00642BF3">
      <w:pPr>
        <w:ind w:left="-142" w:firstLine="142"/>
        <w:jc w:val="center"/>
        <w:rPr>
          <w:rFonts w:ascii="GHEA Grapalat" w:hAnsi="GHEA Grapalat" w:cs="Sylfaen"/>
          <w:b/>
        </w:rPr>
      </w:pPr>
    </w:p>
    <w:p w14:paraId="0D728FAE" w14:textId="77777777" w:rsidR="00642BF3" w:rsidRPr="00131E9C" w:rsidRDefault="00642BF3" w:rsidP="00642BF3">
      <w:pPr>
        <w:tabs>
          <w:tab w:val="left" w:pos="8640"/>
        </w:tabs>
        <w:rPr>
          <w:rFonts w:ascii="GHEA Grapalat" w:hAnsi="GHEA Grapalat" w:cs="GHEA Grapalat"/>
          <w:sz w:val="22"/>
          <w:szCs w:val="22"/>
          <w:lang w:val="hy-AM"/>
        </w:rPr>
      </w:pPr>
    </w:p>
    <w:p w14:paraId="7EFEC539" w14:textId="77777777" w:rsidR="00642BF3" w:rsidRDefault="00642BF3" w:rsidP="00642BF3">
      <w:pPr>
        <w:jc w:val="right"/>
        <w:rPr>
          <w:rFonts w:ascii="GHEA Grapalat" w:hAnsi="GHEA Grapalat" w:cs="GHEA Grapalat"/>
          <w:sz w:val="22"/>
          <w:szCs w:val="22"/>
          <w:lang w:val="hy-AM"/>
        </w:rPr>
      </w:pPr>
    </w:p>
    <w:p w14:paraId="0EE112B2" w14:textId="77777777" w:rsidR="00642BF3" w:rsidRDefault="00642BF3" w:rsidP="00642BF3">
      <w:pPr>
        <w:jc w:val="right"/>
        <w:rPr>
          <w:rFonts w:ascii="GHEA Grapalat" w:hAnsi="GHEA Grapalat" w:cs="GHEA Grapalat"/>
          <w:sz w:val="22"/>
          <w:szCs w:val="22"/>
          <w:lang w:val="hy-AM"/>
        </w:rPr>
      </w:pPr>
    </w:p>
    <w:p w14:paraId="6B96FB39" w14:textId="77777777" w:rsidR="00642BF3" w:rsidRDefault="00642BF3" w:rsidP="00642BF3">
      <w:pPr>
        <w:jc w:val="right"/>
        <w:rPr>
          <w:rFonts w:ascii="GHEA Grapalat" w:hAnsi="GHEA Grapalat" w:cs="GHEA Grapalat"/>
          <w:sz w:val="22"/>
          <w:szCs w:val="22"/>
          <w:lang w:val="hy-AM"/>
        </w:rPr>
      </w:pPr>
    </w:p>
    <w:p w14:paraId="1A309B44" w14:textId="77777777" w:rsidR="00642BF3" w:rsidRDefault="00642BF3" w:rsidP="00642BF3">
      <w:pPr>
        <w:jc w:val="right"/>
        <w:rPr>
          <w:rFonts w:ascii="GHEA Grapalat" w:hAnsi="GHEA Grapalat" w:cs="GHEA Grapalat"/>
          <w:sz w:val="22"/>
          <w:szCs w:val="22"/>
          <w:lang w:val="hy-AM"/>
        </w:rPr>
      </w:pPr>
    </w:p>
    <w:p w14:paraId="55C1465C" w14:textId="77777777" w:rsidR="00642BF3" w:rsidRDefault="00642BF3" w:rsidP="00642BF3">
      <w:pPr>
        <w:jc w:val="right"/>
        <w:rPr>
          <w:rFonts w:ascii="GHEA Grapalat" w:hAnsi="GHEA Grapalat" w:cs="GHEA Grapalat"/>
          <w:sz w:val="22"/>
          <w:szCs w:val="22"/>
          <w:lang w:val="hy-AM"/>
        </w:rPr>
      </w:pPr>
    </w:p>
    <w:p w14:paraId="72B51C46" w14:textId="77777777" w:rsidR="00642BF3" w:rsidRDefault="00642BF3" w:rsidP="00642BF3">
      <w:pPr>
        <w:jc w:val="right"/>
        <w:rPr>
          <w:rFonts w:ascii="GHEA Grapalat" w:hAnsi="GHEA Grapalat" w:cs="GHEA Grapalat"/>
          <w:sz w:val="22"/>
          <w:szCs w:val="22"/>
          <w:lang w:val="hy-AM"/>
        </w:rPr>
      </w:pPr>
    </w:p>
    <w:p w14:paraId="290A9601" w14:textId="77777777" w:rsidR="00642BF3" w:rsidRDefault="00642BF3" w:rsidP="00642BF3">
      <w:pPr>
        <w:jc w:val="right"/>
        <w:rPr>
          <w:rFonts w:ascii="GHEA Grapalat" w:hAnsi="GHEA Grapalat" w:cs="GHEA Grapalat"/>
          <w:sz w:val="22"/>
          <w:szCs w:val="22"/>
          <w:lang w:val="hy-AM"/>
        </w:rPr>
      </w:pPr>
    </w:p>
    <w:p w14:paraId="16295F7C" w14:textId="77777777" w:rsidR="00642BF3" w:rsidRDefault="00642BF3" w:rsidP="00642BF3">
      <w:pPr>
        <w:jc w:val="right"/>
        <w:rPr>
          <w:rFonts w:ascii="GHEA Grapalat" w:hAnsi="GHEA Grapalat" w:cs="GHEA Grapalat"/>
          <w:sz w:val="22"/>
          <w:szCs w:val="22"/>
          <w:lang w:val="hy-AM"/>
        </w:rPr>
      </w:pPr>
    </w:p>
    <w:p w14:paraId="4C40D796" w14:textId="77777777" w:rsidR="00642BF3" w:rsidRDefault="00642BF3" w:rsidP="00642BF3">
      <w:pPr>
        <w:jc w:val="right"/>
        <w:rPr>
          <w:rFonts w:ascii="GHEA Grapalat" w:hAnsi="GHEA Grapalat" w:cs="GHEA Grapalat"/>
          <w:sz w:val="22"/>
          <w:szCs w:val="22"/>
          <w:lang w:val="hy-AM"/>
        </w:rPr>
      </w:pPr>
    </w:p>
    <w:p w14:paraId="6E9B7087" w14:textId="77777777" w:rsidR="00642BF3" w:rsidRDefault="00642BF3" w:rsidP="00642BF3">
      <w:pPr>
        <w:jc w:val="right"/>
        <w:rPr>
          <w:rFonts w:ascii="GHEA Grapalat" w:hAnsi="GHEA Grapalat" w:cs="GHEA Grapalat"/>
          <w:sz w:val="22"/>
          <w:szCs w:val="22"/>
          <w:lang w:val="hy-AM"/>
        </w:rPr>
      </w:pPr>
    </w:p>
    <w:p w14:paraId="5C38DF7B" w14:textId="77777777" w:rsidR="00642BF3" w:rsidRDefault="00642BF3" w:rsidP="00642BF3">
      <w:pPr>
        <w:jc w:val="right"/>
        <w:rPr>
          <w:rFonts w:ascii="GHEA Grapalat" w:hAnsi="GHEA Grapalat" w:cs="GHEA Grapalat"/>
          <w:sz w:val="22"/>
          <w:szCs w:val="22"/>
          <w:lang w:val="hy-AM"/>
        </w:rPr>
      </w:pPr>
    </w:p>
    <w:p w14:paraId="0CE25604" w14:textId="77777777" w:rsidR="00642BF3" w:rsidRDefault="00642BF3" w:rsidP="00642BF3">
      <w:pPr>
        <w:jc w:val="right"/>
        <w:rPr>
          <w:rFonts w:ascii="GHEA Grapalat" w:hAnsi="GHEA Grapalat" w:cs="GHEA Grapalat"/>
          <w:sz w:val="22"/>
          <w:szCs w:val="22"/>
          <w:lang w:val="hy-AM"/>
        </w:rPr>
      </w:pPr>
    </w:p>
    <w:p w14:paraId="620A933F" w14:textId="77777777" w:rsidR="00642BF3" w:rsidRDefault="00642BF3" w:rsidP="00642BF3">
      <w:pPr>
        <w:jc w:val="right"/>
        <w:rPr>
          <w:rFonts w:ascii="GHEA Grapalat" w:hAnsi="GHEA Grapalat" w:cs="GHEA Grapalat"/>
          <w:sz w:val="22"/>
          <w:szCs w:val="22"/>
          <w:lang w:val="hy-AM"/>
        </w:rPr>
      </w:pPr>
    </w:p>
    <w:p w14:paraId="4ABFAFC7" w14:textId="77777777" w:rsidR="00642BF3" w:rsidRDefault="00642BF3" w:rsidP="00642BF3">
      <w:pPr>
        <w:jc w:val="right"/>
        <w:rPr>
          <w:rFonts w:ascii="GHEA Grapalat" w:hAnsi="GHEA Grapalat" w:cs="GHEA Grapalat"/>
          <w:sz w:val="22"/>
          <w:szCs w:val="22"/>
          <w:lang w:val="hy-AM"/>
        </w:rPr>
      </w:pPr>
    </w:p>
    <w:p w14:paraId="36C7419B" w14:textId="77777777" w:rsidR="00642BF3" w:rsidRDefault="00642BF3" w:rsidP="00642BF3">
      <w:pPr>
        <w:jc w:val="right"/>
        <w:rPr>
          <w:rFonts w:ascii="GHEA Grapalat" w:hAnsi="GHEA Grapalat" w:cs="GHEA Grapalat"/>
          <w:sz w:val="22"/>
          <w:szCs w:val="22"/>
          <w:lang w:val="hy-AM"/>
        </w:rPr>
      </w:pPr>
    </w:p>
    <w:p w14:paraId="1F405DF5" w14:textId="77777777" w:rsidR="00642BF3" w:rsidRPr="00A4034C" w:rsidRDefault="00642BF3" w:rsidP="00642BF3">
      <w:pPr>
        <w:jc w:val="right"/>
        <w:rPr>
          <w:rFonts w:ascii="GHEA Grapalat" w:hAnsi="GHEA Grapalat"/>
          <w:i/>
          <w:sz w:val="18"/>
          <w:lang w:val="hy-AM"/>
        </w:rPr>
      </w:pPr>
      <w:bookmarkStart w:id="18" w:name="_Hlk187704942"/>
      <w:r w:rsidRPr="005E1F72">
        <w:rPr>
          <w:rFonts w:ascii="GHEA Grapalat" w:hAnsi="GHEA Grapalat"/>
          <w:i/>
          <w:sz w:val="18"/>
          <w:lang w:val="hy-AM"/>
        </w:rPr>
        <w:t xml:space="preserve">Հավելված N </w:t>
      </w:r>
      <w:r w:rsidRPr="00A4034C">
        <w:rPr>
          <w:rFonts w:ascii="GHEA Grapalat" w:hAnsi="GHEA Grapalat"/>
          <w:i/>
          <w:sz w:val="18"/>
          <w:lang w:val="hy-AM"/>
        </w:rPr>
        <w:t>4</w:t>
      </w:r>
    </w:p>
    <w:p w14:paraId="03614AB6" w14:textId="77777777" w:rsidR="00642BF3" w:rsidRPr="005E1F72" w:rsidRDefault="00642BF3" w:rsidP="00642BF3">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467BDF44" w14:textId="23305D42" w:rsidR="00642BF3" w:rsidRPr="005E1F72" w:rsidRDefault="00642BF3" w:rsidP="00642BF3">
      <w:pPr>
        <w:jc w:val="right"/>
        <w:rPr>
          <w:rFonts w:ascii="GHEA Grapalat" w:hAnsi="GHEA Grapalat" w:cs="Sylfaen"/>
          <w:i/>
          <w:sz w:val="20"/>
          <w:lang w:val="pt-BR"/>
        </w:rPr>
      </w:pPr>
      <w:r w:rsidRPr="005E1F72">
        <w:rPr>
          <w:rFonts w:ascii="GHEA Grapalat" w:hAnsi="GHEA Grapalat" w:cs="Sylfaen"/>
          <w:i/>
          <w:sz w:val="20"/>
          <w:lang w:val="pt-BR"/>
        </w:rPr>
        <w:t xml:space="preserve">                   </w:t>
      </w:r>
      <w:r w:rsidRPr="006C5BE0">
        <w:rPr>
          <w:rFonts w:ascii="GHEA Grapalat" w:hAnsi="GHEA Grapalat"/>
          <w:b/>
          <w:lang w:val="es-ES"/>
        </w:rPr>
        <w:t>«</w:t>
      </w:r>
      <w:r w:rsidRPr="006C5BE0">
        <w:rPr>
          <w:rFonts w:ascii="Sylfaen" w:hAnsi="Sylfaen" w:cs="Sylfaen"/>
          <w:b/>
          <w:lang w:val="es-ES"/>
        </w:rPr>
        <w:t>ԵՔԼ</w:t>
      </w:r>
      <w:r w:rsidRPr="00752623">
        <w:rPr>
          <w:rFonts w:ascii="GHEA Grapalat" w:hAnsi="GHEA Grapalat"/>
          <w:b/>
          <w:lang w:val="es-ES"/>
        </w:rPr>
        <w:t>-</w:t>
      </w:r>
      <w:r>
        <w:rPr>
          <w:rFonts w:ascii="Sylfaen" w:hAnsi="Sylfaen" w:cs="Sylfaen"/>
          <w:b/>
          <w:lang w:val="es-ES"/>
        </w:rPr>
        <w:t>ԳՀ</w:t>
      </w:r>
      <w:r w:rsidRPr="006C5BE0">
        <w:rPr>
          <w:rFonts w:ascii="Sylfaen" w:hAnsi="Sylfaen" w:cs="Sylfaen"/>
          <w:b/>
          <w:lang w:val="es-ES"/>
        </w:rPr>
        <w:t>ԱՊՁԲ</w:t>
      </w:r>
      <w:r w:rsidRPr="00CB5B3B">
        <w:rPr>
          <w:rFonts w:ascii="GHEA Grapalat" w:hAnsi="GHEA Grapalat" w:cs="Sylfaen"/>
          <w:b/>
          <w:lang w:val="pt-BR"/>
        </w:rPr>
        <w:t>-</w:t>
      </w:r>
      <w:r w:rsidR="00C1689B">
        <w:rPr>
          <w:rFonts w:ascii="GHEA Grapalat" w:hAnsi="GHEA Grapalat" w:cs="Sylfaen"/>
          <w:b/>
          <w:lang w:val="pt-BR"/>
        </w:rPr>
        <w:t>2</w:t>
      </w:r>
      <w:r w:rsidR="00042B93">
        <w:rPr>
          <w:rFonts w:ascii="GHEA Grapalat" w:hAnsi="GHEA Grapalat" w:cs="Sylfaen"/>
          <w:b/>
          <w:lang w:val="pt-BR"/>
        </w:rPr>
        <w:t>6</w:t>
      </w:r>
      <w:r w:rsidR="00C1689B">
        <w:rPr>
          <w:rFonts w:ascii="GHEA Grapalat" w:hAnsi="GHEA Grapalat" w:cs="Sylfaen"/>
          <w:b/>
          <w:lang w:val="pt-BR"/>
        </w:rPr>
        <w:t>/</w:t>
      </w:r>
      <w:r w:rsidR="00042B93">
        <w:rPr>
          <w:rFonts w:ascii="GHEA Grapalat" w:hAnsi="GHEA Grapalat" w:cs="Sylfaen"/>
          <w:b/>
          <w:lang w:val="pt-BR"/>
        </w:rPr>
        <w:t>1</w:t>
      </w:r>
      <w:r w:rsidRPr="003D7A72">
        <w:rPr>
          <w:rFonts w:ascii="GHEA Grapalat" w:hAnsi="GHEA Grapalat"/>
          <w:lang w:val="es-ES"/>
        </w:rPr>
        <w:t>»</w:t>
      </w:r>
      <w:r w:rsidRPr="00595447">
        <w:rPr>
          <w:rFonts w:ascii="GHEA Grapalat" w:hAnsi="GHEA Grapalat" w:cs="Sylfaen"/>
          <w:i/>
          <w:sz w:val="20"/>
          <w:lang w:val="pt-BR"/>
        </w:rPr>
        <w:t xml:space="preserve"> </w:t>
      </w:r>
      <w:r w:rsidRPr="005E1F72">
        <w:rPr>
          <w:rFonts w:ascii="GHEA Grapalat" w:hAnsi="GHEA Grapalat" w:cs="Sylfaen"/>
          <w:i/>
          <w:sz w:val="20"/>
          <w:lang w:val="pt-BR"/>
        </w:rPr>
        <w:t xml:space="preserve">   ծածկագրով պայմանագրի</w:t>
      </w:r>
    </w:p>
    <w:p w14:paraId="1931018E" w14:textId="77777777" w:rsidR="00642BF3" w:rsidRPr="00F32F71" w:rsidRDefault="00642BF3" w:rsidP="00642BF3">
      <w:pPr>
        <w:tabs>
          <w:tab w:val="left" w:pos="360"/>
          <w:tab w:val="left" w:pos="540"/>
        </w:tabs>
        <w:jc w:val="center"/>
        <w:rPr>
          <w:rFonts w:ascii="Sylfaen" w:hAnsi="Sylfaen" w:cs="Sylfaen"/>
          <w:b/>
          <w:bCs/>
          <w:lang w:val="pt-BR"/>
        </w:rPr>
      </w:pPr>
    </w:p>
    <w:p w14:paraId="081573DD" w14:textId="77777777" w:rsidR="00642BF3" w:rsidRPr="00A4034C" w:rsidRDefault="00642BF3" w:rsidP="00642BF3">
      <w:pPr>
        <w:jc w:val="right"/>
        <w:rPr>
          <w:rFonts w:ascii="GHEA Grapalat" w:hAnsi="GHEA Grapalat"/>
          <w:i/>
          <w:sz w:val="18"/>
          <w:lang w:val="hy-AM"/>
        </w:rPr>
      </w:pPr>
    </w:p>
    <w:p w14:paraId="3A0A9F81" w14:textId="77777777" w:rsidR="00642BF3" w:rsidRDefault="00642BF3" w:rsidP="00642BF3">
      <w:pPr>
        <w:rPr>
          <w:rFonts w:ascii="GHEA Grapalat" w:hAnsi="GHEA Grapalat" w:cs="GHEA Grapalat"/>
          <w:sz w:val="22"/>
          <w:szCs w:val="22"/>
          <w:lang w:val="hy-AM"/>
        </w:rPr>
      </w:pPr>
    </w:p>
    <w:p w14:paraId="4495F6DF" w14:textId="77777777" w:rsidR="00642BF3" w:rsidRDefault="00642BF3" w:rsidP="00642BF3">
      <w:pPr>
        <w:rPr>
          <w:rFonts w:ascii="GHEA Grapalat" w:hAnsi="GHEA Grapalat" w:cs="GHEA Grapalat"/>
          <w:sz w:val="22"/>
          <w:szCs w:val="22"/>
          <w:lang w:val="hy-AM"/>
        </w:rPr>
      </w:pPr>
    </w:p>
    <w:p w14:paraId="482CAF24" w14:textId="77777777" w:rsidR="00642BF3" w:rsidRDefault="00642BF3" w:rsidP="00642BF3">
      <w:pPr>
        <w:rPr>
          <w:rFonts w:ascii="GHEA Grapalat" w:hAnsi="GHEA Grapalat" w:cs="GHEA Grapalat"/>
          <w:sz w:val="22"/>
          <w:szCs w:val="22"/>
          <w:lang w:val="hy-AM"/>
        </w:rPr>
      </w:pPr>
    </w:p>
    <w:p w14:paraId="7547C1A8" w14:textId="77777777" w:rsidR="00642BF3" w:rsidRDefault="00642BF3" w:rsidP="00642BF3">
      <w:pPr>
        <w:rPr>
          <w:rFonts w:ascii="GHEA Grapalat" w:hAnsi="GHEA Grapalat" w:cs="GHEA Grapalat"/>
          <w:sz w:val="22"/>
          <w:szCs w:val="22"/>
          <w:lang w:val="hy-AM"/>
        </w:rPr>
      </w:pPr>
    </w:p>
    <w:p w14:paraId="5CDD321B" w14:textId="77777777" w:rsidR="00642BF3" w:rsidRPr="00635053" w:rsidRDefault="00642BF3" w:rsidP="00642BF3">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CD81B30" w14:textId="77777777" w:rsidR="00642BF3" w:rsidRPr="00635053" w:rsidRDefault="00642BF3" w:rsidP="00642BF3">
      <w:pPr>
        <w:jc w:val="center"/>
        <w:rPr>
          <w:rFonts w:ascii="GHEA Grapalat" w:hAnsi="GHEA Grapalat" w:cs="GHEA Grapalat"/>
          <w:sz w:val="22"/>
          <w:szCs w:val="22"/>
          <w:lang w:val="hy-AM"/>
        </w:rPr>
      </w:pPr>
    </w:p>
    <w:p w14:paraId="7997D10F" w14:textId="77777777" w:rsidR="00642BF3" w:rsidRPr="005E1F72" w:rsidRDefault="00642BF3" w:rsidP="00642BF3">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gramStart"/>
      <w:r w:rsidRPr="005E1F72">
        <w:rPr>
          <w:rFonts w:ascii="GHEA Grapalat" w:hAnsi="GHEA Grapalat" w:cs="Sylfaen"/>
          <w:sz w:val="20"/>
          <w:szCs w:val="20"/>
          <w:lang w:val="es-ES"/>
        </w:rPr>
        <w:t>հայտնում</w:t>
      </w:r>
      <w:proofErr w:type="gram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03C175F" w14:textId="77777777" w:rsidR="00642BF3" w:rsidRDefault="00642BF3" w:rsidP="00642BF3">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gramStart"/>
      <w:r>
        <w:rPr>
          <w:rFonts w:ascii="GHEA Grapalat" w:hAnsi="GHEA Grapalat" w:cs="Sylfaen"/>
          <w:vertAlign w:val="superscript"/>
          <w:lang w:val="es-ES"/>
        </w:rPr>
        <w:t>ֆինանսական</w:t>
      </w:r>
      <w:proofErr w:type="gramEnd"/>
      <w:r>
        <w:rPr>
          <w:rFonts w:ascii="GHEA Grapalat" w:hAnsi="GHEA Grapalat" w:cs="Sylfaen"/>
          <w:vertAlign w:val="superscript"/>
          <w:lang w:val="es-ES"/>
        </w:rPr>
        <w:t xml:space="preserve">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C597925" w14:textId="77777777" w:rsidR="00642BF3" w:rsidRPr="005E1F72" w:rsidRDefault="00642BF3" w:rsidP="00642BF3">
      <w:pPr>
        <w:jc w:val="both"/>
        <w:rPr>
          <w:rFonts w:ascii="GHEA Grapalat" w:hAnsi="GHEA Grapalat"/>
          <w:sz w:val="22"/>
          <w:szCs w:val="22"/>
          <w:vertAlign w:val="superscript"/>
          <w:lang w:val="es-ES"/>
        </w:rPr>
      </w:pPr>
    </w:p>
    <w:p w14:paraId="7F894DEA" w14:textId="77777777" w:rsidR="00642BF3" w:rsidRPr="00E5270C" w:rsidRDefault="00642BF3" w:rsidP="00642BF3">
      <w:pPr>
        <w:pStyle w:val="ListParagraph"/>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517F032B" w14:textId="77777777" w:rsidR="00642BF3" w:rsidRPr="005E1F72" w:rsidRDefault="00642BF3" w:rsidP="00642BF3">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գնորդի</w:t>
      </w:r>
      <w:proofErr w:type="gram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10A95786" w14:textId="77777777" w:rsidR="00642BF3" w:rsidRPr="005E1F72" w:rsidRDefault="00642BF3" w:rsidP="00642BF3">
      <w:pPr>
        <w:jc w:val="both"/>
        <w:rPr>
          <w:rFonts w:ascii="GHEA Grapalat" w:hAnsi="GHEA Grapalat" w:cs="Sylfaen"/>
          <w:vertAlign w:val="superscript"/>
          <w:lang w:val="es-ES"/>
        </w:rPr>
      </w:pPr>
    </w:p>
    <w:p w14:paraId="4B8F6D6C" w14:textId="77777777" w:rsidR="00642BF3" w:rsidRPr="005E1F72" w:rsidRDefault="00642BF3" w:rsidP="00642BF3">
      <w:pPr>
        <w:jc w:val="both"/>
        <w:rPr>
          <w:rFonts w:ascii="GHEA Grapalat" w:hAnsi="GHEA Grapalat"/>
          <w:sz w:val="22"/>
          <w:szCs w:val="22"/>
          <w:u w:val="single"/>
          <w:lang w:val="es-ES"/>
        </w:rPr>
      </w:pPr>
    </w:p>
    <w:p w14:paraId="5865957C" w14:textId="77777777" w:rsidR="00642BF3" w:rsidRDefault="00642BF3" w:rsidP="00642BF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hy-AM"/>
        </w:rPr>
        <w:t>ԳՀ</w:t>
      </w:r>
      <w:r w:rsidRPr="005E1F72">
        <w:rPr>
          <w:rFonts w:ascii="GHEA Grapalat" w:hAnsi="GHEA Grapalat" w:cs="Sylfaen"/>
          <w:sz w:val="20"/>
          <w:szCs w:val="20"/>
          <w:lang w:val="es-ES"/>
        </w:rPr>
        <w:t>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C249A4D" w14:textId="77777777" w:rsidR="00642BF3" w:rsidRDefault="00642BF3" w:rsidP="00642BF3">
      <w:pPr>
        <w:jc w:val="both"/>
        <w:rPr>
          <w:rFonts w:ascii="GHEA Grapalat" w:hAnsi="GHEA Grapalat" w:cs="Sylfaen"/>
          <w:sz w:val="20"/>
          <w:szCs w:val="20"/>
          <w:lang w:val="es-ES"/>
        </w:rPr>
      </w:pPr>
    </w:p>
    <w:p w14:paraId="33405729" w14:textId="77777777" w:rsidR="00642BF3" w:rsidRDefault="00642BF3" w:rsidP="00642BF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465C9BE8" w14:textId="77777777" w:rsidR="00642BF3" w:rsidRDefault="00642BF3" w:rsidP="00642BF3">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վաճառողի</w:t>
      </w:r>
      <w:proofErr w:type="gramEnd"/>
      <w:r>
        <w:rPr>
          <w:rFonts w:ascii="GHEA Grapalat" w:hAnsi="GHEA Grapalat" w:cs="Sylfaen"/>
          <w:vertAlign w:val="superscript"/>
          <w:lang w:val="es-ES"/>
        </w:rPr>
        <w:t xml:space="preserve"> անվանումը</w:t>
      </w:r>
    </w:p>
    <w:p w14:paraId="69D5EF37" w14:textId="77777777" w:rsidR="00642BF3" w:rsidRDefault="00642BF3" w:rsidP="00642BF3">
      <w:pPr>
        <w:jc w:val="both"/>
        <w:rPr>
          <w:rFonts w:ascii="GHEA Grapalat" w:hAnsi="GHEA Grapalat" w:cs="Sylfaen"/>
          <w:sz w:val="20"/>
          <w:szCs w:val="20"/>
          <w:lang w:val="es-ES"/>
        </w:rPr>
      </w:pPr>
      <w:proofErr w:type="gramStart"/>
      <w:r>
        <w:rPr>
          <w:rFonts w:ascii="GHEA Grapalat" w:hAnsi="GHEA Grapalat" w:cs="Sylfaen"/>
          <w:sz w:val="20"/>
          <w:szCs w:val="20"/>
          <w:lang w:val="es-ES"/>
        </w:rPr>
        <w:t>պայմանագիրը</w:t>
      </w:r>
      <w:proofErr w:type="gramEnd"/>
      <w:r>
        <w:rPr>
          <w:rFonts w:ascii="GHEA Grapalat" w:hAnsi="GHEA Grapalat" w:cs="Sylfaen"/>
          <w:sz w:val="20"/>
          <w:szCs w:val="20"/>
          <w:lang w:val="es-ES"/>
        </w:rPr>
        <w:t>,</w:t>
      </w:r>
    </w:p>
    <w:p w14:paraId="4F470C50" w14:textId="77777777" w:rsidR="00642BF3" w:rsidRDefault="00642BF3" w:rsidP="00642BF3">
      <w:pPr>
        <w:jc w:val="both"/>
        <w:rPr>
          <w:rFonts w:ascii="GHEA Grapalat" w:hAnsi="GHEA Grapalat" w:cs="Sylfaen"/>
          <w:sz w:val="20"/>
          <w:szCs w:val="20"/>
          <w:lang w:val="es-ES"/>
        </w:rPr>
      </w:pPr>
    </w:p>
    <w:p w14:paraId="73B03226" w14:textId="77777777" w:rsidR="00642BF3" w:rsidRPr="00E5270C" w:rsidRDefault="00642BF3" w:rsidP="00642BF3">
      <w:pPr>
        <w:pStyle w:val="ListParagraph"/>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4980DAE2" w14:textId="77777777" w:rsidR="00642BF3" w:rsidRPr="00513F14" w:rsidRDefault="00642BF3" w:rsidP="00642BF3">
      <w:pPr>
        <w:jc w:val="center"/>
        <w:rPr>
          <w:rFonts w:ascii="GHEA Grapalat" w:hAnsi="GHEA Grapalat" w:cs="GHEA Grapalat"/>
          <w:sz w:val="22"/>
          <w:szCs w:val="22"/>
          <w:lang w:val="es-ES"/>
        </w:rPr>
      </w:pPr>
    </w:p>
    <w:p w14:paraId="6F59EC56" w14:textId="77777777" w:rsidR="00642BF3" w:rsidRDefault="00642BF3" w:rsidP="00642BF3">
      <w:pPr>
        <w:ind w:firstLine="709"/>
        <w:jc w:val="both"/>
        <w:rPr>
          <w:lang w:val="es-ES"/>
        </w:rPr>
      </w:pPr>
    </w:p>
    <w:p w14:paraId="67CC9015" w14:textId="77777777" w:rsidR="00642BF3" w:rsidRDefault="00642BF3" w:rsidP="00642BF3">
      <w:pPr>
        <w:ind w:firstLine="709"/>
        <w:jc w:val="both"/>
        <w:rPr>
          <w:lang w:val="es-ES"/>
        </w:rPr>
      </w:pPr>
    </w:p>
    <w:p w14:paraId="2DC064C0" w14:textId="77777777" w:rsidR="00642BF3" w:rsidRDefault="00642BF3" w:rsidP="00642BF3">
      <w:pPr>
        <w:ind w:firstLine="709"/>
        <w:jc w:val="both"/>
        <w:rPr>
          <w:lang w:val="es-ES"/>
        </w:rPr>
      </w:pPr>
    </w:p>
    <w:p w14:paraId="48E5DB89" w14:textId="77777777" w:rsidR="00642BF3" w:rsidRDefault="00642BF3" w:rsidP="00642BF3">
      <w:pPr>
        <w:ind w:firstLine="709"/>
        <w:jc w:val="both"/>
        <w:rPr>
          <w:lang w:val="es-ES"/>
        </w:rPr>
      </w:pPr>
    </w:p>
    <w:p w14:paraId="3524030B" w14:textId="77777777" w:rsidR="00642BF3" w:rsidRPr="009A5836" w:rsidRDefault="00642BF3" w:rsidP="00642BF3">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41958288" w14:textId="77777777" w:rsidR="00642BF3" w:rsidRDefault="00642BF3" w:rsidP="00642BF3">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1FBD6477" w14:textId="77777777" w:rsidR="00642BF3" w:rsidRPr="009A5836" w:rsidRDefault="00642BF3" w:rsidP="00642BF3">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FC3E087" w14:textId="77777777" w:rsidR="00642BF3" w:rsidRPr="009A5836" w:rsidRDefault="00642BF3" w:rsidP="00642BF3">
      <w:pPr>
        <w:jc w:val="right"/>
        <w:rPr>
          <w:rFonts w:ascii="GHEA Grapalat" w:hAnsi="GHEA Grapalat"/>
          <w:sz w:val="20"/>
          <w:lang w:val="hy-AM"/>
        </w:rPr>
      </w:pPr>
      <w:r w:rsidRPr="009A5836">
        <w:rPr>
          <w:rFonts w:ascii="GHEA Grapalat" w:hAnsi="GHEA Grapalat"/>
          <w:sz w:val="20"/>
          <w:lang w:val="hy-AM"/>
        </w:rPr>
        <w:t xml:space="preserve">    </w:t>
      </w:r>
    </w:p>
    <w:p w14:paraId="588976D4" w14:textId="77777777" w:rsidR="00642BF3" w:rsidRDefault="00642BF3" w:rsidP="00642BF3">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gramStart"/>
      <w:r>
        <w:rPr>
          <w:rFonts w:ascii="GHEA Grapalat" w:hAnsi="GHEA Grapalat" w:cs="Sylfaen"/>
          <w:sz w:val="16"/>
          <w:szCs w:val="16"/>
          <w:lang w:val="es-ES"/>
        </w:rPr>
        <w:t>առկայության</w:t>
      </w:r>
      <w:proofErr w:type="gramEnd"/>
      <w:r w:rsidRPr="00211202">
        <w:rPr>
          <w:rFonts w:ascii="GHEA Grapalat" w:hAnsi="GHEA Grapalat" w:cs="Sylfaen"/>
          <w:sz w:val="16"/>
          <w:szCs w:val="16"/>
          <w:lang w:val="es-ES"/>
        </w:rPr>
        <w:t xml:space="preserve"> դեպքում)</w:t>
      </w:r>
    </w:p>
    <w:p w14:paraId="2CA0906A" w14:textId="77777777" w:rsidR="00642BF3" w:rsidRDefault="00642BF3" w:rsidP="00642BF3">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6D0ED7A" w14:textId="77777777" w:rsidR="00642BF3" w:rsidRDefault="00642BF3" w:rsidP="00642BF3">
      <w:pPr>
        <w:jc w:val="center"/>
        <w:rPr>
          <w:rFonts w:ascii="GHEA Grapalat" w:hAnsi="GHEA Grapalat" w:cs="Sylfaen"/>
          <w:sz w:val="16"/>
          <w:szCs w:val="16"/>
          <w:lang w:val="es-ES"/>
        </w:rPr>
      </w:pPr>
    </w:p>
    <w:p w14:paraId="38333949" w14:textId="77777777" w:rsidR="00642BF3" w:rsidRPr="009A5836" w:rsidRDefault="00642BF3" w:rsidP="00642BF3">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8"/>
    <w:p w14:paraId="202988CD" w14:textId="77777777" w:rsidR="00642BF3" w:rsidRPr="00E5270C" w:rsidRDefault="00642BF3" w:rsidP="00642BF3">
      <w:pPr>
        <w:ind w:firstLine="709"/>
        <w:jc w:val="both"/>
        <w:rPr>
          <w:lang w:val="es-ES"/>
        </w:rPr>
      </w:pPr>
    </w:p>
    <w:p w14:paraId="7471EDCC" w14:textId="77777777" w:rsidR="00642BF3" w:rsidRDefault="00642BF3" w:rsidP="00642BF3">
      <w:pPr>
        <w:rPr>
          <w:rFonts w:ascii="GHEA Grapalat" w:hAnsi="GHEA Grapalat" w:cs="GHEA Grapalat"/>
          <w:sz w:val="22"/>
          <w:szCs w:val="22"/>
          <w:lang w:val="hy-AM"/>
        </w:rPr>
      </w:pPr>
    </w:p>
    <w:p w14:paraId="51BC9655" w14:textId="77777777" w:rsidR="00642BF3" w:rsidRPr="00131E9C" w:rsidRDefault="00642BF3" w:rsidP="00642BF3">
      <w:pPr>
        <w:tabs>
          <w:tab w:val="left" w:pos="8640"/>
        </w:tabs>
        <w:rPr>
          <w:rFonts w:ascii="GHEA Grapalat" w:hAnsi="GHEA Grapalat" w:cs="GHEA Grapalat"/>
          <w:sz w:val="22"/>
          <w:szCs w:val="22"/>
          <w:lang w:val="hy-AM"/>
        </w:rPr>
      </w:pPr>
    </w:p>
    <w:p w14:paraId="4AE01205" w14:textId="77777777" w:rsidR="00642BF3" w:rsidRDefault="00642BF3" w:rsidP="00642BF3">
      <w:pPr>
        <w:jc w:val="right"/>
        <w:rPr>
          <w:rFonts w:ascii="GHEA Grapalat" w:hAnsi="GHEA Grapalat" w:cs="GHEA Grapalat"/>
          <w:sz w:val="22"/>
          <w:szCs w:val="22"/>
          <w:lang w:val="hy-AM"/>
        </w:rPr>
      </w:pPr>
    </w:p>
    <w:p w14:paraId="11202D2D" w14:textId="77777777" w:rsidR="00642BF3" w:rsidRDefault="00642BF3" w:rsidP="00642BF3">
      <w:pPr>
        <w:jc w:val="right"/>
        <w:rPr>
          <w:rFonts w:ascii="GHEA Grapalat" w:hAnsi="GHEA Grapalat" w:cs="GHEA Grapalat"/>
          <w:sz w:val="22"/>
          <w:szCs w:val="22"/>
          <w:lang w:val="hy-AM"/>
        </w:rPr>
      </w:pPr>
    </w:p>
    <w:p w14:paraId="1A71C548" w14:textId="77777777" w:rsidR="00642BF3" w:rsidRDefault="00642BF3" w:rsidP="00642BF3">
      <w:pPr>
        <w:jc w:val="right"/>
        <w:rPr>
          <w:rFonts w:ascii="GHEA Grapalat" w:hAnsi="GHEA Grapalat" w:cs="GHEA Grapalat"/>
          <w:sz w:val="22"/>
          <w:szCs w:val="22"/>
          <w:lang w:val="hy-AM"/>
        </w:rPr>
      </w:pPr>
    </w:p>
    <w:p w14:paraId="19AA1BE6" w14:textId="77777777" w:rsidR="00642BF3" w:rsidRDefault="00642BF3" w:rsidP="00642BF3">
      <w:pPr>
        <w:jc w:val="right"/>
        <w:rPr>
          <w:rFonts w:ascii="GHEA Grapalat" w:hAnsi="GHEA Grapalat" w:cs="GHEA Grapalat"/>
          <w:sz w:val="22"/>
          <w:szCs w:val="22"/>
          <w:lang w:val="hy-AM"/>
        </w:rPr>
      </w:pPr>
    </w:p>
    <w:p w14:paraId="2DFCF7A2" w14:textId="77777777" w:rsidR="00642BF3" w:rsidRDefault="00642BF3" w:rsidP="00642BF3">
      <w:pPr>
        <w:jc w:val="right"/>
        <w:rPr>
          <w:rFonts w:ascii="GHEA Grapalat" w:hAnsi="GHEA Grapalat" w:cs="GHEA Grapalat"/>
          <w:sz w:val="22"/>
          <w:szCs w:val="22"/>
          <w:lang w:val="hy-AM"/>
        </w:rPr>
      </w:pPr>
    </w:p>
    <w:p w14:paraId="5CB4DAB7" w14:textId="77777777" w:rsidR="00642BF3" w:rsidRDefault="00642BF3" w:rsidP="00642BF3">
      <w:pPr>
        <w:jc w:val="right"/>
        <w:rPr>
          <w:rFonts w:ascii="GHEA Grapalat" w:hAnsi="GHEA Grapalat" w:cs="GHEA Grapalat"/>
          <w:sz w:val="22"/>
          <w:szCs w:val="22"/>
          <w:lang w:val="hy-AM"/>
        </w:rPr>
      </w:pPr>
    </w:p>
    <w:p w14:paraId="213788A8" w14:textId="77777777" w:rsidR="00642BF3" w:rsidRDefault="00642BF3" w:rsidP="00642BF3">
      <w:pPr>
        <w:jc w:val="right"/>
        <w:rPr>
          <w:rFonts w:ascii="GHEA Grapalat" w:hAnsi="GHEA Grapalat" w:cs="GHEA Grapalat"/>
          <w:sz w:val="22"/>
          <w:szCs w:val="22"/>
          <w:lang w:val="hy-AM"/>
        </w:rPr>
      </w:pPr>
    </w:p>
    <w:p w14:paraId="6A825744" w14:textId="77777777" w:rsidR="00642BF3" w:rsidRDefault="00642BF3" w:rsidP="00642BF3">
      <w:pPr>
        <w:jc w:val="right"/>
        <w:rPr>
          <w:rFonts w:ascii="GHEA Grapalat" w:hAnsi="GHEA Grapalat" w:cs="GHEA Grapalat"/>
          <w:sz w:val="22"/>
          <w:szCs w:val="22"/>
          <w:lang w:val="hy-AM"/>
        </w:rPr>
      </w:pPr>
    </w:p>
    <w:sectPr w:rsidR="00642BF3" w:rsidSect="00642BF3">
      <w:pgSz w:w="11906" w:h="16838" w:code="9"/>
      <w:pgMar w:top="720" w:right="662" w:bottom="426" w:left="1138"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41551A" w14:textId="77777777" w:rsidR="008B7913" w:rsidRDefault="008B7913">
      <w:r>
        <w:separator/>
      </w:r>
    </w:p>
  </w:endnote>
  <w:endnote w:type="continuationSeparator" w:id="0">
    <w:p w14:paraId="5C23705D" w14:textId="77777777" w:rsidR="008B7913" w:rsidRDefault="008B7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88AE49" w14:textId="77777777" w:rsidR="008B7913" w:rsidRDefault="008B7913">
      <w:r>
        <w:separator/>
      </w:r>
    </w:p>
  </w:footnote>
  <w:footnote w:type="continuationSeparator" w:id="0">
    <w:p w14:paraId="750EA044" w14:textId="77777777" w:rsidR="008B7913" w:rsidRDefault="008B7913">
      <w:r>
        <w:continuationSeparator/>
      </w:r>
    </w:p>
  </w:footnote>
  <w:footnote w:id="1">
    <w:p w14:paraId="0479151E" w14:textId="23568D36" w:rsidR="00A5373C" w:rsidRPr="00AE74A0" w:rsidRDefault="00A5373C" w:rsidP="00D45BA2">
      <w:pPr>
        <w:jc w:val="both"/>
        <w:rPr>
          <w:rFonts w:ascii="GHEA Grapalat" w:hAnsi="GHEA Grapalat" w:cs="Sylfaen"/>
          <w:i/>
          <w:sz w:val="16"/>
          <w:szCs w:val="16"/>
          <w:lang w:val="af-ZA" w:eastAsia="ru-RU"/>
        </w:rPr>
      </w:pPr>
      <w:r>
        <w:rPr>
          <w:rStyle w:val="FootnoteReference"/>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A5373C" w:rsidRPr="006265F4" w:rsidRDefault="00A5373C"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A5373C" w:rsidRPr="006265F4" w:rsidRDefault="00A5373C"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A5373C" w:rsidRPr="006265F4" w:rsidRDefault="00A5373C"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A5373C" w:rsidRPr="00D45BA2" w:rsidRDefault="00A5373C">
      <w:pPr>
        <w:pStyle w:val="FootnoteText"/>
      </w:pPr>
    </w:p>
  </w:footnote>
  <w:footnote w:id="2">
    <w:p w14:paraId="5BDAD4EB" w14:textId="2D2151B3" w:rsidR="00A5373C" w:rsidRPr="006265F4" w:rsidRDefault="00A5373C" w:rsidP="00D45BA2">
      <w:pPr>
        <w:pStyle w:val="FootnoteText"/>
        <w:jc w:val="both"/>
        <w:rPr>
          <w:rFonts w:ascii="GHEA Grapalat" w:hAnsi="GHEA Grapalat" w:cs="Sylfaen"/>
          <w:i/>
          <w:sz w:val="16"/>
          <w:szCs w:val="16"/>
          <w:lang w:val="en-US"/>
        </w:rPr>
      </w:pPr>
      <w:r>
        <w:rPr>
          <w:rStyle w:val="FootnoteReference"/>
        </w:rPr>
        <w:footnoteRef/>
      </w:r>
      <w:r>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2717FB" w14:textId="77777777" w:rsidR="00A5373C" w:rsidRPr="006265F4" w:rsidRDefault="00A5373C" w:rsidP="00D45BA2">
      <w:pPr>
        <w:pStyle w:val="FootnoteText"/>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14:paraId="2D41B0D9" w14:textId="7247FD77" w:rsidR="00A5373C" w:rsidRPr="00D45BA2" w:rsidRDefault="00A5373C" w:rsidP="00D45BA2">
      <w:pPr>
        <w:pStyle w:val="FootnoteText"/>
        <w:rPr>
          <w:lang w:val="en-US"/>
        </w:rPr>
      </w:pPr>
      <w:r w:rsidRPr="006265F4">
        <w:rPr>
          <w:rFonts w:ascii="GHEA Grapalat" w:hAnsi="GHEA Grapalat" w:cs="Sylfaen"/>
          <w:i/>
          <w:sz w:val="16"/>
          <w:szCs w:val="16"/>
          <w:lang w:val="en-US"/>
        </w:rPr>
        <w:t xml:space="preserve"> - </w:t>
      </w:r>
      <w:proofErr w:type="gramStart"/>
      <w:r w:rsidRPr="006265F4">
        <w:rPr>
          <w:rFonts w:ascii="GHEA Grapalat" w:hAnsi="GHEA Grapalat" w:cs="Sylfaen"/>
          <w:i/>
          <w:sz w:val="16"/>
          <w:szCs w:val="16"/>
          <w:lang w:val="en-US"/>
        </w:rPr>
        <w:t>գնման</w:t>
      </w:r>
      <w:proofErr w:type="gramEnd"/>
      <w:r w:rsidRPr="006265F4">
        <w:rPr>
          <w:rFonts w:ascii="GHEA Grapalat" w:hAnsi="GHEA Grapalat" w:cs="Sylfaen"/>
          <w:i/>
          <w:sz w:val="16"/>
          <w:szCs w:val="16"/>
          <w:lang w:val="en-US"/>
        </w:rPr>
        <w:t xml:space="preserve"> հայտով տվյալ ընթացակարգի շրջանակում գնվելիք ապրանքի</w:t>
      </w:r>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r>
        <w:rPr>
          <w:rFonts w:ascii="GHEA Grapalat" w:hAnsi="GHEA Grapalat" w:cs="Sylfaen"/>
          <w:i/>
          <w:sz w:val="16"/>
          <w:szCs w:val="16"/>
          <w:lang w:val="en-US"/>
        </w:rPr>
        <w:t>:</w:t>
      </w:r>
    </w:p>
  </w:footnote>
  <w:footnote w:id="3">
    <w:p w14:paraId="5BDA916E" w14:textId="4A0C8C20" w:rsidR="00A5373C" w:rsidRPr="006F2A6C" w:rsidRDefault="00A5373C"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63E63230" w14:textId="17EEF92F" w:rsidR="00A5373C" w:rsidRPr="00D45BA2" w:rsidRDefault="00A5373C" w:rsidP="00D45BA2">
      <w:pPr>
        <w:pStyle w:val="FootnoteText"/>
        <w:jc w:val="both"/>
        <w:rPr>
          <w:rFonts w:ascii="GHEA Grapalat" w:hAnsi="GHEA Grapalat"/>
          <w:i/>
          <w:sz w:val="16"/>
          <w:szCs w:val="16"/>
          <w:lang w:val="hy-AM" w:eastAsia="en-US"/>
        </w:rPr>
      </w:pPr>
      <w:r>
        <w:rPr>
          <w:rStyle w:val="FootnoteReference"/>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5">
    <w:p w14:paraId="4B6A6982" w14:textId="77777777" w:rsidR="002F0D56" w:rsidRPr="008A2E7F" w:rsidRDefault="002F0D56" w:rsidP="002F0D56">
      <w:pPr>
        <w:pStyle w:val="FootnoteText"/>
        <w:jc w:val="both"/>
        <w:rPr>
          <w:lang w:val="hy-AM"/>
        </w:rPr>
      </w:pPr>
      <w:r>
        <w:rPr>
          <w:rStyle w:val="FootnoteReference"/>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4C5E8681" w14:textId="77777777" w:rsidR="002F0D56" w:rsidRPr="00D45BA2" w:rsidRDefault="002F0D56" w:rsidP="002F0D56">
      <w:pPr>
        <w:pStyle w:val="FootnoteText"/>
        <w:rPr>
          <w:lang w:val="hy-AM"/>
        </w:rPr>
      </w:pPr>
    </w:p>
  </w:footnote>
  <w:footnote w:id="6">
    <w:p w14:paraId="3FB0900F" w14:textId="77777777" w:rsidR="002F0D56" w:rsidRPr="004F5893" w:rsidRDefault="002F0D56" w:rsidP="002F0D56">
      <w:pPr>
        <w:pStyle w:val="FootnoteText"/>
        <w:jc w:val="both"/>
        <w:rPr>
          <w:rFonts w:ascii="GHEA Grapalat" w:hAnsi="GHEA Grapalat"/>
          <w:sz w:val="16"/>
          <w:szCs w:val="16"/>
          <w:vertAlign w:val="superscript"/>
          <w:lang w:val="hy-AM"/>
        </w:rPr>
      </w:pPr>
      <w:r>
        <w:rPr>
          <w:rStyle w:val="FootnoteReference"/>
        </w:rPr>
        <w:footnoteRef/>
      </w:r>
      <w:r>
        <w:t xml:space="preserve"> </w:t>
      </w:r>
      <w:r w:rsidRPr="0041304D">
        <w:rPr>
          <w:rFonts w:ascii="GHEA Grapalat" w:hAnsi="GHEA Grapalat" w:cs="Sylfaen"/>
          <w:i/>
          <w:sz w:val="16"/>
          <w:szCs w:val="16"/>
        </w:rPr>
        <w:t xml:space="preserve">7.1 կետի </w:t>
      </w:r>
      <w:r>
        <w:rPr>
          <w:rFonts w:ascii="GHEA Grapalat" w:hAnsi="GHEA Grapalat" w:cs="Sylfaen"/>
          <w:i/>
          <w:sz w:val="16"/>
          <w:szCs w:val="16"/>
          <w:lang w:val="hy-AM"/>
        </w:rPr>
        <w:t>նախա</w:t>
      </w:r>
      <w:r w:rsidRPr="0041304D">
        <w:rPr>
          <w:rFonts w:ascii="GHEA Grapalat" w:hAnsi="GHEA Grapalat" w:cs="Sylfaen"/>
          <w:i/>
          <w:sz w:val="16"/>
          <w:szCs w:val="16"/>
        </w:rPr>
        <w:t xml:space="preserve">վերջին </w:t>
      </w:r>
      <w:r>
        <w:rPr>
          <w:rFonts w:ascii="GHEA Grapalat" w:hAnsi="GHEA Grapalat" w:cs="Sylfaen"/>
          <w:i/>
          <w:sz w:val="16"/>
          <w:szCs w:val="16"/>
          <w:lang w:val="hy-AM"/>
        </w:rPr>
        <w:t>պարբերությունը</w:t>
      </w:r>
      <w:r w:rsidRPr="005306F3">
        <w:rPr>
          <w:rFonts w:ascii="GHEA Grapalat" w:hAnsi="GHEA Grapalat" w:cs="Sylfaen"/>
          <w:i/>
          <w:sz w:val="16"/>
          <w:szCs w:val="16"/>
        </w:rPr>
        <w:t xml:space="preserve"> հանվում է</w:t>
      </w:r>
      <w:r w:rsidRPr="0041304D">
        <w:rPr>
          <w:rFonts w:ascii="GHEA Grapalat" w:hAnsi="GHEA Grapalat" w:cs="Sylfaen"/>
          <w:i/>
          <w:sz w:val="16"/>
          <w:szCs w:val="16"/>
        </w:rPr>
        <w:t xml:space="preserve"> հրավերից, եթե գնման ընթացակարգը </w:t>
      </w:r>
      <w:r>
        <w:rPr>
          <w:rFonts w:ascii="GHEA Grapalat" w:hAnsi="GHEA Grapalat" w:cs="Sylfaen"/>
          <w:i/>
          <w:sz w:val="16"/>
          <w:szCs w:val="16"/>
          <w:lang w:val="hy-AM"/>
        </w:rPr>
        <w:t xml:space="preserve">չի </w:t>
      </w:r>
      <w:r w:rsidRPr="0041304D">
        <w:rPr>
          <w:rFonts w:ascii="GHEA Grapalat" w:hAnsi="GHEA Grapalat" w:cs="Sylfaen"/>
          <w:i/>
          <w:sz w:val="16"/>
          <w:szCs w:val="16"/>
        </w:rPr>
        <w:t>կազմակերպվում  օրենքի 15-րդ հոդվածի 6-րդ մասի 2-րդ կետի հիման վրա</w:t>
      </w:r>
      <w:r>
        <w:rPr>
          <w:rFonts w:ascii="GHEA Grapalat" w:hAnsi="GHEA Grapalat" w:cs="Sylfaen"/>
          <w:i/>
          <w:sz w:val="16"/>
          <w:szCs w:val="16"/>
          <w:lang w:val="hy-AM"/>
        </w:rPr>
        <w:t>:</w:t>
      </w:r>
    </w:p>
  </w:footnote>
  <w:footnote w:id="7">
    <w:p w14:paraId="73935AE6" w14:textId="77777777" w:rsidR="002F0D56" w:rsidRPr="004F5893" w:rsidRDefault="002F0D56" w:rsidP="002F0D56">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w:t>
      </w:r>
      <w:r w:rsidRPr="004F5893">
        <w:rPr>
          <w:rFonts w:ascii="GHEA Grapalat" w:hAnsi="GHEA Grapalat" w:cs="Sylfaen"/>
          <w:i/>
          <w:sz w:val="16"/>
          <w:szCs w:val="16"/>
          <w:lang w:val="hy-AM"/>
        </w:rPr>
        <w:t>կետ</w:t>
      </w:r>
      <w:r w:rsidRPr="006265F4">
        <w:rPr>
          <w:rFonts w:ascii="GHEA Grapalat" w:hAnsi="GHEA Grapalat" w:cs="Sylfaen"/>
          <w:i/>
          <w:sz w:val="16"/>
          <w:szCs w:val="16"/>
        </w:rPr>
        <w:t>ը հրավերից հանվում է, եթե գնման ընթացակարգը չի կազմակերպվում չափաբաժիններով:</w:t>
      </w:r>
    </w:p>
  </w:footnote>
  <w:footnote w:id="8">
    <w:p w14:paraId="77132662" w14:textId="77777777" w:rsidR="002F0D56" w:rsidRPr="004F5893" w:rsidRDefault="002F0D56" w:rsidP="002F0D56">
      <w:pPr>
        <w:pStyle w:val="FootnoteText"/>
        <w:rPr>
          <w:rFonts w:asciiTheme="minorHAnsi" w:hAnsiTheme="minorHAnsi"/>
          <w:lang w:val="hy-AM"/>
        </w:rPr>
      </w:pPr>
      <w:r>
        <w:rPr>
          <w:rStyle w:val="FootnoteReference"/>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9">
    <w:p w14:paraId="4BBBCD3C" w14:textId="43E7C133" w:rsidR="00A5373C" w:rsidRPr="001258CE" w:rsidRDefault="00A5373C">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0">
    <w:p w14:paraId="62AD7680" w14:textId="77777777" w:rsidR="00A5373C" w:rsidRPr="004B72E3" w:rsidRDefault="00A5373C" w:rsidP="00623C41">
      <w:pPr>
        <w:pStyle w:val="FootnoteText"/>
        <w:jc w:val="both"/>
        <w:rPr>
          <w:rFonts w:ascii="GHEA Grapalat" w:hAnsi="GHEA Grapalat" w:cs="Sylfaen"/>
          <w:i/>
          <w:sz w:val="16"/>
          <w:szCs w:val="16"/>
          <w:lang w:val="hy-AM"/>
        </w:rPr>
      </w:pPr>
      <w:r>
        <w:rPr>
          <w:rStyle w:val="FootnoteReference"/>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33A805A9" w14:textId="77777777" w:rsidR="00A5373C" w:rsidRPr="004B72E3" w:rsidRDefault="00A5373C" w:rsidP="00623C41">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4FEDF338" w14:textId="77777777" w:rsidR="00A5373C" w:rsidRPr="00084034" w:rsidRDefault="00A5373C" w:rsidP="00623C41">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1">
    <w:p w14:paraId="1C4D643B" w14:textId="77777777" w:rsidR="002D4110" w:rsidRPr="000B7538" w:rsidRDefault="002D4110" w:rsidP="002D4110">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600AEA5F" w14:textId="77777777" w:rsidR="002D4110" w:rsidRPr="000B7538" w:rsidRDefault="002D4110" w:rsidP="002D4110">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1DCE2E88" w14:textId="77777777" w:rsidR="002D4110" w:rsidRPr="000B7538" w:rsidRDefault="002D4110" w:rsidP="002D4110">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09DBE017" w14:textId="77777777" w:rsidR="002D4110" w:rsidRPr="006F2A6C" w:rsidRDefault="002D4110" w:rsidP="002D4110">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2">
    <w:p w14:paraId="53308D2C" w14:textId="77777777" w:rsidR="002D4110" w:rsidRPr="000B7538" w:rsidRDefault="002D4110" w:rsidP="002D4110">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Եթե՝</w:t>
      </w:r>
    </w:p>
    <w:p w14:paraId="08A4C161" w14:textId="77777777" w:rsidR="002D4110" w:rsidRPr="00F913EC" w:rsidRDefault="002D4110" w:rsidP="002D4110">
      <w:pPr>
        <w:pStyle w:val="FootnoteText"/>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տվյալ ընթացակարգի շրջանակում չի </w:t>
      </w:r>
      <w:r w:rsidRPr="00F913EC">
        <w:rPr>
          <w:rFonts w:ascii="GHEA Grapalat" w:hAnsi="GHEA Grapalat" w:cs="Sylfaen"/>
          <w:i/>
          <w:sz w:val="16"/>
          <w:szCs w:val="16"/>
          <w:lang w:val="hy-AM"/>
        </w:rPr>
        <w:t>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339B6B66" w14:textId="77777777" w:rsidR="002D4110" w:rsidRPr="006F2A6C" w:rsidRDefault="002D4110" w:rsidP="002D4110">
      <w:pPr>
        <w:pStyle w:val="FootnoteText"/>
        <w:jc w:val="both"/>
        <w:rPr>
          <w:rFonts w:ascii="GHEA Grapalat" w:hAnsi="GHEA Grapalat" w:cs="Sylfaen"/>
          <w:i/>
          <w:sz w:val="16"/>
          <w:szCs w:val="16"/>
          <w:lang w:val="hy-AM"/>
        </w:rPr>
      </w:pPr>
      <w:r w:rsidRPr="00F913EC">
        <w:rPr>
          <w:rFonts w:ascii="GHEA Grapalat" w:hAnsi="GHEA Grapalat" w:cs="Sylfaen"/>
          <w:i/>
          <w:sz w:val="16"/>
          <w:szCs w:val="16"/>
          <w:lang w:val="hy-AM"/>
        </w:rPr>
        <w:t>- տվյալ ընթացակարգի շրջանակում կիրառվում է 10.2 կետի</w:t>
      </w:r>
      <w:r w:rsidRPr="00045B10">
        <w:rPr>
          <w:rFonts w:ascii="GHEA Grapalat" w:hAnsi="GHEA Grapalat" w:cs="Sylfaen"/>
          <w:i/>
          <w:sz w:val="16"/>
          <w:szCs w:val="16"/>
          <w:lang w:val="hy-AM"/>
        </w:rPr>
        <w:t xml:space="preserve">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footnote>
  <w:footnote w:id="13">
    <w:p w14:paraId="6C73F4A1" w14:textId="77777777" w:rsidR="002D4110" w:rsidRPr="00084034" w:rsidRDefault="002D4110" w:rsidP="002D4110">
      <w:pPr>
        <w:pStyle w:val="FootnoteText"/>
        <w:rPr>
          <w:rFonts w:ascii="Sylfaen" w:hAnsi="Sylfaen"/>
          <w:lang w:val="hy-AM"/>
        </w:rPr>
      </w:pPr>
      <w:r>
        <w:rPr>
          <w:rStyle w:val="FootnoteReference"/>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377CB6C1" w14:textId="77777777" w:rsidR="002D4110" w:rsidRPr="00084034" w:rsidRDefault="002D4110" w:rsidP="002D4110">
      <w:pPr>
        <w:pStyle w:val="FootnoteText"/>
        <w:rPr>
          <w:rFonts w:asciiTheme="minorHAnsi" w:hAnsiTheme="minorHAnsi"/>
          <w:lang w:val="hy-AM"/>
        </w:rPr>
      </w:pPr>
    </w:p>
  </w:footnote>
  <w:footnote w:id="14">
    <w:p w14:paraId="467BE41A" w14:textId="77777777" w:rsidR="002D4110" w:rsidRPr="00084034" w:rsidRDefault="002D4110" w:rsidP="002D4110">
      <w:pPr>
        <w:pStyle w:val="FootnoteText"/>
        <w:rPr>
          <w:rFonts w:ascii="Sylfaen" w:hAnsi="Sylfaen"/>
          <w:lang w:val="hy-AM"/>
        </w:rPr>
      </w:pPr>
      <w:r>
        <w:rPr>
          <w:rStyle w:val="FootnoteReference"/>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19EA990E" w14:textId="77777777" w:rsidR="002D4110" w:rsidRPr="00084034" w:rsidRDefault="002D4110" w:rsidP="002D4110">
      <w:pPr>
        <w:pStyle w:val="FootnoteText"/>
        <w:rPr>
          <w:rFonts w:asciiTheme="minorHAnsi" w:hAnsiTheme="minorHAnsi"/>
          <w:lang w:val="hy-AM"/>
        </w:rPr>
      </w:pPr>
    </w:p>
  </w:footnote>
  <w:footnote w:id="15">
    <w:p w14:paraId="0A3E8289" w14:textId="77777777" w:rsidR="00A5373C" w:rsidRPr="00FD4E69" w:rsidRDefault="00A5373C" w:rsidP="007A626C">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6">
    <w:p w14:paraId="00610145" w14:textId="52E8961C" w:rsidR="00A5373C" w:rsidRPr="00FD4E69" w:rsidRDefault="00A5373C"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7">
    <w:p w14:paraId="09E4A10E" w14:textId="77777777" w:rsidR="00BD267A" w:rsidRPr="00AB6289" w:rsidRDefault="00BD267A" w:rsidP="00BD267A">
      <w:pPr>
        <w:pStyle w:val="FootnoteText"/>
        <w:jc w:val="both"/>
        <w:rPr>
          <w:lang w:val="af-ZA"/>
        </w:rPr>
      </w:pPr>
      <w:r>
        <w:rPr>
          <w:rStyle w:val="FootnoteReference"/>
        </w:rPr>
        <w:footnoteRef/>
      </w:r>
      <w:r>
        <w:t xml:space="preserve"> </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23035541" w14:textId="77777777" w:rsidR="00BD267A" w:rsidRPr="00FD4E69" w:rsidRDefault="00BD267A" w:rsidP="00BD267A">
      <w:pPr>
        <w:pStyle w:val="FootnoteText"/>
        <w:rPr>
          <w:rFonts w:asciiTheme="minorHAnsi" w:hAnsiTheme="minorHAnsi"/>
          <w:lang w:val="af-ZA"/>
        </w:rPr>
      </w:pPr>
    </w:p>
  </w:footnote>
  <w:footnote w:id="18">
    <w:p w14:paraId="40326818" w14:textId="77777777" w:rsidR="00A5373C" w:rsidRPr="000B7538" w:rsidRDefault="00A5373C"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8B7913">
        <w:fldChar w:fldCharType="begin"/>
      </w:r>
      <w:r w:rsidR="008B7913" w:rsidRPr="00CB46E3">
        <w:rPr>
          <w:lang w:val="af-ZA"/>
        </w:rPr>
        <w:instrText xml:space="preserve"> HYPERLINK "https://ru.wikipedia.org/wiki/Standard_%26_Poor%E2%80%99s" \t "_blank" </w:instrText>
      </w:r>
      <w:r w:rsidR="008B7913">
        <w:fldChar w:fldCharType="separate"/>
      </w:r>
      <w:r w:rsidRPr="000B7538">
        <w:rPr>
          <w:rFonts w:ascii="GHEA Grapalat" w:hAnsi="GHEA Grapalat"/>
          <w:i/>
          <w:sz w:val="16"/>
          <w:szCs w:val="16"/>
          <w:lang w:val="hy-AM" w:eastAsia="ru-RU"/>
        </w:rPr>
        <w:t>Standard &amp; Poor’s</w:t>
      </w:r>
      <w:r w:rsidR="008B7913">
        <w:rPr>
          <w:rFonts w:ascii="GHEA Grapalat" w:hAnsi="GHEA Grapalat"/>
          <w:i/>
          <w:sz w:val="16"/>
          <w:szCs w:val="16"/>
          <w:lang w:val="hy-AM" w:eastAsia="ru-RU"/>
        </w:rP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A5373C" w:rsidRPr="000B7538" w:rsidRDefault="00A5373C"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A5373C" w:rsidRPr="00523B4A" w:rsidRDefault="00A5373C">
      <w:pPr>
        <w:pStyle w:val="FootnoteText"/>
        <w:rPr>
          <w:rFonts w:asciiTheme="minorHAnsi" w:hAnsiTheme="minorHAnsi"/>
        </w:rPr>
      </w:pPr>
    </w:p>
  </w:footnote>
  <w:footnote w:id="19">
    <w:p w14:paraId="67F79B5E" w14:textId="77777777" w:rsidR="00A5373C" w:rsidRPr="00D52874" w:rsidRDefault="00A5373C" w:rsidP="00642BF3">
      <w:pPr>
        <w:pStyle w:val="FootnoteText"/>
        <w:rPr>
          <w:rFonts w:ascii="GHEA Grapalat" w:hAnsi="GHEA Grapalat"/>
          <w:i/>
          <w:sz w:val="16"/>
          <w:szCs w:val="24"/>
          <w:lang w:val="af-ZA" w:eastAsia="en-US"/>
        </w:rPr>
      </w:pPr>
      <w:r w:rsidRPr="00130202">
        <w:rPr>
          <w:rStyle w:val="FootnoteReference"/>
        </w:rPr>
        <w:footnoteRef/>
      </w:r>
      <w:r w:rsidRPr="00130202">
        <w:t xml:space="preserve"> </w:t>
      </w:r>
      <w:r w:rsidRPr="00130202">
        <w:rPr>
          <w:rFonts w:ascii="GHEA Grapalat" w:hAnsi="GHEA Grapalat"/>
          <w:i/>
          <w:sz w:val="16"/>
          <w:szCs w:val="24"/>
          <w:lang w:val="hy-AM" w:eastAsia="en-US"/>
        </w:rPr>
        <w:t xml:space="preserve">Եթե </w:t>
      </w:r>
      <w:r w:rsidRPr="00130202">
        <w:rPr>
          <w:rFonts w:ascii="GHEA Grapalat" w:hAnsi="GHEA Grapalat"/>
          <w:i/>
          <w:sz w:val="16"/>
          <w:szCs w:val="24"/>
          <w:lang w:val="en-US" w:eastAsia="en-US"/>
        </w:rPr>
        <w:t>Վ</w:t>
      </w:r>
      <w:r w:rsidRPr="006D1826">
        <w:rPr>
          <w:rFonts w:ascii="GHEA Grapalat" w:hAnsi="GHEA Grapalat"/>
          <w:i/>
          <w:sz w:val="16"/>
          <w:szCs w:val="24"/>
          <w:lang w:val="hy-AM" w:eastAsia="en-US"/>
        </w:rPr>
        <w:t>աճառողի կողմից գնային ա</w:t>
      </w:r>
      <w:r w:rsidRPr="006D1826">
        <w:rPr>
          <w:rFonts w:ascii="GHEA Grapalat" w:hAnsi="GHEA Grapalat"/>
          <w:i/>
          <w:sz w:val="16"/>
          <w:szCs w:val="24"/>
          <w:lang w:val="en-US" w:eastAsia="en-US"/>
        </w:rPr>
        <w:t>ռաջարկը</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ներկայացվել</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է</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առանց</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ԱԱՀ</w:t>
      </w:r>
      <w:r w:rsidRPr="00D52874">
        <w:rPr>
          <w:rFonts w:ascii="GHEA Grapalat" w:hAnsi="GHEA Grapalat"/>
          <w:i/>
          <w:sz w:val="16"/>
          <w:szCs w:val="24"/>
          <w:lang w:val="af-ZA" w:eastAsia="en-US"/>
        </w:rPr>
        <w:t>-</w:t>
      </w:r>
      <w:r w:rsidRPr="006D1826">
        <w:rPr>
          <w:rFonts w:ascii="GHEA Grapalat" w:hAnsi="GHEA Grapalat"/>
          <w:i/>
          <w:sz w:val="16"/>
          <w:szCs w:val="24"/>
          <w:lang w:val="en-US" w:eastAsia="en-US"/>
        </w:rPr>
        <w:t>ի</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ապա</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պայմանագիրը</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կնքելիս</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ներառյալ</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ԱԱՀ</w:t>
      </w:r>
      <w:r w:rsidRPr="00D52874">
        <w:rPr>
          <w:rFonts w:ascii="GHEA Grapalat" w:hAnsi="GHEA Grapalat"/>
          <w:i/>
          <w:sz w:val="16"/>
          <w:szCs w:val="24"/>
          <w:lang w:val="af-ZA" w:eastAsia="en-US"/>
        </w:rPr>
        <w:t>-</w:t>
      </w:r>
      <w:r w:rsidRPr="006D1826">
        <w:rPr>
          <w:rFonts w:ascii="GHEA Grapalat" w:hAnsi="GHEA Grapalat"/>
          <w:i/>
          <w:sz w:val="16"/>
          <w:szCs w:val="24"/>
          <w:lang w:val="en-US" w:eastAsia="en-US"/>
        </w:rPr>
        <w:t>ն</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բառերը</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հանվում</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են</w:t>
      </w:r>
      <w:r w:rsidRPr="00D52874">
        <w:rPr>
          <w:rFonts w:ascii="GHEA Grapalat" w:hAnsi="GHEA Grapalat"/>
          <w:i/>
          <w:sz w:val="16"/>
          <w:szCs w:val="24"/>
          <w:lang w:val="af-ZA" w:eastAsia="en-US"/>
        </w:rPr>
        <w:t>:</w:t>
      </w:r>
    </w:p>
  </w:footnote>
  <w:footnote w:id="20">
    <w:p w14:paraId="21104FEC" w14:textId="77777777" w:rsidR="00A5373C" w:rsidRPr="006265F4" w:rsidDel="007942E8" w:rsidRDefault="00A5373C" w:rsidP="00642BF3">
      <w:pPr>
        <w:pStyle w:val="FootnoteText"/>
        <w:rPr>
          <w:del w:id="12" w:author="User" w:date="2019-05-26T10:02:00Z"/>
          <w:lang w:val="hy-AM"/>
        </w:rPr>
      </w:pPr>
      <w:r w:rsidRPr="006265F4">
        <w:rPr>
          <w:color w:val="FFFFFF"/>
          <w:vertAlign w:val="superscript"/>
          <w:lang w:val="hy-AM"/>
        </w:rPr>
        <w:t>31</w:t>
      </w:r>
      <w:r w:rsidRPr="006265F4">
        <w:rPr>
          <w:vertAlign w:val="superscript"/>
          <w:lang w:val="hy-AM"/>
        </w:rPr>
        <w:t xml:space="preserve"> </w:t>
      </w:r>
      <w:r w:rsidRPr="002F58FE">
        <w:rPr>
          <w:vertAlign w:val="superscript"/>
          <w:lang w:val="af-ZA"/>
        </w:rPr>
        <w:t>19</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21">
    <w:p w14:paraId="09D6E45C" w14:textId="77777777" w:rsidR="00A5373C" w:rsidRPr="006265F4" w:rsidRDefault="00A5373C" w:rsidP="00642BF3">
      <w:pPr>
        <w:pStyle w:val="FootnoteText"/>
        <w:jc w:val="both"/>
        <w:rPr>
          <w:rFonts w:ascii="GHEA Grapalat" w:hAnsi="GHEA Grapalat"/>
          <w:i/>
          <w:sz w:val="16"/>
          <w:szCs w:val="24"/>
          <w:lang w:val="hy-AM" w:eastAsia="en-US"/>
        </w:rPr>
      </w:pPr>
      <w:r w:rsidRPr="002F58FE">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140345D0" w14:textId="77777777" w:rsidR="00A5373C" w:rsidRPr="006265F4" w:rsidDel="007942E8" w:rsidRDefault="00A5373C" w:rsidP="00642BF3">
      <w:pPr>
        <w:pStyle w:val="FootnoteText"/>
        <w:jc w:val="both"/>
        <w:rPr>
          <w:del w:id="13"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22">
    <w:p w14:paraId="5BE9989B" w14:textId="77777777" w:rsidR="00A5373C" w:rsidRPr="002646ED" w:rsidDel="007942E8" w:rsidRDefault="00A5373C" w:rsidP="00850578">
      <w:pPr>
        <w:pStyle w:val="FootnoteText"/>
        <w:jc w:val="both"/>
        <w:rPr>
          <w:del w:id="14" w:author="User" w:date="2019-05-26T10:04:00Z"/>
          <w:sz w:val="16"/>
          <w:szCs w:val="16"/>
          <w:lang w:val="en-US"/>
        </w:rPr>
      </w:pPr>
    </w:p>
  </w:footnote>
  <w:footnote w:id="23">
    <w:p w14:paraId="180DA7A5" w14:textId="77777777" w:rsidR="00A5373C" w:rsidRPr="006265F4" w:rsidDel="002877FC" w:rsidRDefault="00A5373C" w:rsidP="00642BF3">
      <w:pPr>
        <w:pStyle w:val="FootnoteText"/>
        <w:jc w:val="both"/>
        <w:rPr>
          <w:del w:id="15" w:author="User" w:date="2019-05-26T10:04:00Z"/>
          <w:lang w:val="hy-AM"/>
        </w:rPr>
      </w:pPr>
      <w:r w:rsidRPr="002F58FE">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4">
    <w:p w14:paraId="5EE52215" w14:textId="77777777" w:rsidR="00A5373C" w:rsidRPr="006265F4" w:rsidDel="002877FC" w:rsidRDefault="00A5373C" w:rsidP="00642BF3">
      <w:pPr>
        <w:pStyle w:val="FootnoteText"/>
        <w:jc w:val="both"/>
        <w:rPr>
          <w:del w:id="16" w:author="User" w:date="2019-05-26T10:04:00Z"/>
          <w:lang w:val="hy-AM"/>
        </w:rPr>
      </w:pPr>
      <w:r w:rsidRPr="002F58FE">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5">
    <w:p w14:paraId="175961DD" w14:textId="77777777" w:rsidR="00A5373C" w:rsidRDefault="00A5373C" w:rsidP="00642BF3">
      <w:r w:rsidRPr="006265F4">
        <w:rPr>
          <w:rFonts w:ascii="GHEA Grapalat" w:hAnsi="GHEA Grapalat"/>
          <w:i/>
          <w:sz w:val="16"/>
          <w:lang w:val="hy-AM"/>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6"/>
  </w:num>
  <w:num w:numId="13">
    <w:abstractNumId w:val="23"/>
  </w:num>
  <w:num w:numId="14">
    <w:abstractNumId w:val="10"/>
  </w:num>
  <w:num w:numId="15">
    <w:abstractNumId w:val="24"/>
  </w:num>
  <w:num w:numId="16">
    <w:abstractNumId w:val="13"/>
  </w:num>
  <w:num w:numId="17">
    <w:abstractNumId w:val="6"/>
  </w:num>
  <w:num w:numId="18">
    <w:abstractNumId w:val="1"/>
  </w:num>
  <w:num w:numId="19">
    <w:abstractNumId w:val="4"/>
  </w:num>
  <w:num w:numId="20">
    <w:abstractNumId w:val="3"/>
  </w:num>
  <w:num w:numId="21">
    <w:abstractNumId w:val="27"/>
  </w:num>
  <w:num w:numId="22">
    <w:abstractNumId w:val="25"/>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915"/>
    <w:rsid w:val="00003DF0"/>
    <w:rsid w:val="000058CF"/>
    <w:rsid w:val="00005D30"/>
    <w:rsid w:val="000076A1"/>
    <w:rsid w:val="0000776B"/>
    <w:rsid w:val="00011590"/>
    <w:rsid w:val="00012347"/>
    <w:rsid w:val="00012E2C"/>
    <w:rsid w:val="00013093"/>
    <w:rsid w:val="000132F3"/>
    <w:rsid w:val="000135CB"/>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A08"/>
    <w:rsid w:val="00033B20"/>
    <w:rsid w:val="0003466E"/>
    <w:rsid w:val="00034CED"/>
    <w:rsid w:val="000356CC"/>
    <w:rsid w:val="00037DDE"/>
    <w:rsid w:val="00037F3F"/>
    <w:rsid w:val="000408D8"/>
    <w:rsid w:val="00041323"/>
    <w:rsid w:val="00042B93"/>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365"/>
    <w:rsid w:val="000917B9"/>
    <w:rsid w:val="00091EBC"/>
    <w:rsid w:val="00092D0A"/>
    <w:rsid w:val="0009380C"/>
    <w:rsid w:val="0009449B"/>
    <w:rsid w:val="000946A3"/>
    <w:rsid w:val="00094DA9"/>
    <w:rsid w:val="000952D8"/>
    <w:rsid w:val="00095EB1"/>
    <w:rsid w:val="00096865"/>
    <w:rsid w:val="00097DE8"/>
    <w:rsid w:val="000A37CE"/>
    <w:rsid w:val="000A5B16"/>
    <w:rsid w:val="000A6B75"/>
    <w:rsid w:val="000A706E"/>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6FF6"/>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9F5"/>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6360"/>
    <w:rsid w:val="000E7612"/>
    <w:rsid w:val="000E79BD"/>
    <w:rsid w:val="000F008F"/>
    <w:rsid w:val="000F109E"/>
    <w:rsid w:val="000F2015"/>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5AFB"/>
    <w:rsid w:val="00106365"/>
    <w:rsid w:val="00106D44"/>
    <w:rsid w:val="00106DEE"/>
    <w:rsid w:val="00106F3B"/>
    <w:rsid w:val="00110D13"/>
    <w:rsid w:val="0011131D"/>
    <w:rsid w:val="0011380C"/>
    <w:rsid w:val="00113F0D"/>
    <w:rsid w:val="00115905"/>
    <w:rsid w:val="001159FA"/>
    <w:rsid w:val="0011611E"/>
    <w:rsid w:val="00116E47"/>
    <w:rsid w:val="00117020"/>
    <w:rsid w:val="00117964"/>
    <w:rsid w:val="00117DAA"/>
    <w:rsid w:val="00122684"/>
    <w:rsid w:val="001241F6"/>
    <w:rsid w:val="001242C4"/>
    <w:rsid w:val="00124461"/>
    <w:rsid w:val="001258CE"/>
    <w:rsid w:val="00126579"/>
    <w:rsid w:val="001276C9"/>
    <w:rsid w:val="00127D73"/>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466"/>
    <w:rsid w:val="00143BD7"/>
    <w:rsid w:val="00143E8C"/>
    <w:rsid w:val="0014472E"/>
    <w:rsid w:val="00144F73"/>
    <w:rsid w:val="001458D6"/>
    <w:rsid w:val="00145CC3"/>
    <w:rsid w:val="00147CD0"/>
    <w:rsid w:val="00147DD7"/>
    <w:rsid w:val="00147F14"/>
    <w:rsid w:val="00150CBE"/>
    <w:rsid w:val="001514D1"/>
    <w:rsid w:val="001515DE"/>
    <w:rsid w:val="00151EB5"/>
    <w:rsid w:val="00152059"/>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AFD"/>
    <w:rsid w:val="00172BD7"/>
    <w:rsid w:val="0017323F"/>
    <w:rsid w:val="001732FB"/>
    <w:rsid w:val="00174FE1"/>
    <w:rsid w:val="00175F8F"/>
    <w:rsid w:val="00175FDC"/>
    <w:rsid w:val="001763F5"/>
    <w:rsid w:val="00176A38"/>
    <w:rsid w:val="00176A92"/>
    <w:rsid w:val="00177245"/>
    <w:rsid w:val="0017759F"/>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A68C5"/>
    <w:rsid w:val="001B0D9A"/>
    <w:rsid w:val="001B1370"/>
    <w:rsid w:val="001B1FC4"/>
    <w:rsid w:val="001B21A3"/>
    <w:rsid w:val="001B372C"/>
    <w:rsid w:val="001B37D2"/>
    <w:rsid w:val="001B45A9"/>
    <w:rsid w:val="001B478E"/>
    <w:rsid w:val="001B6FCF"/>
    <w:rsid w:val="001B7698"/>
    <w:rsid w:val="001C07C6"/>
    <w:rsid w:val="001C0849"/>
    <w:rsid w:val="001C0B2D"/>
    <w:rsid w:val="001C27B8"/>
    <w:rsid w:val="001C3D83"/>
    <w:rsid w:val="001C3F6C"/>
    <w:rsid w:val="001C76F7"/>
    <w:rsid w:val="001C7C1A"/>
    <w:rsid w:val="001D1139"/>
    <w:rsid w:val="001D1D00"/>
    <w:rsid w:val="001D2D62"/>
    <w:rsid w:val="001D2E21"/>
    <w:rsid w:val="001D5FF7"/>
    <w:rsid w:val="001D6531"/>
    <w:rsid w:val="001D718C"/>
    <w:rsid w:val="001D7228"/>
    <w:rsid w:val="001D74FA"/>
    <w:rsid w:val="001D78C5"/>
    <w:rsid w:val="001E0216"/>
    <w:rsid w:val="001E17BA"/>
    <w:rsid w:val="001E26A0"/>
    <w:rsid w:val="001E2794"/>
    <w:rsid w:val="001E2814"/>
    <w:rsid w:val="001E55B2"/>
    <w:rsid w:val="001E5866"/>
    <w:rsid w:val="001E7733"/>
    <w:rsid w:val="001F0335"/>
    <w:rsid w:val="001F0371"/>
    <w:rsid w:val="001F1DF0"/>
    <w:rsid w:val="001F3094"/>
    <w:rsid w:val="001F3237"/>
    <w:rsid w:val="001F34A4"/>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26B"/>
    <w:rsid w:val="00220491"/>
    <w:rsid w:val="00220ACB"/>
    <w:rsid w:val="00220C7C"/>
    <w:rsid w:val="002218FE"/>
    <w:rsid w:val="00222819"/>
    <w:rsid w:val="002240AB"/>
    <w:rsid w:val="00224EDD"/>
    <w:rsid w:val="002250D8"/>
    <w:rsid w:val="0022515E"/>
    <w:rsid w:val="00225258"/>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1918"/>
    <w:rsid w:val="0024205E"/>
    <w:rsid w:val="00244642"/>
    <w:rsid w:val="00244B38"/>
    <w:rsid w:val="00246F46"/>
    <w:rsid w:val="0025145E"/>
    <w:rsid w:val="00251721"/>
    <w:rsid w:val="00251E84"/>
    <w:rsid w:val="00252C72"/>
    <w:rsid w:val="00252C9C"/>
    <w:rsid w:val="002539A3"/>
    <w:rsid w:val="002542AE"/>
    <w:rsid w:val="00254A36"/>
    <w:rsid w:val="0025574A"/>
    <w:rsid w:val="002559B9"/>
    <w:rsid w:val="00255D6A"/>
    <w:rsid w:val="00256FB5"/>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8E8"/>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110"/>
    <w:rsid w:val="002D4250"/>
    <w:rsid w:val="002D4575"/>
    <w:rsid w:val="002D5CF0"/>
    <w:rsid w:val="002D601F"/>
    <w:rsid w:val="002E0768"/>
    <w:rsid w:val="002E0877"/>
    <w:rsid w:val="002E0966"/>
    <w:rsid w:val="002E3165"/>
    <w:rsid w:val="002E33D8"/>
    <w:rsid w:val="002E4305"/>
    <w:rsid w:val="002E5100"/>
    <w:rsid w:val="002E530A"/>
    <w:rsid w:val="002E531D"/>
    <w:rsid w:val="002E63FE"/>
    <w:rsid w:val="002E67D3"/>
    <w:rsid w:val="002E7EE1"/>
    <w:rsid w:val="002F0D56"/>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790"/>
    <w:rsid w:val="00305E59"/>
    <w:rsid w:val="00305F6D"/>
    <w:rsid w:val="003064D4"/>
    <w:rsid w:val="00307F3C"/>
    <w:rsid w:val="003101E4"/>
    <w:rsid w:val="00310A82"/>
    <w:rsid w:val="00310B6E"/>
    <w:rsid w:val="00310ED2"/>
    <w:rsid w:val="00311076"/>
    <w:rsid w:val="003141B6"/>
    <w:rsid w:val="00314E12"/>
    <w:rsid w:val="00316381"/>
    <w:rsid w:val="003169A4"/>
    <w:rsid w:val="0032071C"/>
    <w:rsid w:val="00321A56"/>
    <w:rsid w:val="00321B20"/>
    <w:rsid w:val="00322C1A"/>
    <w:rsid w:val="00323053"/>
    <w:rsid w:val="0032359C"/>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1EE4"/>
    <w:rsid w:val="00372C2B"/>
    <w:rsid w:val="00372C67"/>
    <w:rsid w:val="00372FAD"/>
    <w:rsid w:val="0037329F"/>
    <w:rsid w:val="003738F3"/>
    <w:rsid w:val="00373EC9"/>
    <w:rsid w:val="00374964"/>
    <w:rsid w:val="003755FD"/>
    <w:rsid w:val="00375D38"/>
    <w:rsid w:val="00375FD2"/>
    <w:rsid w:val="003760B7"/>
    <w:rsid w:val="00376D5B"/>
    <w:rsid w:val="00377E69"/>
    <w:rsid w:val="00380094"/>
    <w:rsid w:val="0038067A"/>
    <w:rsid w:val="00380721"/>
    <w:rsid w:val="00381658"/>
    <w:rsid w:val="0038317B"/>
    <w:rsid w:val="00383BC3"/>
    <w:rsid w:val="0038400D"/>
    <w:rsid w:val="0038438D"/>
    <w:rsid w:val="00385051"/>
    <w:rsid w:val="003850A0"/>
    <w:rsid w:val="0038517B"/>
    <w:rsid w:val="0038553A"/>
    <w:rsid w:val="0038579B"/>
    <w:rsid w:val="003862E0"/>
    <w:rsid w:val="00386369"/>
    <w:rsid w:val="00386E4B"/>
    <w:rsid w:val="003871DA"/>
    <w:rsid w:val="003873E6"/>
    <w:rsid w:val="00387F66"/>
    <w:rsid w:val="00390155"/>
    <w:rsid w:val="0039085B"/>
    <w:rsid w:val="00391E56"/>
    <w:rsid w:val="00392525"/>
    <w:rsid w:val="0039338D"/>
    <w:rsid w:val="00393ECF"/>
    <w:rsid w:val="003946B4"/>
    <w:rsid w:val="003949A5"/>
    <w:rsid w:val="00394E5D"/>
    <w:rsid w:val="00395D6D"/>
    <w:rsid w:val="00395F9B"/>
    <w:rsid w:val="0039646A"/>
    <w:rsid w:val="00396D60"/>
    <w:rsid w:val="003972CC"/>
    <w:rsid w:val="0039754F"/>
    <w:rsid w:val="00397DC0"/>
    <w:rsid w:val="003A0A31"/>
    <w:rsid w:val="003A145D"/>
    <w:rsid w:val="003A2BE0"/>
    <w:rsid w:val="003A35BF"/>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A48"/>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589"/>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5092"/>
    <w:rsid w:val="003E63F7"/>
    <w:rsid w:val="003E646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EE"/>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5ACD"/>
    <w:rsid w:val="004A676E"/>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4BA"/>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B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8F3"/>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906"/>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6FE0"/>
    <w:rsid w:val="00587072"/>
    <w:rsid w:val="005900F2"/>
    <w:rsid w:val="005918A4"/>
    <w:rsid w:val="0059282A"/>
    <w:rsid w:val="00592A50"/>
    <w:rsid w:val="005939DE"/>
    <w:rsid w:val="0059404D"/>
    <w:rsid w:val="00594FEE"/>
    <w:rsid w:val="00595213"/>
    <w:rsid w:val="005953F4"/>
    <w:rsid w:val="005960B4"/>
    <w:rsid w:val="0059636E"/>
    <w:rsid w:val="005A1236"/>
    <w:rsid w:val="005A16C6"/>
    <w:rsid w:val="005A1D54"/>
    <w:rsid w:val="005A22BD"/>
    <w:rsid w:val="005A30E5"/>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02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61FD"/>
    <w:rsid w:val="005F7C1D"/>
    <w:rsid w:val="00600DD3"/>
    <w:rsid w:val="0060505A"/>
    <w:rsid w:val="0060526C"/>
    <w:rsid w:val="00606269"/>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568"/>
    <w:rsid w:val="006237BD"/>
    <w:rsid w:val="00623998"/>
    <w:rsid w:val="00623C41"/>
    <w:rsid w:val="006265F4"/>
    <w:rsid w:val="00627101"/>
    <w:rsid w:val="0062728A"/>
    <w:rsid w:val="00627351"/>
    <w:rsid w:val="00627E00"/>
    <w:rsid w:val="00630BF1"/>
    <w:rsid w:val="00630CC3"/>
    <w:rsid w:val="0063101C"/>
    <w:rsid w:val="00631658"/>
    <w:rsid w:val="00631744"/>
    <w:rsid w:val="00633389"/>
    <w:rsid w:val="00633E1E"/>
    <w:rsid w:val="00634DC9"/>
    <w:rsid w:val="0063504B"/>
    <w:rsid w:val="0063530A"/>
    <w:rsid w:val="00635D52"/>
    <w:rsid w:val="0063768A"/>
    <w:rsid w:val="00637DAB"/>
    <w:rsid w:val="0064015C"/>
    <w:rsid w:val="00641AD5"/>
    <w:rsid w:val="00642402"/>
    <w:rsid w:val="00642BF3"/>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6939"/>
    <w:rsid w:val="00657201"/>
    <w:rsid w:val="00657807"/>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3E6F"/>
    <w:rsid w:val="0067579A"/>
    <w:rsid w:val="00675DB0"/>
    <w:rsid w:val="00676178"/>
    <w:rsid w:val="00677658"/>
    <w:rsid w:val="00677C72"/>
    <w:rsid w:val="00677CC4"/>
    <w:rsid w:val="006818C6"/>
    <w:rsid w:val="00684E53"/>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0B6C"/>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283A"/>
    <w:rsid w:val="006C2CC2"/>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1DD"/>
    <w:rsid w:val="006D2576"/>
    <w:rsid w:val="006D2E03"/>
    <w:rsid w:val="006D3D3F"/>
    <w:rsid w:val="006D4909"/>
    <w:rsid w:val="006D4E1D"/>
    <w:rsid w:val="006D5232"/>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57B"/>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1959"/>
    <w:rsid w:val="00712311"/>
    <w:rsid w:val="00712DB8"/>
    <w:rsid w:val="007131F4"/>
    <w:rsid w:val="00713EEE"/>
    <w:rsid w:val="00714C96"/>
    <w:rsid w:val="007154FC"/>
    <w:rsid w:val="0071687B"/>
    <w:rsid w:val="0071689A"/>
    <w:rsid w:val="00716F47"/>
    <w:rsid w:val="007170FA"/>
    <w:rsid w:val="007170FC"/>
    <w:rsid w:val="007204FD"/>
    <w:rsid w:val="007210AC"/>
    <w:rsid w:val="0072179E"/>
    <w:rsid w:val="00721CBC"/>
    <w:rsid w:val="007224D2"/>
    <w:rsid w:val="00722665"/>
    <w:rsid w:val="007226D6"/>
    <w:rsid w:val="00723462"/>
    <w:rsid w:val="007248F1"/>
    <w:rsid w:val="00725ED3"/>
    <w:rsid w:val="007268F5"/>
    <w:rsid w:val="00730C78"/>
    <w:rsid w:val="007319A4"/>
    <w:rsid w:val="00731BD1"/>
    <w:rsid w:val="00731D26"/>
    <w:rsid w:val="00734132"/>
    <w:rsid w:val="00735365"/>
    <w:rsid w:val="007366A1"/>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2D11"/>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1E7"/>
    <w:rsid w:val="007912D3"/>
    <w:rsid w:val="00791764"/>
    <w:rsid w:val="007930CD"/>
    <w:rsid w:val="00793108"/>
    <w:rsid w:val="0079323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626C"/>
    <w:rsid w:val="007A7DEB"/>
    <w:rsid w:val="007B188A"/>
    <w:rsid w:val="007B207A"/>
    <w:rsid w:val="007B36E4"/>
    <w:rsid w:val="007B3D9D"/>
    <w:rsid w:val="007B6811"/>
    <w:rsid w:val="007C009B"/>
    <w:rsid w:val="007C081F"/>
    <w:rsid w:val="007C0837"/>
    <w:rsid w:val="007C13B3"/>
    <w:rsid w:val="007C15C5"/>
    <w:rsid w:val="007C1825"/>
    <w:rsid w:val="007C1D08"/>
    <w:rsid w:val="007C2D9A"/>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873"/>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48D"/>
    <w:rsid w:val="007E6804"/>
    <w:rsid w:val="007E6E01"/>
    <w:rsid w:val="007F12DE"/>
    <w:rsid w:val="007F1314"/>
    <w:rsid w:val="007F1F51"/>
    <w:rsid w:val="007F281F"/>
    <w:rsid w:val="007F3495"/>
    <w:rsid w:val="007F3E96"/>
    <w:rsid w:val="007F47DE"/>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39F0"/>
    <w:rsid w:val="00814170"/>
    <w:rsid w:val="00814DBD"/>
    <w:rsid w:val="00816505"/>
    <w:rsid w:val="00817461"/>
    <w:rsid w:val="00820257"/>
    <w:rsid w:val="0082102B"/>
    <w:rsid w:val="00821921"/>
    <w:rsid w:val="00821C82"/>
    <w:rsid w:val="008223F5"/>
    <w:rsid w:val="008225FF"/>
    <w:rsid w:val="00822942"/>
    <w:rsid w:val="008229D3"/>
    <w:rsid w:val="0082361A"/>
    <w:rsid w:val="00824F68"/>
    <w:rsid w:val="008258A1"/>
    <w:rsid w:val="00826193"/>
    <w:rsid w:val="008264EB"/>
    <w:rsid w:val="00830036"/>
    <w:rsid w:val="00830B85"/>
    <w:rsid w:val="008316E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578"/>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0409"/>
    <w:rsid w:val="0087155D"/>
    <w:rsid w:val="008718A8"/>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B7913"/>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1956"/>
    <w:rsid w:val="008D294A"/>
    <w:rsid w:val="008D2B99"/>
    <w:rsid w:val="008D31B8"/>
    <w:rsid w:val="008D3C71"/>
    <w:rsid w:val="008D493D"/>
    <w:rsid w:val="008D5016"/>
    <w:rsid w:val="008D5704"/>
    <w:rsid w:val="008D5EE7"/>
    <w:rsid w:val="008D66BA"/>
    <w:rsid w:val="008D6EF8"/>
    <w:rsid w:val="008D77B2"/>
    <w:rsid w:val="008D7FF8"/>
    <w:rsid w:val="008E00F2"/>
    <w:rsid w:val="008E1FEB"/>
    <w:rsid w:val="008E24DC"/>
    <w:rsid w:val="008E2D5C"/>
    <w:rsid w:val="008E30B9"/>
    <w:rsid w:val="008E3548"/>
    <w:rsid w:val="008E38E6"/>
    <w:rsid w:val="008E3B1B"/>
    <w:rsid w:val="008E4010"/>
    <w:rsid w:val="008E43BF"/>
    <w:rsid w:val="008E4477"/>
    <w:rsid w:val="008E5B7C"/>
    <w:rsid w:val="008E5C09"/>
    <w:rsid w:val="008E60B3"/>
    <w:rsid w:val="008F03BB"/>
    <w:rsid w:val="008F2365"/>
    <w:rsid w:val="008F2B76"/>
    <w:rsid w:val="008F527F"/>
    <w:rsid w:val="008F53BC"/>
    <w:rsid w:val="008F5ED5"/>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56E2B"/>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0477"/>
    <w:rsid w:val="009813C4"/>
    <w:rsid w:val="00981540"/>
    <w:rsid w:val="00982176"/>
    <w:rsid w:val="0098242F"/>
    <w:rsid w:val="0098244A"/>
    <w:rsid w:val="00983AF5"/>
    <w:rsid w:val="00983FC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81D"/>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07D7F"/>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519A"/>
    <w:rsid w:val="00A262BC"/>
    <w:rsid w:val="00A26CBE"/>
    <w:rsid w:val="00A27FAF"/>
    <w:rsid w:val="00A3062D"/>
    <w:rsid w:val="00A30B3F"/>
    <w:rsid w:val="00A31A12"/>
    <w:rsid w:val="00A31F51"/>
    <w:rsid w:val="00A3284C"/>
    <w:rsid w:val="00A34587"/>
    <w:rsid w:val="00A37070"/>
    <w:rsid w:val="00A37126"/>
    <w:rsid w:val="00A40446"/>
    <w:rsid w:val="00A404A1"/>
    <w:rsid w:val="00A408CE"/>
    <w:rsid w:val="00A41627"/>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373C"/>
    <w:rsid w:val="00A53E94"/>
    <w:rsid w:val="00A5473D"/>
    <w:rsid w:val="00A5501E"/>
    <w:rsid w:val="00A5512C"/>
    <w:rsid w:val="00A558B9"/>
    <w:rsid w:val="00A55E59"/>
    <w:rsid w:val="00A55FEE"/>
    <w:rsid w:val="00A56EB7"/>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2E4"/>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452B"/>
    <w:rsid w:val="00A95C09"/>
    <w:rsid w:val="00A96293"/>
    <w:rsid w:val="00A96817"/>
    <w:rsid w:val="00AA0AD8"/>
    <w:rsid w:val="00AA0F00"/>
    <w:rsid w:val="00AA13E4"/>
    <w:rsid w:val="00AA1568"/>
    <w:rsid w:val="00AA1BBF"/>
    <w:rsid w:val="00AA2F3F"/>
    <w:rsid w:val="00AA5305"/>
    <w:rsid w:val="00AA632C"/>
    <w:rsid w:val="00AA697C"/>
    <w:rsid w:val="00AA6F53"/>
    <w:rsid w:val="00AA75FA"/>
    <w:rsid w:val="00AA7805"/>
    <w:rsid w:val="00AB00B1"/>
    <w:rsid w:val="00AB0304"/>
    <w:rsid w:val="00AB1008"/>
    <w:rsid w:val="00AB11B5"/>
    <w:rsid w:val="00AB14F4"/>
    <w:rsid w:val="00AB16AE"/>
    <w:rsid w:val="00AB1DD6"/>
    <w:rsid w:val="00AB227A"/>
    <w:rsid w:val="00AB2618"/>
    <w:rsid w:val="00AB2648"/>
    <w:rsid w:val="00AB3FFE"/>
    <w:rsid w:val="00AB4602"/>
    <w:rsid w:val="00AB5AF2"/>
    <w:rsid w:val="00AB5D5B"/>
    <w:rsid w:val="00AB5E50"/>
    <w:rsid w:val="00AB6289"/>
    <w:rsid w:val="00AB64C0"/>
    <w:rsid w:val="00AB6AEE"/>
    <w:rsid w:val="00AB77E2"/>
    <w:rsid w:val="00AB7BCA"/>
    <w:rsid w:val="00AB7D2E"/>
    <w:rsid w:val="00AC082E"/>
    <w:rsid w:val="00AC3F2F"/>
    <w:rsid w:val="00AC45C7"/>
    <w:rsid w:val="00AC479B"/>
    <w:rsid w:val="00AC4EAF"/>
    <w:rsid w:val="00AC5807"/>
    <w:rsid w:val="00AC743C"/>
    <w:rsid w:val="00AC7A2E"/>
    <w:rsid w:val="00AD0AB3"/>
    <w:rsid w:val="00AD0BEB"/>
    <w:rsid w:val="00AD1BFE"/>
    <w:rsid w:val="00AD305B"/>
    <w:rsid w:val="00AD34C9"/>
    <w:rsid w:val="00AD522C"/>
    <w:rsid w:val="00AD6D6A"/>
    <w:rsid w:val="00AD7B20"/>
    <w:rsid w:val="00AE0A80"/>
    <w:rsid w:val="00AE0B66"/>
    <w:rsid w:val="00AE1606"/>
    <w:rsid w:val="00AE210D"/>
    <w:rsid w:val="00AE224E"/>
    <w:rsid w:val="00AE26C8"/>
    <w:rsid w:val="00AE2768"/>
    <w:rsid w:val="00AE2A6D"/>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D35"/>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010"/>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6BFA"/>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3CA0"/>
    <w:rsid w:val="00B64118"/>
    <w:rsid w:val="00B64BF8"/>
    <w:rsid w:val="00B6646A"/>
    <w:rsid w:val="00B66C0B"/>
    <w:rsid w:val="00B6741D"/>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86FC4"/>
    <w:rsid w:val="00B9100A"/>
    <w:rsid w:val="00B925B0"/>
    <w:rsid w:val="00B92A2B"/>
    <w:rsid w:val="00B941D0"/>
    <w:rsid w:val="00B95FE0"/>
    <w:rsid w:val="00B96A39"/>
    <w:rsid w:val="00B96B73"/>
    <w:rsid w:val="00B97237"/>
    <w:rsid w:val="00B975FA"/>
    <w:rsid w:val="00B9796D"/>
    <w:rsid w:val="00B97D91"/>
    <w:rsid w:val="00BA2C64"/>
    <w:rsid w:val="00BA3554"/>
    <w:rsid w:val="00BA632C"/>
    <w:rsid w:val="00BA7FAD"/>
    <w:rsid w:val="00BB1A5D"/>
    <w:rsid w:val="00BB1C9B"/>
    <w:rsid w:val="00BB2BDA"/>
    <w:rsid w:val="00BB3575"/>
    <w:rsid w:val="00BB3D1B"/>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647"/>
    <w:rsid w:val="00BC5B58"/>
    <w:rsid w:val="00BC5FEE"/>
    <w:rsid w:val="00BC6493"/>
    <w:rsid w:val="00BC6807"/>
    <w:rsid w:val="00BC6E1C"/>
    <w:rsid w:val="00BC6EE1"/>
    <w:rsid w:val="00BC6FA9"/>
    <w:rsid w:val="00BC723A"/>
    <w:rsid w:val="00BD0588"/>
    <w:rsid w:val="00BD0D0A"/>
    <w:rsid w:val="00BD267A"/>
    <w:rsid w:val="00BD2920"/>
    <w:rsid w:val="00BD3B55"/>
    <w:rsid w:val="00BD4384"/>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649"/>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0B49"/>
    <w:rsid w:val="00C11929"/>
    <w:rsid w:val="00C122A6"/>
    <w:rsid w:val="00C132F1"/>
    <w:rsid w:val="00C14561"/>
    <w:rsid w:val="00C14F1A"/>
    <w:rsid w:val="00C156C3"/>
    <w:rsid w:val="00C15BC3"/>
    <w:rsid w:val="00C16602"/>
    <w:rsid w:val="00C1689B"/>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49CB"/>
    <w:rsid w:val="00C35169"/>
    <w:rsid w:val="00C358EA"/>
    <w:rsid w:val="00C36406"/>
    <w:rsid w:val="00C364E8"/>
    <w:rsid w:val="00C370D4"/>
    <w:rsid w:val="00C3797F"/>
    <w:rsid w:val="00C4095B"/>
    <w:rsid w:val="00C41159"/>
    <w:rsid w:val="00C41477"/>
    <w:rsid w:val="00C42109"/>
    <w:rsid w:val="00C42A11"/>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6E3"/>
    <w:rsid w:val="00CB4C1E"/>
    <w:rsid w:val="00CB5290"/>
    <w:rsid w:val="00CB54D6"/>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11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59C9"/>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5C0E"/>
    <w:rsid w:val="00D362DB"/>
    <w:rsid w:val="00D36D97"/>
    <w:rsid w:val="00D371A7"/>
    <w:rsid w:val="00D40327"/>
    <w:rsid w:val="00D411B6"/>
    <w:rsid w:val="00D420EF"/>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00AB"/>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87E65"/>
    <w:rsid w:val="00D9011C"/>
    <w:rsid w:val="00D904BC"/>
    <w:rsid w:val="00D93027"/>
    <w:rsid w:val="00D9650F"/>
    <w:rsid w:val="00D96A26"/>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45F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6D29"/>
    <w:rsid w:val="00DE7B31"/>
    <w:rsid w:val="00DE7F8F"/>
    <w:rsid w:val="00DF11C4"/>
    <w:rsid w:val="00DF1625"/>
    <w:rsid w:val="00DF19A1"/>
    <w:rsid w:val="00DF352F"/>
    <w:rsid w:val="00DF5182"/>
    <w:rsid w:val="00DF68A6"/>
    <w:rsid w:val="00DF7255"/>
    <w:rsid w:val="00E01503"/>
    <w:rsid w:val="00E01DB2"/>
    <w:rsid w:val="00E020C1"/>
    <w:rsid w:val="00E02F60"/>
    <w:rsid w:val="00E03579"/>
    <w:rsid w:val="00E038DA"/>
    <w:rsid w:val="00E03CD9"/>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2FC"/>
    <w:rsid w:val="00E2245F"/>
    <w:rsid w:val="00E22E51"/>
    <w:rsid w:val="00E23921"/>
    <w:rsid w:val="00E23A9A"/>
    <w:rsid w:val="00E23F7F"/>
    <w:rsid w:val="00E2406F"/>
    <w:rsid w:val="00E242FF"/>
    <w:rsid w:val="00E24EBF"/>
    <w:rsid w:val="00E25D59"/>
    <w:rsid w:val="00E2620A"/>
    <w:rsid w:val="00E26A48"/>
    <w:rsid w:val="00E26DCE"/>
    <w:rsid w:val="00E30359"/>
    <w:rsid w:val="00E30D12"/>
    <w:rsid w:val="00E31A0F"/>
    <w:rsid w:val="00E326DD"/>
    <w:rsid w:val="00E327B8"/>
    <w:rsid w:val="00E34189"/>
    <w:rsid w:val="00E34F0D"/>
    <w:rsid w:val="00E36717"/>
    <w:rsid w:val="00E36A86"/>
    <w:rsid w:val="00E410D5"/>
    <w:rsid w:val="00E41156"/>
    <w:rsid w:val="00E41620"/>
    <w:rsid w:val="00E41751"/>
    <w:rsid w:val="00E4239E"/>
    <w:rsid w:val="00E42FEB"/>
    <w:rsid w:val="00E430BF"/>
    <w:rsid w:val="00E43CEB"/>
    <w:rsid w:val="00E445F6"/>
    <w:rsid w:val="00E449ED"/>
    <w:rsid w:val="00E44D86"/>
    <w:rsid w:val="00E45007"/>
    <w:rsid w:val="00E45256"/>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2D2D"/>
    <w:rsid w:val="00E83BAF"/>
    <w:rsid w:val="00E84171"/>
    <w:rsid w:val="00E84367"/>
    <w:rsid w:val="00E85A49"/>
    <w:rsid w:val="00E9097E"/>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17AF"/>
    <w:rsid w:val="00EA17CF"/>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631A"/>
    <w:rsid w:val="00EE7019"/>
    <w:rsid w:val="00EE73A8"/>
    <w:rsid w:val="00EE7A99"/>
    <w:rsid w:val="00EF056B"/>
    <w:rsid w:val="00EF05C8"/>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329"/>
    <w:rsid w:val="00F24898"/>
    <w:rsid w:val="00F24A51"/>
    <w:rsid w:val="00F24CB6"/>
    <w:rsid w:val="00F24E9E"/>
    <w:rsid w:val="00F25B39"/>
    <w:rsid w:val="00F26162"/>
    <w:rsid w:val="00F263B3"/>
    <w:rsid w:val="00F2770D"/>
    <w:rsid w:val="00F27778"/>
    <w:rsid w:val="00F31617"/>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3652"/>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855"/>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2D4"/>
    <w:rsid w:val="00FA2BFA"/>
    <w:rsid w:val="00FA2FB6"/>
    <w:rsid w:val="00FA37C3"/>
    <w:rsid w:val="00FA409E"/>
    <w:rsid w:val="00FA4725"/>
    <w:rsid w:val="00FA4F9D"/>
    <w:rsid w:val="00FA5CBD"/>
    <w:rsid w:val="00FA6B94"/>
    <w:rsid w:val="00FA6F47"/>
    <w:rsid w:val="00FA751D"/>
    <w:rsid w:val="00FA7A86"/>
    <w:rsid w:val="00FA7EAA"/>
    <w:rsid w:val="00FB068C"/>
    <w:rsid w:val="00FB12C0"/>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1D5B"/>
    <w:rsid w:val="00FC22F4"/>
    <w:rsid w:val="00FC283C"/>
    <w:rsid w:val="00FC2EB8"/>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character" w:customStyle="1" w:styleId="BodyTextIndent3Char">
    <w:name w:val="Body Text Indent 3 Char"/>
    <w:link w:val="BodyTextIndent3"/>
    <w:rsid w:val="006C3873"/>
    <w:rPr>
      <w:rFonts w:ascii="Times Armenian" w:hAnsi="Times Armenian"/>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character" w:customStyle="1" w:styleId="BodyText2Char">
    <w:name w:val="Body Text 2 Char"/>
    <w:link w:val="BodyText2"/>
    <w:rsid w:val="007602A3"/>
    <w:rPr>
      <w:rFonts w:ascii="Arial LatArm" w:hAnsi="Arial LatArm"/>
      <w:lang w:val="en-US" w:eastAsia="en-US" w:bidi="ar-SA"/>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character" w:customStyle="1" w:styleId="BodyTextIndent2Char">
    <w:name w:val="Body Text Indent 2 Char"/>
    <w:link w:val="BodyTextIndent2"/>
    <w:rsid w:val="007602A3"/>
    <w:rPr>
      <w:rFonts w:ascii="Baltica" w:hAnsi="Baltica"/>
      <w:lang w:val="af-ZA" w:eastAsia="en-US" w:bidi="ar-S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character" w:customStyle="1" w:styleId="HeaderChar">
    <w:name w:val="Header Char"/>
    <w:link w:val="Header"/>
    <w:rsid w:val="007602A3"/>
    <w:rPr>
      <w:lang w:val="en-AU" w:eastAsia="ru-RU" w:bidi="ar-SA"/>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character" w:customStyle="1" w:styleId="BodyText3Char">
    <w:name w:val="Body Text 3 Char"/>
    <w:link w:val="BodyText3"/>
    <w:rsid w:val="007602A3"/>
    <w:rPr>
      <w:rFonts w:ascii="Arial LatArm" w:hAnsi="Arial LatArm"/>
      <w:lang w:val="en-US" w:eastAsia="ru-RU" w:bidi="ar-SA"/>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character" w:customStyle="1" w:styleId="FootnoteTextChar">
    <w:name w:val="Footnote Text Char"/>
    <w:link w:val="FootnoteText"/>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CharChar20">
    <w:name w:val="Char Char20"/>
    <w:rsid w:val="007602A3"/>
    <w:rPr>
      <w:rFonts w:ascii="Times LatArm" w:hAnsi="Times LatArm"/>
      <w:b/>
      <w:sz w:val="28"/>
      <w:lang w:val="en-US"/>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CharChar13">
    <w:name w:val="Char Char13"/>
    <w:rsid w:val="007602A3"/>
    <w:rPr>
      <w:rFonts w:ascii="Arial Armenian" w:hAnsi="Arial Armenian"/>
      <w:lang w:val="en-US"/>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styleId="Emphasis">
    <w:name w:val="Emphasis"/>
    <w:qFormat/>
    <w:rsid w:val="00C91F69"/>
    <w:rPr>
      <w:i/>
      <w:iCs/>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FontStyle42">
    <w:name w:val="Font Style42"/>
    <w:basedOn w:val="DefaultParagraphFont"/>
    <w:uiPriority w:val="99"/>
    <w:rsid w:val="002D411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1078533">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65659772">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3799462">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yerevan.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rine.abrahamyan@yerevan.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rine.abrahamyan@yerevan.am"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narine.abrahamyan@yerevan.am" TargetMode="External"/><Relationship Id="rId14" Type="http://schemas.openxmlformats.org/officeDocument/2006/relationships/hyperlink" Target="mailto:narine.abrahamyan@yereva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E96F32-1C2F-42CD-9E2B-61BF78E8E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75</Pages>
  <Words>23343</Words>
  <Characters>133060</Characters>
  <Application>Microsoft Office Word</Application>
  <DocSecurity>0</DocSecurity>
  <Lines>1108</Lines>
  <Paragraphs>312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156091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207</cp:revision>
  <cp:lastPrinted>2018-02-16T07:12:00Z</cp:lastPrinted>
  <dcterms:created xsi:type="dcterms:W3CDTF">2025-03-04T12:44:00Z</dcterms:created>
  <dcterms:modified xsi:type="dcterms:W3CDTF">2025-12-15T11:10:00Z</dcterms:modified>
</cp:coreProperties>
</file>